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FBD03" w14:textId="77777777" w:rsidR="006B3F2E" w:rsidRDefault="0080278F" w:rsidP="00DC1621">
      <w:pPr>
        <w:pStyle w:val="Normal1"/>
        <w:jc w:val="center"/>
        <w:rPr>
          <w:rFonts w:ascii="Garamond" w:eastAsia="Georgia" w:hAnsi="Garamond" w:cs="Georgia"/>
          <w:b/>
          <w:sz w:val="32"/>
          <w:szCs w:val="24"/>
        </w:rPr>
      </w:pPr>
      <w:r w:rsidRPr="0080278F">
        <w:rPr>
          <w:rFonts w:ascii="Garamond" w:eastAsia="Georgia" w:hAnsi="Garamond" w:cs="Georgia"/>
          <w:b/>
          <w:sz w:val="32"/>
          <w:szCs w:val="24"/>
        </w:rPr>
        <w:t xml:space="preserve">All Medicaid Expansions Are Not Created Equal: </w:t>
      </w:r>
    </w:p>
    <w:p w14:paraId="3B737381" w14:textId="69BCDD68" w:rsidR="00DC1621" w:rsidRPr="00690454" w:rsidRDefault="0080278F" w:rsidP="00DC1621">
      <w:pPr>
        <w:pStyle w:val="Normal1"/>
        <w:jc w:val="center"/>
        <w:rPr>
          <w:rFonts w:ascii="Garamond" w:eastAsia="Georgia" w:hAnsi="Garamond" w:cs="Georgia"/>
          <w:b/>
          <w:sz w:val="32"/>
          <w:szCs w:val="24"/>
        </w:rPr>
      </w:pPr>
      <w:r w:rsidRPr="0080278F">
        <w:rPr>
          <w:rFonts w:ascii="Garamond" w:eastAsia="Georgia" w:hAnsi="Garamond" w:cs="Georgia"/>
          <w:b/>
          <w:sz w:val="32"/>
          <w:szCs w:val="24"/>
        </w:rPr>
        <w:t>The Geography and Targe</w:t>
      </w:r>
      <w:r>
        <w:rPr>
          <w:rFonts w:ascii="Garamond" w:eastAsia="Georgia" w:hAnsi="Garamond" w:cs="Georgia"/>
          <w:b/>
          <w:sz w:val="32"/>
          <w:szCs w:val="24"/>
        </w:rPr>
        <w:t>ting of the Affordable Care Act</w:t>
      </w:r>
      <w:r w:rsidR="00DC1621" w:rsidRPr="00774E4C">
        <w:rPr>
          <w:rFonts w:ascii="Garamond" w:eastAsia="Georgia" w:hAnsi="Garamond" w:cs="Georgia"/>
          <w:b/>
          <w:sz w:val="32"/>
          <w:szCs w:val="24"/>
          <w:vertAlign w:val="superscript"/>
        </w:rPr>
        <w:t>*</w:t>
      </w:r>
    </w:p>
    <w:p w14:paraId="5722F03B" w14:textId="77777777" w:rsidR="00DC1621" w:rsidRDefault="00DC1621" w:rsidP="00DC1621">
      <w:pPr>
        <w:pStyle w:val="Normal1"/>
        <w:jc w:val="center"/>
        <w:rPr>
          <w:rFonts w:ascii="Garamond" w:eastAsia="Georgia" w:hAnsi="Garamond" w:cs="Georgia"/>
          <w:b/>
          <w:sz w:val="24"/>
          <w:szCs w:val="24"/>
        </w:rPr>
      </w:pPr>
    </w:p>
    <w:p w14:paraId="7266F580" w14:textId="77777777" w:rsidR="00DC1621" w:rsidRDefault="00DC1621" w:rsidP="00DC1621">
      <w:pPr>
        <w:pStyle w:val="Normal1"/>
        <w:jc w:val="center"/>
        <w:rPr>
          <w:rFonts w:ascii="Garamond" w:eastAsia="Georgia" w:hAnsi="Garamond" w:cs="Georgia"/>
          <w:b/>
          <w:sz w:val="24"/>
          <w:szCs w:val="24"/>
        </w:rPr>
      </w:pPr>
    </w:p>
    <w:p w14:paraId="72E5292E" w14:textId="4C64026B" w:rsidR="00DC1621" w:rsidRDefault="00D22964" w:rsidP="00DC1621">
      <w:pPr>
        <w:pStyle w:val="Normal1"/>
        <w:jc w:val="center"/>
        <w:rPr>
          <w:rFonts w:ascii="Garamond" w:eastAsia="Georgia" w:hAnsi="Garamond" w:cs="Georgia"/>
          <w:sz w:val="24"/>
          <w:szCs w:val="24"/>
        </w:rPr>
      </w:pPr>
      <w:r>
        <w:rPr>
          <w:rFonts w:ascii="Garamond" w:eastAsia="Georgia" w:hAnsi="Garamond" w:cs="Georgia"/>
          <w:sz w:val="24"/>
          <w:szCs w:val="24"/>
        </w:rPr>
        <w:t>October</w:t>
      </w:r>
      <w:r w:rsidR="0080278F">
        <w:rPr>
          <w:rFonts w:ascii="Garamond" w:eastAsia="Georgia" w:hAnsi="Garamond" w:cs="Georgia"/>
          <w:sz w:val="24"/>
          <w:szCs w:val="24"/>
        </w:rPr>
        <w:t xml:space="preserve"> </w:t>
      </w:r>
      <w:r w:rsidR="00DC1621">
        <w:rPr>
          <w:rFonts w:ascii="Garamond" w:eastAsia="Georgia" w:hAnsi="Garamond" w:cs="Georgia"/>
          <w:sz w:val="24"/>
          <w:szCs w:val="24"/>
        </w:rPr>
        <w:t>201</w:t>
      </w:r>
      <w:r w:rsidR="006E57E9">
        <w:rPr>
          <w:rFonts w:ascii="Garamond" w:eastAsia="Georgia" w:hAnsi="Garamond" w:cs="Georgia"/>
          <w:sz w:val="24"/>
          <w:szCs w:val="24"/>
        </w:rPr>
        <w:t>9</w:t>
      </w:r>
    </w:p>
    <w:p w14:paraId="5C69C950" w14:textId="4941163F" w:rsidR="00DC1621" w:rsidRPr="004E40E0" w:rsidDel="000F5D37" w:rsidRDefault="00DC1621" w:rsidP="002F1B20">
      <w:pPr>
        <w:pStyle w:val="Normal1"/>
        <w:jc w:val="center"/>
        <w:rPr>
          <w:del w:id="0" w:author="Tal Gross" w:date="2019-09-16T10:34:00Z"/>
          <w:rFonts w:ascii="Garamond" w:eastAsia="Georgia" w:hAnsi="Garamond" w:cs="Georgia"/>
          <w:b/>
          <w:sz w:val="24"/>
          <w:szCs w:val="24"/>
        </w:rPr>
      </w:pPr>
    </w:p>
    <w:p w14:paraId="615CE8CA" w14:textId="60FF3924" w:rsidR="00DC1621" w:rsidDel="000F5D37" w:rsidRDefault="00DC1621" w:rsidP="00DC1621">
      <w:pPr>
        <w:pStyle w:val="Normal1"/>
        <w:jc w:val="center"/>
        <w:rPr>
          <w:del w:id="1" w:author="Tal Gross" w:date="2019-09-16T10:34:00Z"/>
          <w:rFonts w:ascii="Garamond" w:eastAsia="Georgia" w:hAnsi="Garamond" w:cs="Georgia"/>
          <w:b/>
          <w:sz w:val="24"/>
          <w:szCs w:val="24"/>
        </w:rPr>
      </w:pPr>
    </w:p>
    <w:p w14:paraId="445B6859" w14:textId="77777777" w:rsidR="00DC1621" w:rsidRDefault="00DC1621" w:rsidP="00DC1621">
      <w:pPr>
        <w:pStyle w:val="Normal1"/>
        <w:jc w:val="center"/>
        <w:rPr>
          <w:rFonts w:ascii="Garamond" w:eastAsia="Georgia" w:hAnsi="Garamond" w:cs="Georgia"/>
          <w:b/>
          <w:sz w:val="24"/>
          <w:szCs w:val="24"/>
        </w:rPr>
      </w:pPr>
    </w:p>
    <w:tbl>
      <w:tblPr>
        <w:tblStyle w:val="TableGrid"/>
        <w:tblW w:w="108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0"/>
        <w:gridCol w:w="1341"/>
        <w:gridCol w:w="1903"/>
        <w:gridCol w:w="1565"/>
        <w:gridCol w:w="1910"/>
        <w:gridCol w:w="2389"/>
      </w:tblGrid>
      <w:tr w:rsidR="00D90AE2" w:rsidRPr="00D90AE2" w14:paraId="42398C2D" w14:textId="77777777" w:rsidTr="005B1447">
        <w:trPr>
          <w:trHeight w:val="1012"/>
          <w:jc w:val="center"/>
        </w:trPr>
        <w:tc>
          <w:tcPr>
            <w:tcW w:w="1700" w:type="dxa"/>
            <w:vAlign w:val="bottom"/>
          </w:tcPr>
          <w:p w14:paraId="3122BE9A" w14:textId="11F0BA6A" w:rsidR="00D90AE2" w:rsidRDefault="00D90AE2" w:rsidP="005B1447">
            <w:pPr>
              <w:pStyle w:val="Normal1"/>
              <w:spacing w:line="240" w:lineRule="auto"/>
              <w:jc w:val="center"/>
              <w:rPr>
                <w:rFonts w:ascii="Garamond" w:hAnsi="Garamond"/>
                <w:sz w:val="24"/>
                <w:szCs w:val="26"/>
              </w:rPr>
            </w:pPr>
            <w:r w:rsidRPr="00D90AE2">
              <w:rPr>
                <w:rFonts w:ascii="Garamond" w:hAnsi="Garamond"/>
                <w:sz w:val="24"/>
                <w:szCs w:val="26"/>
              </w:rPr>
              <w:t>Craig</w:t>
            </w:r>
          </w:p>
          <w:p w14:paraId="77095B26" w14:textId="473FB3AB" w:rsidR="00D90AE2" w:rsidRPr="00D90AE2" w:rsidRDefault="00D90AE2" w:rsidP="005B1447">
            <w:pPr>
              <w:pStyle w:val="Normal1"/>
              <w:spacing w:line="240" w:lineRule="auto"/>
              <w:jc w:val="center"/>
              <w:rPr>
                <w:rFonts w:ascii="Garamond" w:hAnsi="Garamond"/>
                <w:sz w:val="24"/>
                <w:szCs w:val="26"/>
              </w:rPr>
            </w:pPr>
            <w:r w:rsidRPr="00D90AE2">
              <w:rPr>
                <w:rFonts w:ascii="Garamond" w:hAnsi="Garamond"/>
                <w:sz w:val="24"/>
                <w:szCs w:val="26"/>
              </w:rPr>
              <w:t>Garthwaite</w:t>
            </w:r>
          </w:p>
        </w:tc>
        <w:tc>
          <w:tcPr>
            <w:tcW w:w="1341" w:type="dxa"/>
            <w:vAlign w:val="bottom"/>
          </w:tcPr>
          <w:p w14:paraId="336DB693" w14:textId="71DC859A" w:rsidR="00D90AE2" w:rsidRPr="00D90AE2" w:rsidRDefault="00D90AE2" w:rsidP="005B1447">
            <w:pPr>
              <w:pStyle w:val="Normal1"/>
              <w:spacing w:line="240" w:lineRule="auto"/>
              <w:jc w:val="center"/>
              <w:rPr>
                <w:rFonts w:ascii="Garamond" w:hAnsi="Garamond"/>
                <w:sz w:val="24"/>
                <w:szCs w:val="26"/>
              </w:rPr>
            </w:pPr>
            <w:r w:rsidRPr="00D90AE2">
              <w:rPr>
                <w:rFonts w:ascii="Garamond" w:hAnsi="Garamond"/>
                <w:sz w:val="24"/>
                <w:szCs w:val="26"/>
              </w:rPr>
              <w:t>John Graves</w:t>
            </w:r>
          </w:p>
        </w:tc>
        <w:tc>
          <w:tcPr>
            <w:tcW w:w="1903" w:type="dxa"/>
            <w:vAlign w:val="bottom"/>
          </w:tcPr>
          <w:p w14:paraId="7B6A3C7A" w14:textId="5B2C3505" w:rsidR="00D90AE2" w:rsidRDefault="00D90AE2" w:rsidP="005B1447">
            <w:pPr>
              <w:pStyle w:val="Normal1"/>
              <w:spacing w:line="240" w:lineRule="auto"/>
              <w:jc w:val="center"/>
              <w:rPr>
                <w:rFonts w:ascii="Garamond" w:hAnsi="Garamond"/>
                <w:sz w:val="24"/>
                <w:szCs w:val="26"/>
              </w:rPr>
            </w:pPr>
            <w:r w:rsidRPr="00D90AE2">
              <w:rPr>
                <w:rFonts w:ascii="Garamond" w:hAnsi="Garamond"/>
                <w:sz w:val="24"/>
                <w:szCs w:val="26"/>
              </w:rPr>
              <w:t>Tal</w:t>
            </w:r>
          </w:p>
          <w:p w14:paraId="1374E1FE" w14:textId="1FD966CE" w:rsidR="00D90AE2" w:rsidRPr="00D90AE2" w:rsidRDefault="00D90AE2" w:rsidP="005B1447">
            <w:pPr>
              <w:pStyle w:val="Normal1"/>
              <w:spacing w:line="240" w:lineRule="auto"/>
              <w:jc w:val="center"/>
              <w:rPr>
                <w:rFonts w:ascii="Garamond" w:hAnsi="Garamond"/>
                <w:sz w:val="24"/>
              </w:rPr>
            </w:pPr>
            <w:r w:rsidRPr="00D90AE2">
              <w:rPr>
                <w:rFonts w:ascii="Garamond" w:hAnsi="Garamond"/>
                <w:sz w:val="24"/>
                <w:szCs w:val="26"/>
              </w:rPr>
              <w:t>Gross</w:t>
            </w:r>
          </w:p>
        </w:tc>
        <w:tc>
          <w:tcPr>
            <w:tcW w:w="1565" w:type="dxa"/>
            <w:vAlign w:val="bottom"/>
          </w:tcPr>
          <w:p w14:paraId="5CCB3457" w14:textId="49FAE9B7" w:rsidR="00D90AE2" w:rsidRDefault="00D90AE2" w:rsidP="005B1447">
            <w:pPr>
              <w:pStyle w:val="Normal1"/>
              <w:spacing w:line="240" w:lineRule="auto"/>
              <w:jc w:val="center"/>
              <w:rPr>
                <w:rFonts w:ascii="Garamond" w:hAnsi="Garamond"/>
                <w:sz w:val="24"/>
                <w:szCs w:val="26"/>
              </w:rPr>
            </w:pPr>
            <w:r w:rsidRPr="00D90AE2">
              <w:rPr>
                <w:rFonts w:ascii="Garamond" w:hAnsi="Garamond"/>
                <w:sz w:val="24"/>
                <w:szCs w:val="26"/>
              </w:rPr>
              <w:t>Zeynal</w:t>
            </w:r>
          </w:p>
          <w:p w14:paraId="6F78DBFD" w14:textId="41C3113E" w:rsidR="00D90AE2" w:rsidRPr="00D90AE2" w:rsidRDefault="00D90AE2" w:rsidP="005B1447">
            <w:pPr>
              <w:pStyle w:val="Normal1"/>
              <w:spacing w:line="240" w:lineRule="auto"/>
              <w:jc w:val="center"/>
              <w:rPr>
                <w:rFonts w:ascii="Garamond" w:hAnsi="Garamond"/>
                <w:sz w:val="24"/>
                <w:szCs w:val="26"/>
              </w:rPr>
            </w:pPr>
            <w:r w:rsidRPr="00D90AE2">
              <w:rPr>
                <w:rFonts w:ascii="Garamond" w:hAnsi="Garamond"/>
                <w:sz w:val="24"/>
                <w:szCs w:val="26"/>
              </w:rPr>
              <w:t>Karaca</w:t>
            </w:r>
          </w:p>
        </w:tc>
        <w:tc>
          <w:tcPr>
            <w:tcW w:w="1910" w:type="dxa"/>
            <w:vAlign w:val="bottom"/>
          </w:tcPr>
          <w:p w14:paraId="58491333" w14:textId="77777777" w:rsidR="005B1447" w:rsidRDefault="00D90AE2" w:rsidP="005B1447">
            <w:pPr>
              <w:pStyle w:val="Normal1"/>
              <w:spacing w:line="240" w:lineRule="auto"/>
              <w:jc w:val="center"/>
              <w:rPr>
                <w:rFonts w:ascii="Garamond" w:hAnsi="Garamond"/>
                <w:sz w:val="24"/>
                <w:szCs w:val="26"/>
              </w:rPr>
            </w:pPr>
            <w:r w:rsidRPr="00D90AE2">
              <w:rPr>
                <w:rFonts w:ascii="Garamond" w:hAnsi="Garamond"/>
                <w:sz w:val="24"/>
                <w:szCs w:val="26"/>
              </w:rPr>
              <w:t xml:space="preserve">Victoria </w:t>
            </w:r>
          </w:p>
          <w:p w14:paraId="130A58A4" w14:textId="2FDD4FBF" w:rsidR="00D90AE2" w:rsidRPr="00D90AE2" w:rsidRDefault="00D90AE2" w:rsidP="005B1447">
            <w:pPr>
              <w:pStyle w:val="Normal1"/>
              <w:spacing w:line="240" w:lineRule="auto"/>
              <w:jc w:val="center"/>
              <w:rPr>
                <w:rFonts w:ascii="Garamond" w:hAnsi="Garamond"/>
                <w:sz w:val="24"/>
                <w:szCs w:val="26"/>
              </w:rPr>
            </w:pPr>
            <w:r w:rsidRPr="00D90AE2">
              <w:rPr>
                <w:rFonts w:ascii="Garamond" w:hAnsi="Garamond"/>
                <w:sz w:val="24"/>
                <w:szCs w:val="26"/>
              </w:rPr>
              <w:t>Marone</w:t>
            </w:r>
          </w:p>
        </w:tc>
        <w:tc>
          <w:tcPr>
            <w:tcW w:w="2389" w:type="dxa"/>
            <w:vAlign w:val="bottom"/>
          </w:tcPr>
          <w:p w14:paraId="019A361D" w14:textId="39E4F6B6" w:rsidR="00D90AE2" w:rsidRDefault="00D90AE2" w:rsidP="005B1447">
            <w:pPr>
              <w:pStyle w:val="Normal1"/>
              <w:spacing w:line="240" w:lineRule="auto"/>
              <w:jc w:val="center"/>
              <w:rPr>
                <w:rFonts w:ascii="Garamond" w:hAnsi="Garamond"/>
                <w:sz w:val="24"/>
                <w:szCs w:val="26"/>
              </w:rPr>
            </w:pPr>
            <w:r w:rsidRPr="00D90AE2">
              <w:rPr>
                <w:rFonts w:ascii="Garamond" w:hAnsi="Garamond"/>
                <w:sz w:val="24"/>
                <w:szCs w:val="26"/>
              </w:rPr>
              <w:t>Matthew J.</w:t>
            </w:r>
          </w:p>
          <w:p w14:paraId="748838C5" w14:textId="7249B9A2" w:rsidR="00D90AE2" w:rsidRPr="00D90AE2" w:rsidRDefault="00D90AE2" w:rsidP="005B1447">
            <w:pPr>
              <w:pStyle w:val="Normal1"/>
              <w:spacing w:line="240" w:lineRule="auto"/>
              <w:jc w:val="center"/>
              <w:rPr>
                <w:rFonts w:ascii="Garamond" w:hAnsi="Garamond"/>
                <w:sz w:val="24"/>
              </w:rPr>
            </w:pPr>
            <w:r w:rsidRPr="00D90AE2">
              <w:rPr>
                <w:rFonts w:ascii="Garamond" w:hAnsi="Garamond"/>
                <w:sz w:val="24"/>
                <w:szCs w:val="26"/>
              </w:rPr>
              <w:t>Notowidigdo</w:t>
            </w:r>
          </w:p>
        </w:tc>
      </w:tr>
      <w:tr w:rsidR="00D90AE2" w:rsidRPr="00D90AE2" w14:paraId="656C41E1" w14:textId="77777777" w:rsidTr="005B1447">
        <w:trPr>
          <w:trHeight w:val="1012"/>
          <w:jc w:val="center"/>
        </w:trPr>
        <w:tc>
          <w:tcPr>
            <w:tcW w:w="1700" w:type="dxa"/>
          </w:tcPr>
          <w:p w14:paraId="1D3BF120" w14:textId="77777777" w:rsidR="00281620" w:rsidRDefault="00D90AE2" w:rsidP="00D90AE2">
            <w:pPr>
              <w:pStyle w:val="Normal1"/>
              <w:spacing w:line="240" w:lineRule="auto"/>
              <w:jc w:val="center"/>
              <w:rPr>
                <w:rFonts w:ascii="Garamond" w:hAnsi="Garamond"/>
                <w:sz w:val="18"/>
                <w:szCs w:val="26"/>
              </w:rPr>
            </w:pPr>
            <w:r w:rsidRPr="00D90AE2">
              <w:rPr>
                <w:rFonts w:ascii="Garamond" w:hAnsi="Garamond"/>
                <w:sz w:val="18"/>
                <w:szCs w:val="26"/>
              </w:rPr>
              <w:t xml:space="preserve">Northwestern </w:t>
            </w:r>
          </w:p>
          <w:p w14:paraId="4DD3FB88" w14:textId="77777777" w:rsidR="00D90AE2" w:rsidRDefault="00D90AE2" w:rsidP="00D90AE2">
            <w:pPr>
              <w:pStyle w:val="Normal1"/>
              <w:spacing w:line="240" w:lineRule="auto"/>
              <w:jc w:val="center"/>
              <w:rPr>
                <w:rFonts w:ascii="Garamond" w:hAnsi="Garamond"/>
                <w:sz w:val="18"/>
                <w:szCs w:val="26"/>
              </w:rPr>
            </w:pPr>
            <w:r w:rsidRPr="00D90AE2">
              <w:rPr>
                <w:rFonts w:ascii="Garamond" w:hAnsi="Garamond"/>
                <w:sz w:val="18"/>
                <w:szCs w:val="26"/>
              </w:rPr>
              <w:t>University</w:t>
            </w:r>
          </w:p>
          <w:p w14:paraId="5801A2EA" w14:textId="58655D82" w:rsidR="00CB6E48" w:rsidRPr="00D90AE2" w:rsidRDefault="00CB6E48" w:rsidP="00D90AE2">
            <w:pPr>
              <w:pStyle w:val="Normal1"/>
              <w:spacing w:line="240" w:lineRule="auto"/>
              <w:jc w:val="center"/>
              <w:rPr>
                <w:rFonts w:ascii="Garamond" w:hAnsi="Garamond"/>
                <w:sz w:val="18"/>
                <w:szCs w:val="26"/>
              </w:rPr>
            </w:pPr>
            <w:r>
              <w:rPr>
                <w:rFonts w:ascii="Garamond" w:hAnsi="Garamond"/>
                <w:sz w:val="18"/>
                <w:szCs w:val="26"/>
              </w:rPr>
              <w:t>and NBER</w:t>
            </w:r>
          </w:p>
        </w:tc>
        <w:tc>
          <w:tcPr>
            <w:tcW w:w="1341" w:type="dxa"/>
          </w:tcPr>
          <w:p w14:paraId="0D31D3E6" w14:textId="77777777" w:rsidR="00281620" w:rsidRDefault="00D90AE2" w:rsidP="00D90AE2">
            <w:pPr>
              <w:pStyle w:val="Normal1"/>
              <w:spacing w:line="240" w:lineRule="auto"/>
              <w:jc w:val="center"/>
              <w:rPr>
                <w:rFonts w:ascii="Garamond" w:hAnsi="Garamond"/>
                <w:sz w:val="18"/>
                <w:szCs w:val="26"/>
              </w:rPr>
            </w:pPr>
            <w:r w:rsidRPr="00D90AE2">
              <w:rPr>
                <w:rFonts w:ascii="Garamond" w:hAnsi="Garamond"/>
                <w:sz w:val="18"/>
                <w:szCs w:val="26"/>
              </w:rPr>
              <w:t xml:space="preserve">Vanderbilt </w:t>
            </w:r>
          </w:p>
          <w:p w14:paraId="51D3CBF7" w14:textId="1F9E0BA7" w:rsidR="00D90AE2" w:rsidRPr="00D90AE2" w:rsidRDefault="00D90AE2" w:rsidP="00D90AE2">
            <w:pPr>
              <w:pStyle w:val="Normal1"/>
              <w:spacing w:line="240" w:lineRule="auto"/>
              <w:jc w:val="center"/>
              <w:rPr>
                <w:rFonts w:ascii="Garamond" w:hAnsi="Garamond"/>
                <w:sz w:val="18"/>
                <w:szCs w:val="26"/>
              </w:rPr>
            </w:pPr>
            <w:r w:rsidRPr="00D90AE2">
              <w:rPr>
                <w:rFonts w:ascii="Garamond" w:hAnsi="Garamond"/>
                <w:sz w:val="18"/>
                <w:szCs w:val="26"/>
              </w:rPr>
              <w:t>University</w:t>
            </w:r>
          </w:p>
        </w:tc>
        <w:tc>
          <w:tcPr>
            <w:tcW w:w="1903" w:type="dxa"/>
          </w:tcPr>
          <w:p w14:paraId="14239CEF" w14:textId="77777777" w:rsidR="00D90AE2" w:rsidRDefault="00D90AE2" w:rsidP="00D90AE2">
            <w:pPr>
              <w:pStyle w:val="Normal1"/>
              <w:spacing w:line="240" w:lineRule="auto"/>
              <w:jc w:val="center"/>
              <w:rPr>
                <w:rFonts w:ascii="Garamond" w:hAnsi="Garamond"/>
                <w:sz w:val="18"/>
                <w:szCs w:val="26"/>
              </w:rPr>
            </w:pPr>
            <w:r>
              <w:rPr>
                <w:rFonts w:ascii="Garamond" w:hAnsi="Garamond"/>
                <w:sz w:val="18"/>
                <w:szCs w:val="26"/>
              </w:rPr>
              <w:t>Boston</w:t>
            </w:r>
            <w:r w:rsidRPr="00D90AE2">
              <w:rPr>
                <w:rFonts w:ascii="Garamond" w:hAnsi="Garamond"/>
                <w:sz w:val="18"/>
                <w:szCs w:val="26"/>
              </w:rPr>
              <w:t xml:space="preserve"> </w:t>
            </w:r>
          </w:p>
          <w:p w14:paraId="6663829C" w14:textId="77777777" w:rsidR="00CB6E48" w:rsidRDefault="00D90AE2" w:rsidP="00D90AE2">
            <w:pPr>
              <w:pStyle w:val="Normal1"/>
              <w:spacing w:line="240" w:lineRule="auto"/>
              <w:jc w:val="center"/>
              <w:rPr>
                <w:rFonts w:ascii="Garamond" w:hAnsi="Garamond"/>
                <w:sz w:val="18"/>
                <w:szCs w:val="26"/>
              </w:rPr>
            </w:pPr>
            <w:r w:rsidRPr="00D90AE2">
              <w:rPr>
                <w:rFonts w:ascii="Garamond" w:hAnsi="Garamond"/>
                <w:sz w:val="18"/>
                <w:szCs w:val="26"/>
              </w:rPr>
              <w:t>University</w:t>
            </w:r>
            <w:r w:rsidR="00CB6E48">
              <w:rPr>
                <w:rFonts w:ascii="Garamond" w:hAnsi="Garamond"/>
                <w:sz w:val="18"/>
                <w:szCs w:val="26"/>
              </w:rPr>
              <w:t xml:space="preserve"> </w:t>
            </w:r>
          </w:p>
          <w:p w14:paraId="45449E38" w14:textId="736EA351" w:rsidR="00D90AE2" w:rsidRPr="00D90AE2" w:rsidRDefault="00CB6E48" w:rsidP="00D90AE2">
            <w:pPr>
              <w:pStyle w:val="Normal1"/>
              <w:spacing w:line="240" w:lineRule="auto"/>
              <w:jc w:val="center"/>
              <w:rPr>
                <w:rFonts w:ascii="Garamond" w:hAnsi="Garamond"/>
                <w:sz w:val="18"/>
                <w:szCs w:val="26"/>
              </w:rPr>
            </w:pPr>
            <w:r>
              <w:rPr>
                <w:rFonts w:ascii="Garamond" w:hAnsi="Garamond"/>
                <w:sz w:val="18"/>
                <w:szCs w:val="26"/>
              </w:rPr>
              <w:t>and NBER</w:t>
            </w:r>
          </w:p>
        </w:tc>
        <w:tc>
          <w:tcPr>
            <w:tcW w:w="1565" w:type="dxa"/>
          </w:tcPr>
          <w:p w14:paraId="0B5BE6E5" w14:textId="77777777" w:rsidR="00281620" w:rsidRDefault="00D90AE2" w:rsidP="00D90AE2">
            <w:pPr>
              <w:pStyle w:val="Normal1"/>
              <w:spacing w:line="240" w:lineRule="auto"/>
              <w:jc w:val="center"/>
              <w:rPr>
                <w:rFonts w:ascii="Garamond" w:hAnsi="Garamond"/>
                <w:sz w:val="18"/>
                <w:szCs w:val="26"/>
              </w:rPr>
            </w:pPr>
            <w:r w:rsidRPr="00D90AE2">
              <w:rPr>
                <w:rFonts w:ascii="Garamond" w:hAnsi="Garamond"/>
                <w:sz w:val="18"/>
                <w:szCs w:val="26"/>
              </w:rPr>
              <w:t xml:space="preserve">Agency for Healthcare </w:t>
            </w:r>
          </w:p>
          <w:p w14:paraId="74769BDD" w14:textId="4B9AC3F2" w:rsidR="00D90AE2" w:rsidRPr="00D90AE2" w:rsidRDefault="00D90AE2" w:rsidP="00D90AE2">
            <w:pPr>
              <w:pStyle w:val="Normal1"/>
              <w:spacing w:line="240" w:lineRule="auto"/>
              <w:jc w:val="center"/>
              <w:rPr>
                <w:rFonts w:ascii="Garamond" w:hAnsi="Garamond"/>
                <w:sz w:val="18"/>
                <w:szCs w:val="26"/>
              </w:rPr>
            </w:pPr>
            <w:r w:rsidRPr="00D90AE2">
              <w:rPr>
                <w:rFonts w:ascii="Garamond" w:hAnsi="Garamond"/>
                <w:sz w:val="18"/>
                <w:szCs w:val="26"/>
              </w:rPr>
              <w:t>Research and Quality</w:t>
            </w:r>
          </w:p>
        </w:tc>
        <w:tc>
          <w:tcPr>
            <w:tcW w:w="1910" w:type="dxa"/>
          </w:tcPr>
          <w:p w14:paraId="2CF63135" w14:textId="77777777" w:rsidR="00D90AE2" w:rsidRDefault="00D90AE2" w:rsidP="00D90AE2">
            <w:pPr>
              <w:pStyle w:val="Normal1"/>
              <w:spacing w:line="240" w:lineRule="auto"/>
              <w:jc w:val="center"/>
              <w:rPr>
                <w:rFonts w:ascii="Garamond" w:hAnsi="Garamond"/>
                <w:sz w:val="18"/>
                <w:szCs w:val="26"/>
              </w:rPr>
            </w:pPr>
            <w:r w:rsidRPr="00D90AE2">
              <w:rPr>
                <w:rFonts w:ascii="Garamond" w:hAnsi="Garamond"/>
                <w:sz w:val="18"/>
                <w:szCs w:val="26"/>
              </w:rPr>
              <w:t xml:space="preserve">Northwestern </w:t>
            </w:r>
          </w:p>
          <w:p w14:paraId="05465F1B" w14:textId="35482D14" w:rsidR="00D90AE2" w:rsidRPr="00D90AE2" w:rsidRDefault="00D90AE2" w:rsidP="00D90AE2">
            <w:pPr>
              <w:pStyle w:val="Normal1"/>
              <w:spacing w:line="240" w:lineRule="auto"/>
              <w:jc w:val="center"/>
              <w:rPr>
                <w:rFonts w:ascii="Garamond" w:hAnsi="Garamond"/>
                <w:sz w:val="18"/>
                <w:szCs w:val="26"/>
              </w:rPr>
            </w:pPr>
            <w:r w:rsidRPr="00D90AE2">
              <w:rPr>
                <w:rFonts w:ascii="Garamond" w:hAnsi="Garamond"/>
                <w:sz w:val="18"/>
                <w:szCs w:val="26"/>
              </w:rPr>
              <w:t>University</w:t>
            </w:r>
          </w:p>
        </w:tc>
        <w:tc>
          <w:tcPr>
            <w:tcW w:w="2389" w:type="dxa"/>
          </w:tcPr>
          <w:p w14:paraId="23F7DC63" w14:textId="77777777" w:rsidR="00D90AE2" w:rsidRDefault="00D90AE2" w:rsidP="00D90AE2">
            <w:pPr>
              <w:pStyle w:val="Normal1"/>
              <w:spacing w:line="240" w:lineRule="auto"/>
              <w:jc w:val="center"/>
              <w:rPr>
                <w:rFonts w:ascii="Garamond" w:hAnsi="Garamond"/>
                <w:sz w:val="18"/>
                <w:szCs w:val="26"/>
              </w:rPr>
            </w:pPr>
            <w:r w:rsidRPr="00D90AE2">
              <w:rPr>
                <w:rFonts w:ascii="Garamond" w:hAnsi="Garamond"/>
                <w:sz w:val="18"/>
                <w:szCs w:val="26"/>
              </w:rPr>
              <w:t xml:space="preserve">Northwestern </w:t>
            </w:r>
          </w:p>
          <w:p w14:paraId="622429ED" w14:textId="77777777" w:rsidR="00D90AE2" w:rsidRDefault="00D90AE2" w:rsidP="00D90AE2">
            <w:pPr>
              <w:pStyle w:val="Normal1"/>
              <w:spacing w:line="240" w:lineRule="auto"/>
              <w:jc w:val="center"/>
              <w:rPr>
                <w:rFonts w:ascii="Garamond" w:hAnsi="Garamond"/>
                <w:sz w:val="18"/>
                <w:szCs w:val="26"/>
              </w:rPr>
            </w:pPr>
            <w:r w:rsidRPr="00D90AE2">
              <w:rPr>
                <w:rFonts w:ascii="Garamond" w:hAnsi="Garamond"/>
                <w:sz w:val="18"/>
                <w:szCs w:val="26"/>
              </w:rPr>
              <w:t>University</w:t>
            </w:r>
          </w:p>
          <w:p w14:paraId="77BB3EFC" w14:textId="2069445D" w:rsidR="00CB6E48" w:rsidRPr="00D90AE2" w:rsidRDefault="00CB6E48" w:rsidP="00D90AE2">
            <w:pPr>
              <w:pStyle w:val="Normal1"/>
              <w:spacing w:line="240" w:lineRule="auto"/>
              <w:jc w:val="center"/>
              <w:rPr>
                <w:rFonts w:ascii="Garamond" w:hAnsi="Garamond"/>
                <w:sz w:val="18"/>
                <w:szCs w:val="26"/>
              </w:rPr>
            </w:pPr>
            <w:r>
              <w:rPr>
                <w:rFonts w:ascii="Garamond" w:hAnsi="Garamond"/>
                <w:sz w:val="18"/>
                <w:szCs w:val="26"/>
              </w:rPr>
              <w:t>and NBER</w:t>
            </w:r>
          </w:p>
        </w:tc>
      </w:tr>
    </w:tbl>
    <w:p w14:paraId="4BBFCAEA" w14:textId="77777777" w:rsidR="00DC1621" w:rsidRDefault="00DC1621" w:rsidP="00DC1621">
      <w:pPr>
        <w:pStyle w:val="Normal1"/>
        <w:jc w:val="center"/>
        <w:rPr>
          <w:rFonts w:ascii="Garamond" w:hAnsi="Garamond"/>
        </w:rPr>
      </w:pPr>
    </w:p>
    <w:p w14:paraId="17D862BB" w14:textId="77777777" w:rsidR="00DC1621" w:rsidRDefault="00DC1621" w:rsidP="00DC1621">
      <w:pPr>
        <w:pStyle w:val="Normal1"/>
        <w:jc w:val="center"/>
        <w:rPr>
          <w:rFonts w:ascii="Garamond" w:hAnsi="Garamond"/>
          <w:b/>
          <w:sz w:val="24"/>
          <w:szCs w:val="24"/>
        </w:rPr>
      </w:pPr>
      <w:commentRangeStart w:id="2"/>
      <w:r w:rsidRPr="00416104">
        <w:rPr>
          <w:rFonts w:ascii="Garamond" w:hAnsi="Garamond"/>
          <w:b/>
          <w:sz w:val="24"/>
          <w:szCs w:val="24"/>
        </w:rPr>
        <w:t>Abstract</w:t>
      </w:r>
      <w:commentRangeEnd w:id="2"/>
      <w:r w:rsidR="000F5D37">
        <w:rPr>
          <w:rStyle w:val="CommentReference"/>
          <w:rFonts w:ascii="Garamond" w:hAnsi="Garamond"/>
        </w:rPr>
        <w:commentReference w:id="2"/>
      </w:r>
    </w:p>
    <w:p w14:paraId="13D19076" w14:textId="54D9F632" w:rsidR="00281620" w:rsidRPr="00281620" w:rsidRDefault="00281620" w:rsidP="00281620">
      <w:pPr>
        <w:spacing w:line="240" w:lineRule="auto"/>
        <w:ind w:firstLine="0"/>
      </w:pPr>
      <w:r w:rsidRPr="00281620">
        <w:t xml:space="preserve">We use comprehensive patient-level discharge data to study the effect of Medicaid on the use of hospital services. </w:t>
      </w:r>
      <w:r w:rsidR="007E5EB9">
        <w:t xml:space="preserve">Our analysis relies on </w:t>
      </w:r>
      <w:r w:rsidRPr="00281620">
        <w:t>cross-state variation in the</w:t>
      </w:r>
      <w:r w:rsidR="003F0A0E">
        <w:t xml:space="preserve"> </w:t>
      </w:r>
      <w:r w:rsidR="003F0A0E" w:rsidRPr="003F0A0E">
        <w:t>Affordable Care Act</w:t>
      </w:r>
      <w:r w:rsidR="003F0A0E">
        <w:t xml:space="preserve">’s </w:t>
      </w:r>
      <w:r w:rsidRPr="00281620">
        <w:t xml:space="preserve">Medicaid expansion, </w:t>
      </w:r>
      <w:r w:rsidR="007E5EB9">
        <w:t xml:space="preserve">along with </w:t>
      </w:r>
      <w:r w:rsidR="007E5EB9" w:rsidRPr="00281620">
        <w:t xml:space="preserve">within-state variation across ZIP </w:t>
      </w:r>
      <w:r w:rsidR="007E5EB9">
        <w:t>C</w:t>
      </w:r>
      <w:r w:rsidR="007E5EB9" w:rsidRPr="00281620">
        <w:t>odes in exposure to the expansion</w:t>
      </w:r>
      <w:r w:rsidR="007E5EB9">
        <w:t>.</w:t>
      </w:r>
      <w:r w:rsidR="007E5EB9" w:rsidRPr="00281620">
        <w:t xml:space="preserve"> </w:t>
      </w:r>
      <w:r w:rsidR="007E5EB9">
        <w:t>W</w:t>
      </w:r>
      <w:r w:rsidR="007E5EB9" w:rsidRPr="00281620">
        <w:t xml:space="preserve">e </w:t>
      </w:r>
      <w:r w:rsidRPr="00281620">
        <w:t xml:space="preserve">find that the Medicaid expansion increased Medicaid visits and decreased </w:t>
      </w:r>
      <w:r w:rsidR="003F0A0E">
        <w:t>u</w:t>
      </w:r>
      <w:r w:rsidRPr="00281620">
        <w:t xml:space="preserve">ninsured visits. </w:t>
      </w:r>
      <w:r w:rsidR="007E5EB9">
        <w:t>T</w:t>
      </w:r>
      <w:r w:rsidRPr="00281620">
        <w:t xml:space="preserve">he net effect is positive for </w:t>
      </w:r>
      <w:r w:rsidR="00E14447">
        <w:t xml:space="preserve">all </w:t>
      </w:r>
      <w:r w:rsidRPr="00281620">
        <w:t xml:space="preserve">visits, suggesting that </w:t>
      </w:r>
      <w:ins w:id="3" w:author="Tal Gross" w:date="2019-09-16T10:24:00Z">
        <w:r w:rsidR="00AB29B7">
          <w:t>those who gain coverag</w:t>
        </w:r>
      </w:ins>
      <w:ins w:id="4" w:author="Tal Gross" w:date="2019-09-16T10:25:00Z">
        <w:r w:rsidR="00AB29B7">
          <w:t xml:space="preserve">e through </w:t>
        </w:r>
      </w:ins>
      <w:r w:rsidR="003F0A0E">
        <w:t xml:space="preserve">Medicaid </w:t>
      </w:r>
      <w:del w:id="5" w:author="Tal Gross" w:date="2019-09-16T10:25:00Z">
        <w:r w:rsidR="003F0A0E" w:rsidDel="00AB29B7">
          <w:delText xml:space="preserve">leads the uninsured to </w:delText>
        </w:r>
      </w:del>
      <w:r w:rsidR="003F0A0E">
        <w:t xml:space="preserve">consume more </w:t>
      </w:r>
      <w:r w:rsidRPr="00281620">
        <w:t xml:space="preserve">hospital services </w:t>
      </w:r>
      <w:del w:id="6" w:author="Tal Gross" w:date="2019-09-16T10:25:00Z">
        <w:r w:rsidRPr="00281620" w:rsidDel="00AB29B7">
          <w:delText>overall</w:delText>
        </w:r>
      </w:del>
      <w:ins w:id="7" w:author="Tal Gross" w:date="2019-09-16T10:25:00Z">
        <w:r w:rsidR="00AB29B7">
          <w:t xml:space="preserve">than they would </w:t>
        </w:r>
        <w:del w:id="8" w:author="Graves, John" w:date="2019-09-27T11:47:00Z">
          <w:r w:rsidR="00AB29B7" w:rsidDel="00AA1371">
            <w:delText>otherwise</w:delText>
          </w:r>
        </w:del>
      </w:ins>
      <w:ins w:id="9" w:author="Graves, John" w:date="2019-09-27T11:47:00Z">
        <w:r w:rsidR="00AA1371">
          <w:t>if they remained uninsured</w:t>
        </w:r>
      </w:ins>
      <w:r w:rsidRPr="00281620">
        <w:t xml:space="preserve">. </w:t>
      </w:r>
      <w:r w:rsidR="00925FDD">
        <w:t>T</w:t>
      </w:r>
      <w:r w:rsidR="00FB01ED">
        <w:t>he</w:t>
      </w:r>
      <w:r w:rsidRPr="00281620">
        <w:t xml:space="preserve"> increase in </w:t>
      </w:r>
      <w:r w:rsidR="005668A1">
        <w:t xml:space="preserve">emergency department </w:t>
      </w:r>
      <w:r w:rsidRPr="00281620">
        <w:t xml:space="preserve">visits is largely accounted for by “deferrable” medical conditions. </w:t>
      </w:r>
      <w:ins w:id="10" w:author="Tal Gross" w:date="2019-09-16T10:32:00Z">
        <w:r w:rsidR="000F5D37">
          <w:t>Th</w:t>
        </w:r>
      </w:ins>
      <w:ins w:id="11" w:author="Tal Gross" w:date="2019-09-16T10:34:00Z">
        <w:r w:rsidR="000F5D37">
          <w:t>ose who gained coverage under the Medicaid expansion appear to be those who had relatively high need for hospital services, suggesting that the expansion was well targeted.</w:t>
        </w:r>
      </w:ins>
      <w:ins w:id="12" w:author="Tal Gross" w:date="2019-09-16T10:32:00Z">
        <w:r w:rsidR="000F5D37">
          <w:t xml:space="preserve"> </w:t>
        </w:r>
      </w:ins>
      <w:r w:rsidRPr="00281620">
        <w:t>Lastly, we find significant heterogeneity across Medicaid</w:t>
      </w:r>
      <w:r w:rsidR="00925FDD">
        <w:t>-</w:t>
      </w:r>
      <w:r w:rsidRPr="00281620">
        <w:t>expansion states</w:t>
      </w:r>
      <w:r w:rsidR="003135AE">
        <w:t xml:space="preserve"> in the effects of the expansion</w:t>
      </w:r>
      <w:r w:rsidRPr="00281620">
        <w:t xml:space="preserve">, with some states experiencing a large increase in total utilization </w:t>
      </w:r>
      <w:r w:rsidR="00F70EAD">
        <w:t xml:space="preserve">and </w:t>
      </w:r>
      <w:r w:rsidRPr="00281620">
        <w:t xml:space="preserve">other states experiencing little change. </w:t>
      </w:r>
      <w:del w:id="13" w:author="Tal Gross" w:date="2019-09-16T10:48:00Z">
        <w:r w:rsidR="005668A1" w:rsidDel="003B2FC2">
          <w:delText xml:space="preserve">We </w:delText>
        </w:r>
        <w:r w:rsidR="00FB01ED" w:rsidDel="003B2FC2">
          <w:delText>investigate</w:delText>
        </w:r>
        <w:r w:rsidR="005668A1" w:rsidDel="003B2FC2">
          <w:delText xml:space="preserve"> </w:delText>
        </w:r>
        <w:r w:rsidRPr="00281620" w:rsidDel="003B2FC2">
          <w:delText xml:space="preserve">the sources of </w:delText>
        </w:r>
        <w:r w:rsidR="00FB01ED" w:rsidDel="003B2FC2">
          <w:delText>this</w:delText>
        </w:r>
        <w:r w:rsidRPr="00281620" w:rsidDel="003B2FC2">
          <w:delText xml:space="preserve"> heterogeneity</w:delText>
        </w:r>
        <w:r w:rsidR="005668A1" w:rsidDel="003B2FC2">
          <w:delText xml:space="preserve"> with an eye towards predicting the effects of future expansions or disenrollments</w:delText>
        </w:r>
        <w:r w:rsidRPr="00281620" w:rsidDel="003B2FC2">
          <w:delText>.</w:delText>
        </w:r>
      </w:del>
      <w:ins w:id="14" w:author="Tal Gross" w:date="2019-09-16T10:49:00Z">
        <w:r w:rsidR="00410E2C">
          <w:t>I</w:t>
        </w:r>
      </w:ins>
      <w:ins w:id="15" w:author="Tal Gross" w:date="2019-09-16T10:48:00Z">
        <w:r w:rsidR="003B2FC2">
          <w:t xml:space="preserve">ncreases in </w:t>
        </w:r>
      </w:ins>
      <w:ins w:id="16" w:author="Tal Gross" w:date="2019-09-16T10:49:00Z">
        <w:r w:rsidR="00410E2C">
          <w:t xml:space="preserve">hospital </w:t>
        </w:r>
      </w:ins>
      <w:ins w:id="17" w:author="Tal Gross" w:date="2019-09-16T10:48:00Z">
        <w:r w:rsidR="003B2FC2">
          <w:t xml:space="preserve">utilization </w:t>
        </w:r>
      </w:ins>
      <w:ins w:id="18" w:author="Tal Gross" w:date="2019-09-16T10:49:00Z">
        <w:r w:rsidR="00410E2C">
          <w:t xml:space="preserve">were </w:t>
        </w:r>
      </w:ins>
      <w:ins w:id="19" w:author="Tal Gross" w:date="2019-09-16T10:48:00Z">
        <w:r w:rsidR="003B2FC2">
          <w:t xml:space="preserve">larger in </w:t>
        </w:r>
      </w:ins>
      <w:ins w:id="20" w:author="Tal Gross" w:date="2019-09-16T10:52:00Z">
        <w:r w:rsidR="00410E2C">
          <w:t xml:space="preserve">Medicaid-expansion </w:t>
        </w:r>
      </w:ins>
      <w:ins w:id="21" w:author="Tal Gross" w:date="2019-09-16T10:48:00Z">
        <w:r w:rsidR="003B2FC2">
          <w:t xml:space="preserve">states that had </w:t>
        </w:r>
      </w:ins>
      <w:ins w:id="22" w:author="Tal Gross" w:date="2019-09-16T10:49:00Z">
        <w:r w:rsidR="00410E2C">
          <w:t>more residents gaining coverage</w:t>
        </w:r>
      </w:ins>
      <w:ins w:id="23" w:author="Tal Gross" w:date="2019-09-16T10:52:00Z">
        <w:r w:rsidR="00410E2C">
          <w:t xml:space="preserve"> and lower pre-expansion levels of hospital uncompensated care costs.</w:t>
        </w:r>
      </w:ins>
      <w:ins w:id="24" w:author="Tal Gross" w:date="2019-09-16T10:50:00Z">
        <w:r w:rsidR="00410E2C">
          <w:t xml:space="preserve"> </w:t>
        </w:r>
      </w:ins>
    </w:p>
    <w:p w14:paraId="0585FD51" w14:textId="1CC9BA97" w:rsidR="00076ABB" w:rsidDel="0080470A" w:rsidRDefault="00076ABB" w:rsidP="00D67F2A">
      <w:pPr>
        <w:ind w:firstLine="0"/>
        <w:rPr>
          <w:del w:id="25" w:author="Tal Gross" w:date="2019-09-17T08:47:00Z"/>
        </w:rPr>
      </w:pPr>
    </w:p>
    <w:p w14:paraId="4285EFA8" w14:textId="77777777" w:rsidR="000F5D37" w:rsidRDefault="000F5D37" w:rsidP="009E76F1">
      <w:pPr>
        <w:ind w:firstLine="0"/>
      </w:pPr>
    </w:p>
    <w:p w14:paraId="7735053A" w14:textId="21E61B1D" w:rsidR="007408C0" w:rsidRPr="007408C0" w:rsidRDefault="00DC1621" w:rsidP="007408C0">
      <w:pPr>
        <w:spacing w:line="240" w:lineRule="auto"/>
        <w:ind w:firstLine="0"/>
        <w:rPr>
          <w:sz w:val="22"/>
        </w:rPr>
      </w:pPr>
      <w:r w:rsidRPr="00A255CB">
        <w:rPr>
          <w:sz w:val="22"/>
        </w:rPr>
        <w:t xml:space="preserve">* </w:t>
      </w:r>
      <w:r w:rsidR="007408C0" w:rsidRPr="007408C0">
        <w:rPr>
          <w:sz w:val="22"/>
        </w:rPr>
        <w:t>The views expressed are those of the authors and do not necessarily reflect those of the Agency for Healthcare Research and Quality (AHRQ)</w:t>
      </w:r>
      <w:r w:rsidR="008F5F2D">
        <w:rPr>
          <w:sz w:val="22"/>
        </w:rPr>
        <w:t xml:space="preserve">, </w:t>
      </w:r>
      <w:r w:rsidR="007408C0" w:rsidRPr="007408C0">
        <w:rPr>
          <w:sz w:val="22"/>
        </w:rPr>
        <w:t>the U.S. Department of Department of Health and Human Services</w:t>
      </w:r>
      <w:r w:rsidR="008F5F2D">
        <w:rPr>
          <w:sz w:val="22"/>
        </w:rPr>
        <w:t>, or the National Institute on Aging</w:t>
      </w:r>
      <w:r w:rsidR="007408C0" w:rsidRPr="007408C0">
        <w:rPr>
          <w:sz w:val="22"/>
        </w:rPr>
        <w:t xml:space="preserve">. No official endorsement by any agency of the federal or state governments is intended or should be inferred. </w:t>
      </w:r>
      <w:r w:rsidR="008F5F2D" w:rsidRPr="008F5F2D">
        <w:rPr>
          <w:sz w:val="22"/>
        </w:rPr>
        <w:t>This research was supported in part by a P30 grant from the National Institute on Aging to the NBER Center for Aging and Health Research (P30AG012810)</w:t>
      </w:r>
      <w:ins w:id="26" w:author="Graves, John" w:date="2019-09-17T13:48:00Z">
        <w:r w:rsidR="00C53F39">
          <w:rPr>
            <w:sz w:val="22"/>
          </w:rPr>
          <w:t xml:space="preserve"> and by a R01 grant (Graves) from the National Cancer Institute (</w:t>
        </w:r>
        <w:r w:rsidR="00C53F39" w:rsidRPr="00C53F39">
          <w:rPr>
            <w:sz w:val="22"/>
          </w:rPr>
          <w:t>R01HG009694</w:t>
        </w:r>
        <w:r w:rsidR="00C53F39">
          <w:rPr>
            <w:sz w:val="22"/>
          </w:rPr>
          <w:t>)</w:t>
        </w:r>
      </w:ins>
      <w:r w:rsidR="008F5F2D">
        <w:rPr>
          <w:sz w:val="22"/>
        </w:rPr>
        <w:t>. We thank Janet Eberly, Amy Finkelstein, and Jonathan Skinner for their detailed feedback, and w</w:t>
      </w:r>
      <w:r w:rsidR="007408C0" w:rsidRPr="007408C0">
        <w:rPr>
          <w:sz w:val="22"/>
        </w:rPr>
        <w:t xml:space="preserve">e thank </w:t>
      </w:r>
      <w:r w:rsidR="007408C0" w:rsidRPr="007408C0">
        <w:rPr>
          <w:sz w:val="22"/>
        </w:rPr>
        <w:lastRenderedPageBreak/>
        <w:t>Julie Hudson</w:t>
      </w:r>
      <w:r w:rsidR="008F5F2D">
        <w:rPr>
          <w:sz w:val="22"/>
        </w:rPr>
        <w:t xml:space="preserve"> and </w:t>
      </w:r>
      <w:r w:rsidR="007408C0" w:rsidRPr="007408C0">
        <w:rPr>
          <w:sz w:val="22"/>
        </w:rPr>
        <w:t>Asako Moriya</w:t>
      </w:r>
      <w:r w:rsidR="008F5F2D">
        <w:rPr>
          <w:sz w:val="22"/>
        </w:rPr>
        <w:t xml:space="preserve"> </w:t>
      </w:r>
      <w:r w:rsidR="007408C0" w:rsidRPr="007408C0">
        <w:rPr>
          <w:sz w:val="22"/>
        </w:rPr>
        <w:t>for helpful comments. Eliana Buckner and Peter Nam provided superb research assistance. We are grateful to Herbert Wong for his assistance and guidance throughout this project. We also acknowledge the Healthcare Cost and Utilization Project (HCUP) Partners. The academic co-authors on this paper received access to the database through a HCUP Contractor agreement. All of the analysis occurred on a secure server that was set up and made available to the academic collaborators for this project for the duration of the study.</w:t>
      </w:r>
    </w:p>
    <w:p w14:paraId="6CD4DB2E" w14:textId="227C0033" w:rsidR="00D90AE2" w:rsidRDefault="00D90AE2" w:rsidP="007408C0">
      <w:pPr>
        <w:spacing w:line="240" w:lineRule="auto"/>
        <w:ind w:firstLine="0"/>
        <w:rPr>
          <w:sz w:val="22"/>
        </w:rPr>
      </w:pPr>
      <w:r>
        <w:rPr>
          <w:sz w:val="22"/>
        </w:rPr>
        <w:br w:type="page"/>
      </w:r>
    </w:p>
    <w:p w14:paraId="1C2CC381" w14:textId="47B9BF95" w:rsidR="00312AA4" w:rsidRDefault="001346F8" w:rsidP="0080470A">
      <w:pPr>
        <w:ind w:firstLine="0"/>
      </w:pPr>
      <w:bookmarkStart w:id="27" w:name="OLE_LINK1"/>
      <w:bookmarkStart w:id="28" w:name="OLE_LINK2"/>
      <w:r>
        <w:lastRenderedPageBreak/>
        <w:t xml:space="preserve">The </w:t>
      </w:r>
      <w:r w:rsidR="006A4B58">
        <w:t xml:space="preserve">United States healthcare sector is </w:t>
      </w:r>
      <w:r>
        <w:t xml:space="preserve">often described as </w:t>
      </w:r>
      <w:r w:rsidR="006A4B58">
        <w:t xml:space="preserve">a </w:t>
      </w:r>
      <w:r>
        <w:t>market</w:t>
      </w:r>
      <w:r w:rsidR="00322EE2">
        <w:t>-based</w:t>
      </w:r>
      <w:r>
        <w:t xml:space="preserve"> system driven by private firms</w:t>
      </w:r>
      <w:r w:rsidR="002516BF">
        <w:t>.</w:t>
      </w:r>
      <w:r>
        <w:t xml:space="preserve"> T</w:t>
      </w:r>
      <w:r w:rsidR="006A4B58">
        <w:t xml:space="preserve">he </w:t>
      </w:r>
      <w:r w:rsidR="00FC101E">
        <w:t>government</w:t>
      </w:r>
      <w:r>
        <w:t xml:space="preserve">, </w:t>
      </w:r>
      <w:r w:rsidR="00DA433C">
        <w:t>nevertheless</w:t>
      </w:r>
      <w:r>
        <w:t>,</w:t>
      </w:r>
      <w:r w:rsidR="006A4B58">
        <w:t xml:space="preserve"> </w:t>
      </w:r>
      <w:r w:rsidR="00FC101E">
        <w:t>plays a</w:t>
      </w:r>
      <w:r w:rsidR="00DA433C">
        <w:t xml:space="preserve">n enormous </w:t>
      </w:r>
      <w:r w:rsidR="006A4B58">
        <w:t>role</w:t>
      </w:r>
      <w:r w:rsidR="00322645">
        <w:t>.</w:t>
      </w:r>
      <w:r w:rsidR="00C16775">
        <w:t xml:space="preserve"> </w:t>
      </w:r>
      <w:r w:rsidR="006A4B58">
        <w:t>As of 2018, over half of all</w:t>
      </w:r>
      <w:r>
        <w:t xml:space="preserve"> U.S. healthcare</w:t>
      </w:r>
      <w:r w:rsidR="006A4B58">
        <w:t xml:space="preserve"> expenditures came from the public sector</w:t>
      </w:r>
      <w:r w:rsidR="001A06A7">
        <w:t>—</w:t>
      </w:r>
      <w:r w:rsidR="006A4B58">
        <w:t>primarily</w:t>
      </w:r>
      <w:r w:rsidR="001A06A7">
        <w:t xml:space="preserve"> </w:t>
      </w:r>
      <w:r w:rsidR="006A4B58">
        <w:t>through Medicare and Medicaid</w:t>
      </w:r>
      <w:r w:rsidR="002E7196">
        <w:t>, but also through the subsidization of employer</w:t>
      </w:r>
      <w:r w:rsidR="00D93F05">
        <w:t>-sponsored</w:t>
      </w:r>
      <w:r w:rsidR="008514A2">
        <w:t xml:space="preserve"> health</w:t>
      </w:r>
      <w:r w:rsidR="00D93F05">
        <w:t xml:space="preserve"> </w:t>
      </w:r>
      <w:r w:rsidR="002E7196">
        <w:t>insurance</w:t>
      </w:r>
      <w:r w:rsidR="000D07CC">
        <w:t xml:space="preserve"> via the tax code</w:t>
      </w:r>
      <w:r w:rsidR="006A4B58">
        <w:t>.</w:t>
      </w:r>
      <w:r w:rsidR="00C16775">
        <w:t xml:space="preserve"> Medicare has </w:t>
      </w:r>
      <w:r w:rsidR="006A4B58">
        <w:t xml:space="preserve">covered the elderly </w:t>
      </w:r>
      <w:r w:rsidR="00701BBF">
        <w:t xml:space="preserve">(65 and over) </w:t>
      </w:r>
      <w:r w:rsidR="006A4B58">
        <w:t>population in the U.S.</w:t>
      </w:r>
      <w:r w:rsidR="00C16775">
        <w:t xml:space="preserve"> since its creation in 1965</w:t>
      </w:r>
      <w:r w:rsidR="001A10DA">
        <w:t>,</w:t>
      </w:r>
      <w:r w:rsidR="002E7196">
        <w:t xml:space="preserve"> and growth in </w:t>
      </w:r>
      <w:r w:rsidR="00D93F05">
        <w:t>program enrollment</w:t>
      </w:r>
      <w:r w:rsidR="002E7196">
        <w:t xml:space="preserve"> has been driven </w:t>
      </w:r>
      <w:r w:rsidR="00D93F05">
        <w:t xml:space="preserve">primarily </w:t>
      </w:r>
      <w:r w:rsidR="002E7196">
        <w:t xml:space="preserve">by </w:t>
      </w:r>
      <w:r w:rsidR="00B309E9">
        <w:t xml:space="preserve">shifting </w:t>
      </w:r>
      <w:r w:rsidR="002E7196">
        <w:t>demographics. M</w:t>
      </w:r>
      <w:r w:rsidR="006A4B58">
        <w:t>edicaid</w:t>
      </w:r>
      <w:r w:rsidR="002E7196">
        <w:t xml:space="preserve">, </w:t>
      </w:r>
      <w:r w:rsidR="008514A2">
        <w:t>by contrast</w:t>
      </w:r>
      <w:r w:rsidR="002E7196">
        <w:t>,</w:t>
      </w:r>
      <w:r w:rsidR="006A4B58">
        <w:t xml:space="preserve"> has grown from a program</w:t>
      </w:r>
      <w:r w:rsidR="00322645">
        <w:t xml:space="preserve"> that initially targeted</w:t>
      </w:r>
      <w:r w:rsidR="006A4B58">
        <w:t xml:space="preserve"> the </w:t>
      </w:r>
      <w:del w:id="29" w:author="Graves, John" w:date="2019-09-20T14:43:00Z">
        <w:r w:rsidR="00B309E9" w:rsidDel="00A26678">
          <w:delText xml:space="preserve">extremely </w:delText>
        </w:r>
      </w:del>
      <w:r w:rsidR="006A4B58" w:rsidRPr="00581E21">
        <w:t>indigent</w:t>
      </w:r>
      <w:r w:rsidR="006A4B58">
        <w:t xml:space="preserve"> and </w:t>
      </w:r>
      <w:r w:rsidR="00581E21">
        <w:t xml:space="preserve">the </w:t>
      </w:r>
      <w:r w:rsidR="006A4B58">
        <w:t xml:space="preserve">disabled </w:t>
      </w:r>
      <w:r w:rsidR="0084410E">
        <w:t xml:space="preserve">to a </w:t>
      </w:r>
      <w:r w:rsidR="00F76ED5">
        <w:t xml:space="preserve">far more generous </w:t>
      </w:r>
      <w:r w:rsidR="002E7196">
        <w:t>program</w:t>
      </w:r>
      <w:r w:rsidR="0084410E">
        <w:t xml:space="preserve"> that currently provides coverage to over </w:t>
      </w:r>
      <w:r w:rsidR="00484FFE">
        <w:t>70</w:t>
      </w:r>
      <w:r w:rsidR="0084410E">
        <w:t xml:space="preserve"> million Americans</w:t>
      </w:r>
      <w:r w:rsidR="00382836">
        <w:t xml:space="preserve"> </w:t>
      </w:r>
      <w:r w:rsidR="007C3BAF">
        <w:fldChar w:fldCharType="begin"/>
      </w:r>
      <w:r w:rsidR="007C3BAF">
        <w:instrText xml:space="preserve"> ADDIN ZOTERO_ITEM CSL_CITATION {"citationID":"RVdDawqu","properties":{"formattedCitation":"(Rudowitz, Antonisse, and Hinton 2018)","plainCitation":"(Rudowitz, Antonisse, and Hinton 2018)","noteIndex":0},"citationItems":[{"id":131,"uris":["http://zotero.org/users/5840172/items/P9U5R2Y3"],"uri":["http://zotero.org/users/5840172/items/P9U5R2Y3"],"itemData":{"id":131,"type":"post-weblog","title":"Medicaid Enrollment &amp; Spending Growth: FY 2018 &amp; 2019","container-title":"The Henry J. Kaiser Family Foundation","abstract":"This issue brief provides an overview of Medicaid spending and enrollment growth with a focus on state fiscal years 2018 and 2019. Findings are based on interviews and data provided by state Medica…","URL":"https://www.kff.org/medicaid/issue-brief/medicaid-enrollment-spending-growth-fy-2018-2019/","title-short":"Medicaid Enrollment &amp; Spending Growth","language":"en-us","author":[{"family":"Rudowitz","given":"Robin"},{"family":"Antonisse","given":"Larisa"},{"family":"Hinton","given":""}],"issued":{"date-parts":[["2018",10,25]]},"accessed":{"date-parts":[["2019",7,17]]}}}],"schema":"https://github.com/citation-style-language/schema/raw/master/csl-citation.json"} </w:instrText>
      </w:r>
      <w:r w:rsidR="007C3BAF">
        <w:fldChar w:fldCharType="separate"/>
      </w:r>
      <w:r w:rsidR="007C3BAF">
        <w:rPr>
          <w:noProof/>
        </w:rPr>
        <w:t>(Rudowitz, Antonisse, and Hinton 2018)</w:t>
      </w:r>
      <w:r w:rsidR="007C3BAF">
        <w:fldChar w:fldCharType="end"/>
      </w:r>
      <w:r w:rsidR="007C3BAF">
        <w:t>.</w:t>
      </w:r>
      <w:r w:rsidR="0084410E">
        <w:t xml:space="preserve"> </w:t>
      </w:r>
    </w:p>
    <w:p w14:paraId="44747564" w14:textId="11B3A6E0" w:rsidR="008514A2" w:rsidRDefault="008514A2">
      <w:r>
        <w:t>E</w:t>
      </w:r>
      <w:r w:rsidR="00BA3F43">
        <w:t xml:space="preserve">xpansion of </w:t>
      </w:r>
      <w:r w:rsidR="00894619">
        <w:t xml:space="preserve">Medicaid </w:t>
      </w:r>
      <w:r w:rsidR="008F5F2D">
        <w:t>eligibility</w:t>
      </w:r>
      <w:r w:rsidR="00BA3F43">
        <w:t xml:space="preserve"> </w:t>
      </w:r>
      <w:r w:rsidR="00E607AF">
        <w:t xml:space="preserve">can be thought of as a reflection of society’s evolving beliefs about </w:t>
      </w:r>
      <w:r w:rsidR="003C1FF7">
        <w:t>social</w:t>
      </w:r>
      <w:r w:rsidR="00E607AF">
        <w:t xml:space="preserve"> insurance. </w:t>
      </w:r>
      <w:r w:rsidR="000876D7">
        <w:t>Historically, Medicaid enrollees needed to be both low-income and in a particular category in order to qualify for coverage. C</w:t>
      </w:r>
      <w:r w:rsidR="00F76ED5">
        <w:t>overage was extended to</w:t>
      </w:r>
      <w:r w:rsidR="00F97135">
        <w:t xml:space="preserve"> </w:t>
      </w:r>
      <w:r w:rsidR="0084410E">
        <w:t>pregnant women a</w:t>
      </w:r>
      <w:r w:rsidR="00E607AF">
        <w:t xml:space="preserve">nd their children in the 1980s and </w:t>
      </w:r>
      <w:r w:rsidR="00F97135">
        <w:t xml:space="preserve">then </w:t>
      </w:r>
      <w:r w:rsidR="006C5555">
        <w:t xml:space="preserve">to </w:t>
      </w:r>
      <w:r w:rsidR="0084410E">
        <w:t>relatively higher</w:t>
      </w:r>
      <w:r w:rsidR="00F97135">
        <w:t>-</w:t>
      </w:r>
      <w:r w:rsidR="0084410E">
        <w:t>in</w:t>
      </w:r>
      <w:r w:rsidR="007B3E2A">
        <w:t>come children in the 1990s</w:t>
      </w:r>
      <w:r w:rsidR="00E607AF">
        <w:t xml:space="preserve"> through the State Children’s Health Insurance Program. </w:t>
      </w:r>
      <w:r w:rsidR="00BE6C68">
        <w:t>T</w:t>
      </w:r>
      <w:r w:rsidR="00477D12">
        <w:t>hroug</w:t>
      </w:r>
      <w:r w:rsidR="00B90875">
        <w:t>h</w:t>
      </w:r>
      <w:r w:rsidR="00477D12">
        <w:t>out the 1990s and 2000s</w:t>
      </w:r>
      <w:r w:rsidR="00D60FF0">
        <w:t>,</w:t>
      </w:r>
      <w:r w:rsidR="00477D12">
        <w:t xml:space="preserve"> states </w:t>
      </w:r>
      <w:r w:rsidR="00BE6C68">
        <w:t>used</w:t>
      </w:r>
      <w:r w:rsidR="00477D12">
        <w:t xml:space="preserve"> federal waiver</w:t>
      </w:r>
      <w:r w:rsidR="00F97135">
        <w:t>s</w:t>
      </w:r>
      <w:r w:rsidR="00477D12">
        <w:t xml:space="preserve"> to expand Medicaid to additional </w:t>
      </w:r>
      <w:r w:rsidR="00BE6C68">
        <w:t xml:space="preserve">categories of </w:t>
      </w:r>
      <w:r w:rsidR="00477D12">
        <w:t xml:space="preserve">low-income </w:t>
      </w:r>
      <w:r w:rsidR="00BE6C68">
        <w:t>individuals</w:t>
      </w:r>
      <w:r w:rsidR="00EB432C">
        <w:t>. These expansions mostly covered</w:t>
      </w:r>
      <w:r w:rsidR="00477D12">
        <w:t xml:space="preserve"> parents </w:t>
      </w:r>
      <w:r w:rsidR="00EB432C">
        <w:t>but</w:t>
      </w:r>
      <w:r w:rsidR="003C1FF7">
        <w:t xml:space="preserve">, in </w:t>
      </w:r>
      <w:ins w:id="30" w:author="Tal Gross" w:date="2019-09-17T08:48:00Z">
        <w:r w:rsidR="007D51F4">
          <w:t xml:space="preserve">only </w:t>
        </w:r>
      </w:ins>
      <w:r w:rsidR="003C1FF7">
        <w:t xml:space="preserve">a few states, </w:t>
      </w:r>
      <w:r w:rsidR="009A3CEC">
        <w:t xml:space="preserve">covered </w:t>
      </w:r>
      <w:r w:rsidR="003C1FF7">
        <w:t xml:space="preserve">low-income </w:t>
      </w:r>
      <w:r w:rsidR="00477D12">
        <w:t>childless adults</w:t>
      </w:r>
      <w:r w:rsidR="00382836">
        <w:t xml:space="preserve"> </w:t>
      </w:r>
      <w:r w:rsidR="007C3BAF">
        <w:fldChar w:fldCharType="begin"/>
      </w:r>
      <w:r w:rsidR="007C3BAF">
        <w:instrText xml:space="preserve"> ADDIN ZOTERO_ITEM CSL_CITATION {"citationID":"jloWH11H","properties":{"formattedCitation":"(Long, Zuckerman, and Graves 2006)","plainCitation":"(Long, Zuckerman, and Graves 2006)","noteIndex":0},"citationItems":[{"id":133,"uris":["http://zotero.org/users/5840172/items/QUTQB3I2"],"uri":["http://zotero.org/users/5840172/items/QUTQB3I2"],"itemData":{"id":133,"type":"article-journal","title":"Are Adults Benefiting From State Coverage Expansions?: Public coverage does increase as a result of states' program expansions, but sometimes at the expense of private coverage.","container-title":"Health Affairs","page":"W1-W14","volume":"25","issue":"Suppl1","source":"DOI.org (Crossref)","DOI":"10.1377/hlthaff.25.w1","ISSN":"0278-2715, 1544-5208","title-short":"Are Adults Benefiting From State Coverage Expansions?","journalAbbreviation":"Health Affairs","language":"en","author":[{"family":"Long","given":"Sharon K."},{"family":"Zuckerman","given":"Stephen"},{"family":"Graves","given":"John A."}],"issued":{"date-parts":[["2006",1]]}}}],"schema":"https://github.com/citation-style-language/schema/raw/master/csl-citation.json"} </w:instrText>
      </w:r>
      <w:r w:rsidR="007C3BAF">
        <w:fldChar w:fldCharType="separate"/>
      </w:r>
      <w:r w:rsidR="007C3BAF">
        <w:rPr>
          <w:noProof/>
        </w:rPr>
        <w:t>(Long, Zuckerman, and Graves 2006)</w:t>
      </w:r>
      <w:r w:rsidR="007C3BAF">
        <w:fldChar w:fldCharType="end"/>
      </w:r>
      <w:r w:rsidR="00BD0529">
        <w:t>.</w:t>
      </w:r>
      <w:r w:rsidR="000876D7" w:rsidRPr="000876D7">
        <w:t xml:space="preserve"> </w:t>
      </w:r>
      <w:r w:rsidR="000876D7">
        <w:t>Th</w:t>
      </w:r>
      <w:r w:rsidR="00D67F2A">
        <w:t>is focus on categorical eligibility was</w:t>
      </w:r>
      <w:r w:rsidR="000876D7">
        <w:t xml:space="preserve"> partly motivated by a belief that individuals in these </w:t>
      </w:r>
      <w:r w:rsidR="00D67F2A">
        <w:t xml:space="preserve">specific groups </w:t>
      </w:r>
      <w:r w:rsidR="000876D7">
        <w:t xml:space="preserve">were in particular need of assistance and </w:t>
      </w:r>
      <w:r w:rsidR="00137A96">
        <w:t xml:space="preserve">that </w:t>
      </w:r>
      <w:r w:rsidR="00D67F2A">
        <w:t xml:space="preserve">limiting the </w:t>
      </w:r>
      <w:r w:rsidR="00137A96">
        <w:t xml:space="preserve">eligibility criteria to include </w:t>
      </w:r>
      <w:r w:rsidR="00D67F2A">
        <w:t xml:space="preserve">only those groups </w:t>
      </w:r>
      <w:r w:rsidR="000876D7">
        <w:t>could increase the target efficiency of Medicaid spending.</w:t>
      </w:r>
    </w:p>
    <w:p w14:paraId="49AEE99D" w14:textId="26894053" w:rsidR="00312AA4" w:rsidRDefault="00F6470C">
      <w:r>
        <w:t>The largest and most</w:t>
      </w:r>
      <w:r w:rsidR="00382836">
        <w:t>-</w:t>
      </w:r>
      <w:r w:rsidR="0084410E">
        <w:t>c</w:t>
      </w:r>
      <w:r w:rsidR="00E607AF">
        <w:t>ontroversial expansion occurred</w:t>
      </w:r>
      <w:r w:rsidR="0084410E">
        <w:t xml:space="preserve"> with the implementation of the Affordable Care Act (ACA) in 2014.</w:t>
      </w:r>
      <w:r w:rsidR="00C16775">
        <w:t xml:space="preserve"> </w:t>
      </w:r>
      <w:r w:rsidR="000876D7">
        <w:t>For those earning below 138 percent of the federal poverty line</w:t>
      </w:r>
      <w:r w:rsidR="009F3555">
        <w:t xml:space="preserve"> (</w:t>
      </w:r>
      <w:r w:rsidR="00E82484">
        <w:t>approximately</w:t>
      </w:r>
      <w:r w:rsidR="00190C3F">
        <w:t xml:space="preserve"> </w:t>
      </w:r>
      <w:r w:rsidR="009F3555">
        <w:t>$16,600 for an individual in 2019)</w:t>
      </w:r>
      <w:r w:rsidR="000876D7">
        <w:t xml:space="preserve">, </w:t>
      </w:r>
      <w:r w:rsidR="00BE6C68">
        <w:t>t</w:t>
      </w:r>
      <w:r w:rsidR="005879A9">
        <w:t>he ACA</w:t>
      </w:r>
      <w:r w:rsidR="00BE6C68">
        <w:t xml:space="preserve"> </w:t>
      </w:r>
      <w:r w:rsidR="00191369">
        <w:t>fundamental</w:t>
      </w:r>
      <w:r w:rsidR="00BE6C68">
        <w:t>ly</w:t>
      </w:r>
      <w:r w:rsidR="00191369">
        <w:t xml:space="preserve"> </w:t>
      </w:r>
      <w:r w:rsidR="00E723A3">
        <w:t>change</w:t>
      </w:r>
      <w:r w:rsidR="00BE6C68">
        <w:t>d</w:t>
      </w:r>
      <w:r w:rsidR="006B27F4">
        <w:t xml:space="preserve"> </w:t>
      </w:r>
      <w:r w:rsidR="00191369">
        <w:t>the concept of Medicaid eligibility</w:t>
      </w:r>
      <w:r w:rsidR="00610A74">
        <w:t>. It did so</w:t>
      </w:r>
      <w:r w:rsidR="00F76ED5">
        <w:t xml:space="preserve"> </w:t>
      </w:r>
      <w:r w:rsidR="000876D7">
        <w:t xml:space="preserve">by stripping </w:t>
      </w:r>
      <w:r>
        <w:t>away</w:t>
      </w:r>
      <w:r w:rsidR="00A54ADB">
        <w:t xml:space="preserve"> </w:t>
      </w:r>
      <w:r w:rsidR="00BA6736">
        <w:t xml:space="preserve">categorical </w:t>
      </w:r>
      <w:r>
        <w:t>requirements</w:t>
      </w:r>
      <w:r w:rsidR="00A54ADB">
        <w:t xml:space="preserve">, </w:t>
      </w:r>
      <w:r w:rsidR="008514A2">
        <w:t xml:space="preserve">along with </w:t>
      </w:r>
      <w:r>
        <w:t>considerations over non-income assets</w:t>
      </w:r>
      <w:r w:rsidR="00F3466E">
        <w:t>,</w:t>
      </w:r>
      <w:r w:rsidR="00D2592F">
        <w:t xml:space="preserve"> </w:t>
      </w:r>
      <w:r w:rsidR="00F3466E">
        <w:t>for the purposes of</w:t>
      </w:r>
      <w:r w:rsidR="00D2592F">
        <w:t xml:space="preserve"> determining program eligibility</w:t>
      </w:r>
      <w:r w:rsidR="00336C10">
        <w:t xml:space="preserve"> for the under</w:t>
      </w:r>
      <w:ins w:id="31" w:author="Tal Gross" w:date="2019-09-17T08:49:00Z">
        <w:r w:rsidR="004E47DB">
          <w:t>-</w:t>
        </w:r>
      </w:ins>
      <w:del w:id="32" w:author="Tal Gross" w:date="2019-09-17T08:49:00Z">
        <w:r w:rsidR="00336C10" w:rsidDel="004E47DB">
          <w:delText xml:space="preserve"> </w:delText>
        </w:r>
      </w:del>
      <w:r w:rsidR="00336C10">
        <w:t>age</w:t>
      </w:r>
      <w:ins w:id="33" w:author="Tal Gross" w:date="2019-09-17T08:49:00Z">
        <w:r w:rsidR="004E47DB">
          <w:t>-</w:t>
        </w:r>
      </w:ins>
      <w:del w:id="34" w:author="Tal Gross" w:date="2019-09-17T08:49:00Z">
        <w:r w:rsidR="00336C10" w:rsidDel="004E47DB">
          <w:delText xml:space="preserve"> </w:delText>
        </w:r>
      </w:del>
      <w:r w:rsidR="00336C10">
        <w:t>65 population</w:t>
      </w:r>
      <w:r w:rsidR="00A54ADB">
        <w:t xml:space="preserve">. Instead, </w:t>
      </w:r>
      <w:r w:rsidR="007E7A35">
        <w:t>the law</w:t>
      </w:r>
      <w:r w:rsidR="00A54ADB">
        <w:t xml:space="preserve"> t</w:t>
      </w:r>
      <w:r>
        <w:t xml:space="preserve">ransformed </w:t>
      </w:r>
      <w:r w:rsidR="00A54ADB">
        <w:t>Medicaid</w:t>
      </w:r>
      <w:r>
        <w:t xml:space="preserve"> into </w:t>
      </w:r>
      <w:r w:rsidR="007B3E2A">
        <w:t>an e</w:t>
      </w:r>
      <w:r w:rsidR="00191369">
        <w:t xml:space="preserve">ntitlement </w:t>
      </w:r>
      <w:r w:rsidR="00A54ADB">
        <w:t xml:space="preserve">with </w:t>
      </w:r>
      <w:r w:rsidR="00701837">
        <w:t xml:space="preserve">new </w:t>
      </w:r>
      <w:r w:rsidR="00A54ADB">
        <w:t xml:space="preserve">eligibility </w:t>
      </w:r>
      <w:r w:rsidR="00701837">
        <w:t xml:space="preserve">criteria </w:t>
      </w:r>
      <w:r w:rsidR="00191369">
        <w:t xml:space="preserve">based </w:t>
      </w:r>
      <w:r>
        <w:t>on</w:t>
      </w:r>
      <w:r w:rsidR="00C02C19">
        <w:t xml:space="preserve"> </w:t>
      </w:r>
      <w:r w:rsidR="00701837">
        <w:t xml:space="preserve">a </w:t>
      </w:r>
      <w:r>
        <w:t>current monthly</w:t>
      </w:r>
      <w:r w:rsidR="00701837">
        <w:t xml:space="preserve"> modified adjusted gross</w:t>
      </w:r>
      <w:r>
        <w:t xml:space="preserve"> </w:t>
      </w:r>
      <w:r w:rsidR="00191369">
        <w:t>income</w:t>
      </w:r>
      <w:r w:rsidR="00701837">
        <w:t xml:space="preserve"> (MAGI) standard</w:t>
      </w:r>
      <w:r w:rsidR="00191369">
        <w:t>.</w:t>
      </w:r>
      <w:r w:rsidR="00B838B4">
        <w:rPr>
          <w:rStyle w:val="FootnoteReference"/>
        </w:rPr>
        <w:footnoteReference w:id="2"/>
      </w:r>
      <w:r w:rsidR="00EC77BF">
        <w:t xml:space="preserve"> </w:t>
      </w:r>
    </w:p>
    <w:p w14:paraId="5EE7C4D9" w14:textId="62C0D28F" w:rsidR="003C6600" w:rsidRDefault="009637FA">
      <w:r>
        <w:lastRenderedPageBreak/>
        <w:t>E</w:t>
      </w:r>
      <w:r w:rsidR="004B41AD">
        <w:t>xpansion of</w:t>
      </w:r>
      <w:r w:rsidR="000876D7">
        <w:t xml:space="preserve"> Medicaid </w:t>
      </w:r>
      <w:r w:rsidR="004B41AD">
        <w:t>eligibility to</w:t>
      </w:r>
      <w:r w:rsidR="00BC51D4">
        <w:t xml:space="preserve"> a greater fraction of the </w:t>
      </w:r>
      <w:r w:rsidR="004B41AD">
        <w:t xml:space="preserve">low-income population </w:t>
      </w:r>
      <w:r w:rsidR="000876D7">
        <w:t>was d</w:t>
      </w:r>
      <w:r w:rsidR="00191369">
        <w:t>riven by a variety of motivations.</w:t>
      </w:r>
      <w:r w:rsidR="00C16775">
        <w:t xml:space="preserve"> </w:t>
      </w:r>
      <w:r w:rsidR="00191369">
        <w:t xml:space="preserve">Certainly, </w:t>
      </w:r>
      <w:r w:rsidR="00C03844">
        <w:t xml:space="preserve">policymakers were </w:t>
      </w:r>
      <w:r w:rsidR="007D1267">
        <w:t>motivat</w:t>
      </w:r>
      <w:r w:rsidR="0026557B">
        <w:t>ed by the desire</w:t>
      </w:r>
      <w:r w:rsidR="007D1267">
        <w:t xml:space="preserve"> to </w:t>
      </w:r>
      <w:r w:rsidR="00552BF8">
        <w:t xml:space="preserve">ensure some baseline level of access to healthcare. </w:t>
      </w:r>
      <w:r w:rsidR="0086784C">
        <w:t>As such, the</w:t>
      </w:r>
      <w:r w:rsidR="00C03844">
        <w:t xml:space="preserve"> expansions</w:t>
      </w:r>
      <w:r w:rsidR="0086784C">
        <w:t xml:space="preserve"> reflect</w:t>
      </w:r>
      <w:r w:rsidR="00C03844">
        <w:t>ed</w:t>
      </w:r>
      <w:r w:rsidR="0086784C">
        <w:t xml:space="preserve"> the preferences of the electorate </w:t>
      </w:r>
      <w:r w:rsidR="0039452C">
        <w:t>over</w:t>
      </w:r>
      <w:r w:rsidR="00552BF8">
        <w:t xml:space="preserve"> what this baseline level of access entails</w:t>
      </w:r>
      <w:r w:rsidR="0086784C">
        <w:t>.</w:t>
      </w:r>
      <w:r w:rsidR="0086784C" w:rsidRPr="00B35372">
        <w:rPr>
          <w:rStyle w:val="FootnoteReference"/>
        </w:rPr>
        <w:footnoteReference w:id="3"/>
      </w:r>
      <w:r w:rsidR="0086784C">
        <w:t xml:space="preserve"> That said, </w:t>
      </w:r>
      <w:r w:rsidR="00C03844">
        <w:t xml:space="preserve">policymakers were also motivated by </w:t>
      </w:r>
      <w:r w:rsidR="00AD495A">
        <w:t>question</w:t>
      </w:r>
      <w:r w:rsidR="00C03844">
        <w:t>s</w:t>
      </w:r>
      <w:r w:rsidR="00AD495A">
        <w:t xml:space="preserve"> </w:t>
      </w:r>
      <w:r w:rsidR="00C03844">
        <w:t xml:space="preserve">regarding </w:t>
      </w:r>
      <w:r w:rsidR="00AD495A">
        <w:t xml:space="preserve">the efficiency of the </w:t>
      </w:r>
      <w:r w:rsidR="00C03844">
        <w:t xml:space="preserve">healthcare </w:t>
      </w:r>
      <w:r w:rsidR="00AD495A">
        <w:t>sector.</w:t>
      </w:r>
      <w:r w:rsidR="00552BF8">
        <w:t xml:space="preserve"> Specifically, </w:t>
      </w:r>
      <w:r w:rsidR="009B5672">
        <w:t xml:space="preserve">policymakers and advocates for the ACA routinely noted that </w:t>
      </w:r>
      <w:r w:rsidR="00552BF8">
        <w:t>lack of access to formal insurance results in healthcare being provided in more</w:t>
      </w:r>
      <w:r w:rsidR="0039452C">
        <w:t>-</w:t>
      </w:r>
      <w:r w:rsidR="00552BF8">
        <w:t>expensive settings than would otherwise be necessary</w:t>
      </w:r>
      <w:r w:rsidR="009B5672">
        <w:t xml:space="preserve"> (e.g., </w:t>
      </w:r>
      <w:r w:rsidR="00D9707B">
        <w:t xml:space="preserve">primary care services provided in </w:t>
      </w:r>
      <w:r w:rsidR="009B5672">
        <w:t>emergency departments)</w:t>
      </w:r>
      <w:r w:rsidR="00552BF8">
        <w:t xml:space="preserve">. </w:t>
      </w:r>
    </w:p>
    <w:p w14:paraId="0BB39D09" w14:textId="65276123" w:rsidR="00312AA4" w:rsidRDefault="007D1267" w:rsidP="00312AA4">
      <w:r>
        <w:t xml:space="preserve">Finally, federal lawmakers have also shown a preference for establishing a baseline of access to </w:t>
      </w:r>
      <w:r w:rsidR="0019692C">
        <w:t>health</w:t>
      </w:r>
      <w:r>
        <w:t>care</w:t>
      </w:r>
      <w:r w:rsidR="00552BF8">
        <w:t xml:space="preserve"> across states. While Medicaid has always been a state-administered program, federal expansions have </w:t>
      </w:r>
      <w:r w:rsidR="004920B8">
        <w:t>progressively</w:t>
      </w:r>
      <w:r w:rsidR="00552BF8">
        <w:t xml:space="preserve"> raised the floor of who would be covered</w:t>
      </w:r>
      <w:r w:rsidR="004920B8">
        <w:t xml:space="preserve"> in all states</w:t>
      </w:r>
      <w:r w:rsidR="00552BF8">
        <w:t>. States have always had</w:t>
      </w:r>
      <w:r w:rsidR="00694E2A">
        <w:t>—</w:t>
      </w:r>
      <w:r w:rsidR="00552BF8">
        <w:t>and</w:t>
      </w:r>
      <w:r w:rsidR="00694E2A">
        <w:t xml:space="preserve"> </w:t>
      </w:r>
      <w:r w:rsidR="00552BF8">
        <w:t>many have exercised</w:t>
      </w:r>
      <w:r w:rsidR="00694E2A">
        <w:t>—</w:t>
      </w:r>
      <w:r w:rsidR="00552BF8">
        <w:t>the right to exceed that floor and provide more</w:t>
      </w:r>
      <w:ins w:id="35" w:author="Tal Gross" w:date="2019-09-17T08:50:00Z">
        <w:r w:rsidR="004E47DB">
          <w:t>-</w:t>
        </w:r>
      </w:ins>
      <w:del w:id="36" w:author="Tal Gross" w:date="2019-09-17T08:50:00Z">
        <w:r w:rsidR="00552BF8" w:rsidDel="004E47DB">
          <w:delText xml:space="preserve"> </w:delText>
        </w:r>
      </w:del>
      <w:r w:rsidR="00552BF8">
        <w:t xml:space="preserve">generous social insurance. In this way, federal </w:t>
      </w:r>
      <w:r w:rsidR="00D67F2A">
        <w:t xml:space="preserve">Medicaid </w:t>
      </w:r>
      <w:r w:rsidR="00552BF8">
        <w:t xml:space="preserve">policy serves as a safety net that reflects the nation’s preferences for a </w:t>
      </w:r>
      <w:r w:rsidR="00D67F2A">
        <w:t>compromise</w:t>
      </w:r>
      <w:ins w:id="37" w:author="Tal Gross" w:date="2019-09-17T08:51:00Z">
        <w:r w:rsidR="004E47DB">
          <w:t xml:space="preserve">, </w:t>
        </w:r>
      </w:ins>
      <w:del w:id="38" w:author="Tal Gross" w:date="2019-09-17T08:51:00Z">
        <w:r w:rsidR="00D67F2A" w:rsidDel="004E47DB">
          <w:delText xml:space="preserve"> that </w:delText>
        </w:r>
      </w:del>
      <w:r w:rsidR="00D67F2A">
        <w:t>maintain</w:t>
      </w:r>
      <w:ins w:id="39" w:author="Tal Gross" w:date="2019-09-17T08:51:00Z">
        <w:r w:rsidR="004E47DB">
          <w:t>ing</w:t>
        </w:r>
      </w:ins>
      <w:del w:id="40" w:author="Tal Gross" w:date="2019-09-17T08:51:00Z">
        <w:r w:rsidR="00D67F2A" w:rsidDel="004E47DB">
          <w:delText>s</w:delText>
        </w:r>
      </w:del>
      <w:r w:rsidR="00D67F2A">
        <w:t xml:space="preserve"> a </w:t>
      </w:r>
      <w:r w:rsidR="00552BF8">
        <w:t xml:space="preserve">minimum level of access but </w:t>
      </w:r>
      <w:r w:rsidR="000876D7">
        <w:t>allow</w:t>
      </w:r>
      <w:ins w:id="41" w:author="Tal Gross" w:date="2019-09-17T08:51:00Z">
        <w:r w:rsidR="004E47DB">
          <w:t>ing</w:t>
        </w:r>
      </w:ins>
      <w:del w:id="42" w:author="Tal Gross" w:date="2019-09-17T08:51:00Z">
        <w:r w:rsidR="000876D7" w:rsidDel="004E47DB">
          <w:delText>s</w:delText>
        </w:r>
      </w:del>
      <w:r w:rsidR="000876D7">
        <w:t xml:space="preserve"> for</w:t>
      </w:r>
      <w:r w:rsidR="00552BF8">
        <w:t xml:space="preserve"> variation </w:t>
      </w:r>
      <w:r w:rsidR="00D67F2A">
        <w:t xml:space="preserve">above that minimum </w:t>
      </w:r>
      <w:r w:rsidR="00552BF8">
        <w:t>across states</w:t>
      </w:r>
      <w:r w:rsidR="00D22964">
        <w:t xml:space="preserve">. </w:t>
      </w:r>
    </w:p>
    <w:p w14:paraId="5F4D41DF" w14:textId="54C1C204" w:rsidR="005F77D1" w:rsidRDefault="00D11D0B">
      <w:r>
        <w:t>T</w:t>
      </w:r>
      <w:r w:rsidR="00552BF8">
        <w:t xml:space="preserve">he ACA represents the largest </w:t>
      </w:r>
      <w:r w:rsidR="00A35173">
        <w:t>reform of</w:t>
      </w:r>
      <w:r w:rsidR="00552BF8">
        <w:t xml:space="preserve"> the healthcare sector since the creation of </w:t>
      </w:r>
      <w:r>
        <w:t xml:space="preserve">the </w:t>
      </w:r>
      <w:r w:rsidR="00552BF8">
        <w:t>“Great Society” programs in the 1960s</w:t>
      </w:r>
      <w:r>
        <w:t>. But</w:t>
      </w:r>
      <w:r w:rsidR="00552BF8">
        <w:t xml:space="preserve"> </w:t>
      </w:r>
      <w:r w:rsidR="006E30AC">
        <w:t xml:space="preserve">after </w:t>
      </w:r>
      <w:r w:rsidR="00820DE6">
        <w:t xml:space="preserve">nearly a decade </w:t>
      </w:r>
      <w:r w:rsidR="006E30AC">
        <w:t>since</w:t>
      </w:r>
      <w:r w:rsidR="00820DE6">
        <w:t xml:space="preserve"> </w:t>
      </w:r>
      <w:r w:rsidR="00D67F2A">
        <w:t xml:space="preserve">the ACA’s </w:t>
      </w:r>
      <w:r w:rsidR="00820DE6">
        <w:t>adoption</w:t>
      </w:r>
      <w:r>
        <w:t>,</w:t>
      </w:r>
      <w:r w:rsidR="00820DE6">
        <w:t xml:space="preserve"> </w:t>
      </w:r>
      <w:r w:rsidR="00552BF8">
        <w:t xml:space="preserve">approximately 10 percent of the </w:t>
      </w:r>
      <w:r w:rsidR="00EA02D8">
        <w:t xml:space="preserve">non-elderly </w:t>
      </w:r>
      <w:r w:rsidR="00552BF8">
        <w:t xml:space="preserve">population remains formally uninsured. </w:t>
      </w:r>
      <w:r w:rsidR="00D67F2A">
        <w:t>This</w:t>
      </w:r>
      <w:r w:rsidR="00DF23DD">
        <w:t xml:space="preserve"> persistence of uninsurance </w:t>
      </w:r>
      <w:del w:id="43" w:author="Tal Gross" w:date="2019-09-17T08:51:00Z">
        <w:r w:rsidR="00DF23DD" w:rsidDel="0097011C">
          <w:delText xml:space="preserve">in the U.S. </w:delText>
        </w:r>
      </w:del>
      <w:r w:rsidR="00DF23DD">
        <w:t>stems</w:t>
      </w:r>
      <w:r w:rsidR="00D67F2A">
        <w:t>, in part,</w:t>
      </w:r>
      <w:r w:rsidR="00DF23DD">
        <w:t xml:space="preserve"> from </w:t>
      </w:r>
      <w:r w:rsidR="003C6600">
        <w:t xml:space="preserve">a </w:t>
      </w:r>
      <w:r w:rsidR="002B709C">
        <w:t xml:space="preserve">2012 </w:t>
      </w:r>
      <w:r w:rsidR="003C6600">
        <w:t xml:space="preserve">Supreme Court decision that allowed states to </w:t>
      </w:r>
      <w:r w:rsidR="005735F9">
        <w:t>refrain from</w:t>
      </w:r>
      <w:r w:rsidR="003C6600">
        <w:t xml:space="preserve"> implement</w:t>
      </w:r>
      <w:r w:rsidR="005735F9">
        <w:t>ing</w:t>
      </w:r>
      <w:r w:rsidR="003C6600">
        <w:t xml:space="preserve"> the ACA</w:t>
      </w:r>
      <w:r w:rsidR="002B709C">
        <w:t xml:space="preserve">’s Medicaid </w:t>
      </w:r>
      <w:r w:rsidR="003C6600">
        <w:t>expansion.</w:t>
      </w:r>
      <w:r w:rsidR="005F77D1">
        <w:t xml:space="preserve"> </w:t>
      </w:r>
      <w:ins w:id="44" w:author="Tal Gross" w:date="2019-09-17T08:52:00Z">
        <w:r w:rsidR="0097011C">
          <w:t xml:space="preserve">In 2014, </w:t>
        </w:r>
      </w:ins>
      <w:del w:id="45" w:author="Tal Gross" w:date="2019-09-17T08:52:00Z">
        <w:r w:rsidR="00080C7F" w:rsidDel="0097011C">
          <w:delText xml:space="preserve">At the time </w:delText>
        </w:r>
      </w:del>
      <w:r w:rsidR="00080C7F">
        <w:t xml:space="preserve">the expansion was fully implemented </w:t>
      </w:r>
      <w:r w:rsidR="00715857">
        <w:t>with 10</w:t>
      </w:r>
      <w:r w:rsidR="007B684B">
        <w:t>0-percent</w:t>
      </w:r>
      <w:r w:rsidR="00715857">
        <w:t xml:space="preserve"> federal financing</w:t>
      </w:r>
      <w:del w:id="46" w:author="Tal Gross" w:date="2019-09-17T08:52:00Z">
        <w:r w:rsidR="00715857" w:rsidDel="0097011C">
          <w:delText xml:space="preserve"> </w:delText>
        </w:r>
        <w:r w:rsidR="00080C7F" w:rsidDel="0097011C">
          <w:delText>in 2014</w:delText>
        </w:r>
      </w:del>
      <w:r w:rsidR="00080C7F">
        <w:t xml:space="preserve">, </w:t>
      </w:r>
      <w:ins w:id="47" w:author="Tal Gross" w:date="2019-09-17T08:52:00Z">
        <w:r w:rsidR="0097011C">
          <w:t xml:space="preserve">and </w:t>
        </w:r>
      </w:ins>
      <w:r w:rsidR="005F77D1">
        <w:t xml:space="preserve">only 24 states </w:t>
      </w:r>
      <w:r w:rsidR="00080C7F">
        <w:t>elected</w:t>
      </w:r>
      <w:r w:rsidR="002B709C">
        <w:t xml:space="preserve"> to </w:t>
      </w:r>
      <w:r w:rsidR="0017704E">
        <w:t>expand</w:t>
      </w:r>
      <w:ins w:id="48" w:author="Tal Gross" w:date="2019-09-17T08:52:00Z">
        <w:r w:rsidR="0097011C">
          <w:t xml:space="preserve"> Medicaid</w:t>
        </w:r>
      </w:ins>
      <w:r w:rsidR="005F77D1">
        <w:t>. Over the next three years</w:t>
      </w:r>
      <w:ins w:id="49" w:author="Tal Gross" w:date="2019-09-17T08:52:00Z">
        <w:r w:rsidR="0097011C">
          <w:t>,</w:t>
        </w:r>
      </w:ins>
      <w:r w:rsidR="009209D2">
        <w:t xml:space="preserve"> </w:t>
      </w:r>
      <w:r w:rsidR="005F77D1">
        <w:t xml:space="preserve">an additional 7 states adopted expansions. Currently, 36 states have </w:t>
      </w:r>
      <w:r w:rsidR="000E481E">
        <w:t xml:space="preserve">expanded their </w:t>
      </w:r>
      <w:r w:rsidR="00E24577">
        <w:t>Medicaid</w:t>
      </w:r>
      <w:r w:rsidR="000E481E">
        <w:t xml:space="preserve"> programs under the </w:t>
      </w:r>
      <w:r w:rsidR="00533E84">
        <w:t xml:space="preserve">(nearly full) </w:t>
      </w:r>
      <w:r w:rsidR="00E24577">
        <w:t xml:space="preserve">federal </w:t>
      </w:r>
      <w:r w:rsidR="000E481E">
        <w:t>financing and authority granted by the ACA</w:t>
      </w:r>
      <w:r w:rsidR="005F77D1">
        <w:t xml:space="preserve">. </w:t>
      </w:r>
      <w:r w:rsidR="0051426E">
        <w:t xml:space="preserve">Research has shown </w:t>
      </w:r>
      <w:r w:rsidR="00841334">
        <w:t>that state expansion decisions</w:t>
      </w:r>
      <w:r w:rsidR="0017704E">
        <w:t xml:space="preserve"> </w:t>
      </w:r>
      <w:r w:rsidR="005F77D1">
        <w:t>ha</w:t>
      </w:r>
      <w:r w:rsidR="00E47CF1">
        <w:t>ve</w:t>
      </w:r>
      <w:r w:rsidR="005F77D1">
        <w:t xml:space="preserve"> meaningful impact on access to formal insurance. </w:t>
      </w:r>
      <w:r w:rsidR="003C6600">
        <w:t xml:space="preserve">As of 2018, the share of the population without insurance was 16.1 percent in </w:t>
      </w:r>
      <w:r w:rsidR="0017704E">
        <w:t>non-</w:t>
      </w:r>
      <w:r w:rsidR="003C6600">
        <w:t>expansion states compared to 7.5 percent in expansion states</w:t>
      </w:r>
      <w:r w:rsidR="00ED6C33">
        <w:t xml:space="preserve"> (</w:t>
      </w:r>
      <w:r w:rsidR="00ED6C33">
        <w:rPr>
          <w:noProof/>
        </w:rPr>
        <w:t>Haley et al. 2018)</w:t>
      </w:r>
      <w:r w:rsidR="004255B7">
        <w:t xml:space="preserve">. </w:t>
      </w:r>
    </w:p>
    <w:p w14:paraId="0B7271B0" w14:textId="40A9F668" w:rsidR="00552BF8" w:rsidRDefault="003C6600" w:rsidP="00312AA4">
      <w:r>
        <w:lastRenderedPageBreak/>
        <w:t xml:space="preserve">While the decision </w:t>
      </w:r>
      <w:r w:rsidR="0017704E">
        <w:t xml:space="preserve">over whether to expand Medicaid </w:t>
      </w:r>
      <w:r>
        <w:t xml:space="preserve">is clearly an important </w:t>
      </w:r>
      <w:r w:rsidR="0017704E">
        <w:t>one</w:t>
      </w:r>
      <w:r>
        <w:t>, a variety of other</w:t>
      </w:r>
      <w:r w:rsidR="005F77D1">
        <w:t xml:space="preserve"> policy decisions have contributed to a</w:t>
      </w:r>
      <w:r w:rsidR="002D56D2">
        <w:t xml:space="preserve">n ongoing </w:t>
      </w:r>
      <w:r w:rsidR="005F77D1">
        <w:t xml:space="preserve">lack of </w:t>
      </w:r>
      <w:r w:rsidR="000876D7">
        <w:t xml:space="preserve">universal </w:t>
      </w:r>
      <w:r w:rsidR="005F77D1">
        <w:t>coverage</w:t>
      </w:r>
      <w:r w:rsidR="002D56D2">
        <w:t xml:space="preserve"> in the U.S</w:t>
      </w:r>
      <w:r w:rsidR="005F77D1">
        <w:t xml:space="preserve">. These include </w:t>
      </w:r>
      <w:r w:rsidR="00D67F2A">
        <w:t xml:space="preserve">features of the </w:t>
      </w:r>
      <w:r w:rsidR="005F77D1">
        <w:t>ACA</w:t>
      </w:r>
      <w:r w:rsidR="00D67F2A">
        <w:t xml:space="preserve"> as well as differences in </w:t>
      </w:r>
      <w:r>
        <w:t>implementation decisions both within and across states</w:t>
      </w:r>
      <w:r w:rsidR="005F77D1">
        <w:t xml:space="preserve">. </w:t>
      </w:r>
      <w:r w:rsidR="00F36C80">
        <w:t>Lack of</w:t>
      </w:r>
      <w:r w:rsidR="005F77D1">
        <w:t xml:space="preserve"> universal </w:t>
      </w:r>
      <w:r>
        <w:t xml:space="preserve">coverage </w:t>
      </w:r>
      <w:r w:rsidR="00552BF8">
        <w:t xml:space="preserve">has led to a variety of calls to further </w:t>
      </w:r>
      <w:r w:rsidR="00A93FB8">
        <w:t>expand</w:t>
      </w:r>
      <w:r w:rsidR="00552BF8">
        <w:t xml:space="preserve"> the social safety net for healthcare. These policies range from expansions of the existing ACA framework to a single</w:t>
      </w:r>
      <w:r w:rsidR="0017704E">
        <w:t>-</w:t>
      </w:r>
      <w:r w:rsidR="00552BF8">
        <w:t>payer system that covers the entire nation</w:t>
      </w:r>
      <w:r w:rsidR="004255B7">
        <w:t xml:space="preserve">. </w:t>
      </w:r>
    </w:p>
    <w:p w14:paraId="6FD34366" w14:textId="5E77FAB8" w:rsidR="00552BF8" w:rsidRDefault="00552BF8" w:rsidP="0040124E">
      <w:r>
        <w:t>Evaluating the</w:t>
      </w:r>
      <w:r w:rsidR="003C6600">
        <w:t xml:space="preserve"> efficacy of an expanded</w:t>
      </w:r>
      <w:r>
        <w:t xml:space="preserve"> social insurance system requires careful consideration of the impact of previous expansions. </w:t>
      </w:r>
      <w:r w:rsidR="0040124E">
        <w:t>In this paper, we examine the effect</w:t>
      </w:r>
      <w:r w:rsidR="00386C11">
        <w:t>s</w:t>
      </w:r>
      <w:r w:rsidR="0040124E">
        <w:t xml:space="preserve"> of the ACA using a large</w:t>
      </w:r>
      <w:del w:id="50" w:author="Tal Gross" w:date="2019-09-17T08:53:00Z">
        <w:r w:rsidR="00D11D0B" w:rsidDel="00F03F17">
          <w:delText>,</w:delText>
        </w:r>
      </w:del>
      <w:r w:rsidR="0040124E">
        <w:t xml:space="preserve"> dataset maintained by the Agency for Healthcare Research and Quality (AHRQ) that covers the </w:t>
      </w:r>
      <w:r w:rsidR="00295ECB">
        <w:t xml:space="preserve">near </w:t>
      </w:r>
      <w:r w:rsidR="0040124E">
        <w:t>universe of hospitalizations in 20 states. In each of those states, shown in Figure 1</w:t>
      </w:r>
      <w:r w:rsidR="00386C11">
        <w:t>, we have data from 2012 to 2015 covering</w:t>
      </w:r>
      <w:r w:rsidR="0040124E">
        <w:t xml:space="preserve"> all outpatient </w:t>
      </w:r>
      <w:r w:rsidR="00386C11">
        <w:t xml:space="preserve">and inpatient </w:t>
      </w:r>
      <w:r w:rsidR="0017704E">
        <w:t>emergency department (</w:t>
      </w:r>
      <w:r w:rsidR="00386C11">
        <w:t>ED</w:t>
      </w:r>
      <w:r w:rsidR="0017704E">
        <w:t>)</w:t>
      </w:r>
      <w:r w:rsidR="00386C11">
        <w:t xml:space="preserve"> visits</w:t>
      </w:r>
      <w:r w:rsidR="0040124E">
        <w:t xml:space="preserve"> </w:t>
      </w:r>
      <w:r w:rsidR="00386C11">
        <w:t xml:space="preserve">as well as </w:t>
      </w:r>
      <w:r w:rsidR="0040124E">
        <w:t>inpatient hospitalizations</w:t>
      </w:r>
      <w:r w:rsidR="00386C11">
        <w:t xml:space="preserve"> that initiate</w:t>
      </w:r>
      <w:r w:rsidR="00D11D0B">
        <w:t>d</w:t>
      </w:r>
      <w:r w:rsidR="00386C11">
        <w:t xml:space="preserve"> in the ED.</w:t>
      </w:r>
      <w:r w:rsidR="0040124E" w:rsidRPr="00B35372">
        <w:rPr>
          <w:rStyle w:val="FootnoteReference"/>
        </w:rPr>
        <w:footnoteReference w:id="4"/>
      </w:r>
      <w:r>
        <w:t xml:space="preserve"> </w:t>
      </w:r>
      <w:r w:rsidR="0040124E">
        <w:t xml:space="preserve">As we consider the ACA, </w:t>
      </w:r>
      <w:r w:rsidR="00D11D0B">
        <w:t>three</w:t>
      </w:r>
      <w:r w:rsidR="0040124E">
        <w:t xml:space="preserve"> natural questions arise that can inform both the design of future expansion efforts as well as help understand broader economic effects of </w:t>
      </w:r>
      <w:r w:rsidR="000876D7">
        <w:t xml:space="preserve">existing </w:t>
      </w:r>
      <w:r w:rsidR="0040124E">
        <w:t>social insurance</w:t>
      </w:r>
      <w:r w:rsidR="000876D7">
        <w:t xml:space="preserve"> programs</w:t>
      </w:r>
      <w:r w:rsidR="0040124E">
        <w:t>.</w:t>
      </w:r>
    </w:p>
    <w:p w14:paraId="523F9754" w14:textId="37903867" w:rsidR="0077029C" w:rsidRDefault="0077029C" w:rsidP="00312AA4">
      <w:r>
        <w:t xml:space="preserve">First, did the </w:t>
      </w:r>
      <w:r w:rsidR="00F82CD7">
        <w:t xml:space="preserve">ACA’s </w:t>
      </w:r>
      <w:r>
        <w:t>expansion of Medicaid lead to a more</w:t>
      </w:r>
      <w:r w:rsidR="00F82CD7">
        <w:t>-</w:t>
      </w:r>
      <w:r>
        <w:t>efficient utilization of healthcare</w:t>
      </w:r>
      <w:r w:rsidR="00F82CD7">
        <w:t xml:space="preserve">? </w:t>
      </w:r>
      <w:r>
        <w:t xml:space="preserve">In particular, did </w:t>
      </w:r>
      <w:r w:rsidR="00F82CD7">
        <w:t>th</w:t>
      </w:r>
      <w:r w:rsidR="004920B8">
        <w:t xml:space="preserve">ose who </w:t>
      </w:r>
      <w:r w:rsidR="009C50F6">
        <w:t>became</w:t>
      </w:r>
      <w:r w:rsidR="00F82CD7">
        <w:t xml:space="preserve"> newly insured through Medicaid </w:t>
      </w:r>
      <w:r>
        <w:t xml:space="preserve">decrease their use of the </w:t>
      </w:r>
      <w:r w:rsidR="00F82CD7">
        <w:t>ED?</w:t>
      </w:r>
      <w:r>
        <w:t xml:space="preserve"> </w:t>
      </w:r>
      <w:r w:rsidR="00413760">
        <w:t xml:space="preserve">To </w:t>
      </w:r>
      <w:r w:rsidR="00D11D0B">
        <w:t>answer</w:t>
      </w:r>
      <w:r w:rsidR="00413760">
        <w:t xml:space="preserve"> this question</w:t>
      </w:r>
      <w:r>
        <w:t xml:space="preserve">, we use </w:t>
      </w:r>
      <w:r w:rsidR="00D11D0B">
        <w:t xml:space="preserve">several </w:t>
      </w:r>
      <w:r>
        <w:t xml:space="preserve">identification strategies to examine </w:t>
      </w:r>
      <w:r w:rsidR="00AD3134">
        <w:t xml:space="preserve">overall and state-level impacts of the Medicaid expansion on ED use. </w:t>
      </w:r>
      <w:r>
        <w:t xml:space="preserve">We find consistent evidence across </w:t>
      </w:r>
      <w:del w:id="51" w:author="Tal Gross" w:date="2019-09-17T08:57:00Z">
        <w:r w:rsidDel="00F35BA9">
          <w:delText xml:space="preserve">our </w:delText>
        </w:r>
      </w:del>
      <w:ins w:id="52" w:author="Tal Gross" w:date="2019-09-17T08:57:00Z">
        <w:r w:rsidR="00F35BA9">
          <w:t xml:space="preserve">those </w:t>
        </w:r>
      </w:ins>
      <w:r w:rsidR="00D11D0B">
        <w:t xml:space="preserve">identification </w:t>
      </w:r>
      <w:r>
        <w:t xml:space="preserve">strategies that </w:t>
      </w:r>
      <w:del w:id="53" w:author="Tal Gross" w:date="2019-09-17T08:57:00Z">
        <w:r w:rsidDel="00F35BA9">
          <w:delText>greater ac</w:delText>
        </w:r>
        <w:r w:rsidR="005F77D1" w:rsidDel="00F35BA9">
          <w:delText>c</w:delText>
        </w:r>
        <w:r w:rsidDel="00F35BA9">
          <w:delText xml:space="preserve">ess to formal insurance </w:delText>
        </w:r>
      </w:del>
      <w:ins w:id="54" w:author="Tal Gross" w:date="2019-09-17T08:57:00Z">
        <w:r w:rsidR="00F35BA9">
          <w:t xml:space="preserve">Medicaid coverage </w:t>
        </w:r>
      </w:ins>
      <w:r>
        <w:t xml:space="preserve">increased the use of </w:t>
      </w:r>
      <w:r w:rsidR="000876D7">
        <w:t xml:space="preserve">hospital </w:t>
      </w:r>
      <w:r>
        <w:t>services</w:t>
      </w:r>
      <w:del w:id="55" w:author="Tal Gross" w:date="2019-09-17T08:57:00Z">
        <w:r w:rsidR="00BD5D0E" w:rsidDel="00F35BA9">
          <w:delText xml:space="preserve">, and our </w:delText>
        </w:r>
      </w:del>
      <w:ins w:id="56" w:author="Tal Gross" w:date="2019-09-17T08:57:00Z">
        <w:r w:rsidR="00F35BA9">
          <w:t xml:space="preserve">. The </w:t>
        </w:r>
      </w:ins>
      <w:r w:rsidR="00BD5D0E">
        <w:t>estimates</w:t>
      </w:r>
      <w:r w:rsidR="004920B8">
        <w:t xml:space="preserve"> </w:t>
      </w:r>
      <w:del w:id="57" w:author="Tal Gross" w:date="2019-09-17T08:57:00Z">
        <w:r w:rsidR="004920B8" w:rsidDel="00F35BA9">
          <w:delText xml:space="preserve">clearly </w:delText>
        </w:r>
      </w:del>
      <w:r w:rsidR="004920B8">
        <w:t xml:space="preserve">rule out large declines in the use of the ED as a result of </w:t>
      </w:r>
      <w:r w:rsidR="000876D7">
        <w:t>Medicaid expansions</w:t>
      </w:r>
      <w:r w:rsidR="004920B8">
        <w:t>.</w:t>
      </w:r>
    </w:p>
    <w:p w14:paraId="14462F3F" w14:textId="0F22A08F" w:rsidR="00552BF8" w:rsidRDefault="0077029C" w:rsidP="00312AA4">
      <w:r>
        <w:t>Second, did the expansion</w:t>
      </w:r>
      <w:r w:rsidR="003C6600">
        <w:t xml:space="preserve"> and transformation of Medicaid meet</w:t>
      </w:r>
      <w:r>
        <w:t xml:space="preserve"> </w:t>
      </w:r>
      <w:r w:rsidR="00F82CD7">
        <w:t xml:space="preserve">the </w:t>
      </w:r>
      <w:r>
        <w:t xml:space="preserve">goal of providing access to healthcare for </w:t>
      </w:r>
      <w:r w:rsidR="00F82CD7">
        <w:t xml:space="preserve">those </w:t>
      </w:r>
      <w:r>
        <w:t>who most need</w:t>
      </w:r>
      <w:r w:rsidR="004920B8">
        <w:t>ed</w:t>
      </w:r>
      <w:r>
        <w:t xml:space="preserve"> </w:t>
      </w:r>
      <w:r w:rsidR="00D11D0B">
        <w:t>it</w:t>
      </w:r>
      <w:r w:rsidR="00F82CD7">
        <w:t xml:space="preserve">? </w:t>
      </w:r>
      <w:r w:rsidR="004920B8">
        <w:t xml:space="preserve">This is often described as the </w:t>
      </w:r>
      <w:r w:rsidR="00F82CD7">
        <w:t xml:space="preserve">“target efficiency” of </w:t>
      </w:r>
      <w:r w:rsidR="004920B8">
        <w:t>social insurance</w:t>
      </w:r>
      <w:del w:id="58" w:author="Tal Gross" w:date="2019-09-17T08:58:00Z">
        <w:r w:rsidR="004F0E8C" w:rsidDel="00F35BA9">
          <w:delText>—</w:delText>
        </w:r>
        <w:r w:rsidR="00D11D0B" w:rsidDel="00F35BA9">
          <w:delText>that</w:delText>
        </w:r>
        <w:r w:rsidR="004F0E8C" w:rsidDel="00F35BA9">
          <w:delText xml:space="preserve"> i</w:delText>
        </w:r>
        <w:r w:rsidR="00D11D0B" w:rsidDel="00F35BA9">
          <w:delText>s</w:delText>
        </w:r>
        <w:r w:rsidR="008D6A2A" w:rsidDel="00F35BA9">
          <w:delText>,</w:delText>
        </w:r>
      </w:del>
      <w:ins w:id="59" w:author="Tal Gross" w:date="2019-09-17T08:58:00Z">
        <w:r w:rsidR="00F35BA9">
          <w:t>:</w:t>
        </w:r>
      </w:ins>
      <w:r w:rsidR="004920B8">
        <w:t xml:space="preserve"> </w:t>
      </w:r>
      <w:r w:rsidR="00F82CD7">
        <w:t xml:space="preserve">the degree to which those who gain coverage </w:t>
      </w:r>
      <w:r w:rsidR="00D11D0B">
        <w:t>a</w:t>
      </w:r>
      <w:r w:rsidR="00F82CD7">
        <w:t xml:space="preserve">re those who </w:t>
      </w:r>
      <w:r w:rsidR="004920B8">
        <w:t>most need the assistance</w:t>
      </w:r>
      <w:r w:rsidR="00F82CD7">
        <w:t xml:space="preserve">. </w:t>
      </w:r>
      <w:r>
        <w:t>To examine the target efficiency of the ACA we examine the use of healthcare for the newly insured compared to those who remain ineligible for</w:t>
      </w:r>
      <w:r w:rsidR="003C6600">
        <w:t xml:space="preserve"> the expanded </w:t>
      </w:r>
      <w:r w:rsidR="003C6600">
        <w:lastRenderedPageBreak/>
        <w:t>program</w:t>
      </w:r>
      <w:r>
        <w:t xml:space="preserve">. </w:t>
      </w:r>
      <w:r w:rsidR="00F82CD7">
        <w:t>W</w:t>
      </w:r>
      <w:r>
        <w:t xml:space="preserve">e find that those gaining access to </w:t>
      </w:r>
      <w:r w:rsidR="002B5A18">
        <w:t xml:space="preserve">Medicaid </w:t>
      </w:r>
      <w:r>
        <w:t xml:space="preserve">in expansion states had greater pre-expansion utilization of healthcare than those </w:t>
      </w:r>
      <w:r w:rsidR="00F82CD7">
        <w:t xml:space="preserve">who </w:t>
      </w:r>
      <w:r>
        <w:t>remain</w:t>
      </w:r>
      <w:r w:rsidR="005F77D1">
        <w:t xml:space="preserve">ed uninsured. </w:t>
      </w:r>
      <w:r>
        <w:t xml:space="preserve">This </w:t>
      </w:r>
      <w:r w:rsidR="00F82CD7">
        <w:t xml:space="preserve">suggests </w:t>
      </w:r>
      <w:r>
        <w:t>t</w:t>
      </w:r>
      <w:r w:rsidRPr="005F77D1">
        <w:t>hat the expansion of Medicaid based on income, rather th</w:t>
      </w:r>
      <w:r w:rsidR="005F77D1">
        <w:t xml:space="preserve">an specific categories of need, successfully </w:t>
      </w:r>
      <w:r w:rsidRPr="005F77D1">
        <w:t xml:space="preserve">targeted </w:t>
      </w:r>
      <w:r w:rsidR="001242DF" w:rsidRPr="005F77D1">
        <w:t>t</w:t>
      </w:r>
      <w:r w:rsidR="001242DF">
        <w:t>he remaining uninsured</w:t>
      </w:r>
      <w:r w:rsidR="001242DF" w:rsidRPr="005F77D1">
        <w:t xml:space="preserve"> </w:t>
      </w:r>
      <w:r w:rsidRPr="005F77D1">
        <w:t xml:space="preserve">with greater </w:t>
      </w:r>
      <w:r w:rsidR="000876D7">
        <w:t xml:space="preserve">pre-expansion </w:t>
      </w:r>
      <w:r w:rsidRPr="005F77D1">
        <w:t>use of medical services. Looking at non-expansion states, we see an increase in private insurance driven by the creation of the ACA marketplaces</w:t>
      </w:r>
      <w:r w:rsidR="004255B7">
        <w:t xml:space="preserve">. </w:t>
      </w:r>
      <w:r w:rsidRPr="005F77D1">
        <w:t xml:space="preserve">In this setting, we find that those who </w:t>
      </w:r>
      <w:r w:rsidR="004920B8">
        <w:t>purchased</w:t>
      </w:r>
      <w:r w:rsidRPr="005F77D1">
        <w:t xml:space="preserve"> private insurance were also those with the greatest use of medical services</w:t>
      </w:r>
      <w:r w:rsidR="00D22964">
        <w:t xml:space="preserve">. </w:t>
      </w:r>
      <w:r w:rsidR="000876D7">
        <w:t xml:space="preserve">This suggests that the subsidized marketplaces, even though they required contributions from enrollees, provided coverage to those with a greater demand for healthcare services. </w:t>
      </w:r>
    </w:p>
    <w:p w14:paraId="56D9E640" w14:textId="74F7F5F8" w:rsidR="000876D7" w:rsidRDefault="0077029C" w:rsidP="00312AA4">
      <w:r>
        <w:t xml:space="preserve">Finally, </w:t>
      </w:r>
      <w:r w:rsidR="0040124E">
        <w:t>we examine heterogeneity in the impact of the expansion across states</w:t>
      </w:r>
      <w:r w:rsidR="004255B7">
        <w:t xml:space="preserve">. </w:t>
      </w:r>
      <w:r w:rsidR="0040124E">
        <w:t xml:space="preserve">At a minimum, the </w:t>
      </w:r>
      <w:r w:rsidR="002B5A18">
        <w:t xml:space="preserve">decision </w:t>
      </w:r>
      <w:r w:rsidR="0040124E">
        <w:t>of some states to not expand Medicaid cr</w:t>
      </w:r>
      <w:r w:rsidR="00EB7333">
        <w:t>e</w:t>
      </w:r>
      <w:r w:rsidR="0040124E">
        <w:t xml:space="preserve">ated variation in the social safety net across states. </w:t>
      </w:r>
      <w:r w:rsidR="0085111A">
        <w:t>W</w:t>
      </w:r>
      <w:r w:rsidR="0040124E">
        <w:t xml:space="preserve">e investigate </w:t>
      </w:r>
      <w:r w:rsidR="0085111A">
        <w:t xml:space="preserve">other sources of </w:t>
      </w:r>
      <w:r w:rsidR="0040124E">
        <w:t xml:space="preserve">heterogeneity in the effects of the ACA across </w:t>
      </w:r>
      <w:r w:rsidR="0085111A">
        <w:t>states</w:t>
      </w:r>
      <w:r w:rsidR="0040124E">
        <w:t xml:space="preserve">. This variation extends beyond </w:t>
      </w:r>
      <w:r w:rsidR="002B5A18">
        <w:t xml:space="preserve">simply </w:t>
      </w:r>
      <w:r w:rsidR="00A93FB8">
        <w:t>the</w:t>
      </w:r>
      <w:r w:rsidR="0040124E">
        <w:t xml:space="preserve"> question of take-up</w:t>
      </w:r>
      <w:r w:rsidR="00A93FB8">
        <w:t xml:space="preserve"> (i.e. how much of the eligible population signed up for formal insurance)</w:t>
      </w:r>
      <w:r w:rsidR="0040124E">
        <w:t xml:space="preserve"> and also reflects differences in the increase in </w:t>
      </w:r>
      <w:r w:rsidR="003C6600">
        <w:t>the use of hospitals services</w:t>
      </w:r>
      <w:r w:rsidR="0040124E">
        <w:t xml:space="preserve"> among the newly insured. </w:t>
      </w:r>
      <w:r w:rsidR="00754668">
        <w:t>This heterogeneity should generate some caution in generalizing results from previous state expansions to other settings. It also provides some explanation for the heterogeneity in the existing literature on the relationship between Medicaid coverage and hospitalizations.</w:t>
      </w:r>
      <w:r w:rsidR="003C6600">
        <w:t xml:space="preserve"> </w:t>
      </w:r>
      <w:r w:rsidR="003959B1">
        <w:t>A</w:t>
      </w:r>
      <w:r w:rsidR="00754668">
        <w:t>cross all the states in our sample</w:t>
      </w:r>
      <w:r w:rsidR="003959B1">
        <w:t>, we find that</w:t>
      </w:r>
      <w:r w:rsidR="00754668">
        <w:t xml:space="preserve"> the ACA Medicaid expansion </w:t>
      </w:r>
      <w:r w:rsidR="002F05F5">
        <w:t xml:space="preserve">resulted in </w:t>
      </w:r>
      <w:r w:rsidR="00754668">
        <w:t>an increase in the use of hospital</w:t>
      </w:r>
      <w:r w:rsidR="0085111A">
        <w:t xml:space="preserve"> services</w:t>
      </w:r>
      <w:r w:rsidR="00B849E3">
        <w:t xml:space="preserve">. In </w:t>
      </w:r>
      <w:r w:rsidR="00754668">
        <w:t>a number of states</w:t>
      </w:r>
      <w:r w:rsidR="0085111A">
        <w:t>,</w:t>
      </w:r>
      <w:r w:rsidR="00754668">
        <w:t xml:space="preserve"> </w:t>
      </w:r>
      <w:r w:rsidR="00B849E3">
        <w:t xml:space="preserve">however, </w:t>
      </w:r>
      <w:r w:rsidR="00754668">
        <w:t>the estimated effect</w:t>
      </w:r>
      <w:r w:rsidR="003959B1">
        <w:t xml:space="preserve"> i</w:t>
      </w:r>
      <w:r w:rsidR="00754668">
        <w:t xml:space="preserve">s small and statistically </w:t>
      </w:r>
      <w:r w:rsidR="00B849E3">
        <w:t>in</w:t>
      </w:r>
      <w:r w:rsidR="00754668">
        <w:t xml:space="preserve">distinguishable from zero. </w:t>
      </w:r>
      <w:r w:rsidR="000876D7">
        <w:t>We also examine heterogeneity in the target efficiency of the expansions</w:t>
      </w:r>
      <w:r w:rsidR="00D11D0B">
        <w:t>,</w:t>
      </w:r>
      <w:r w:rsidR="000876D7">
        <w:t xml:space="preserve"> finding that the degree to which the expansions could target those with the greatest need </w:t>
      </w:r>
      <w:r w:rsidR="00D11D0B">
        <w:t>for</w:t>
      </w:r>
      <w:r w:rsidR="000876D7">
        <w:t xml:space="preserve"> medical services varied meaningfully across states. </w:t>
      </w:r>
    </w:p>
    <w:bookmarkEnd w:id="27"/>
    <w:bookmarkEnd w:id="28"/>
    <w:p w14:paraId="666611FC" w14:textId="2DD3C3ED" w:rsidR="0040124E" w:rsidRPr="00B67FED" w:rsidRDefault="0040124E" w:rsidP="0040124E">
      <w:pPr>
        <w:pStyle w:val="Heading1"/>
      </w:pPr>
      <w:r>
        <w:t>Medicaid Expansions and the Use of Hospital Services</w:t>
      </w:r>
    </w:p>
    <w:p w14:paraId="67A34B51" w14:textId="51160AD4" w:rsidR="00312AA4" w:rsidRDefault="00555368" w:rsidP="00312AA4">
      <w:r>
        <w:t>Co</w:t>
      </w:r>
      <w:r w:rsidR="000E0AC9">
        <w:t xml:space="preserve">ncerns about access to </w:t>
      </w:r>
      <w:r>
        <w:t>health</w:t>
      </w:r>
      <w:r w:rsidR="000E0AC9">
        <w:t xml:space="preserve">care </w:t>
      </w:r>
      <w:r w:rsidR="00FB0C67">
        <w:t xml:space="preserve">have resulted </w:t>
      </w:r>
      <w:r w:rsidR="00AC3EF1">
        <w:t xml:space="preserve">in </w:t>
      </w:r>
      <w:r w:rsidR="00FB0C67">
        <w:t>regulations</w:t>
      </w:r>
      <w:r w:rsidR="00AC3EF1">
        <w:t xml:space="preserve"> </w:t>
      </w:r>
      <w:r w:rsidR="0002385C">
        <w:t xml:space="preserve">that </w:t>
      </w:r>
      <w:r w:rsidR="004B4E86">
        <w:t>make the sale of health</w:t>
      </w:r>
      <w:r w:rsidR="00BD0529">
        <w:t>care</w:t>
      </w:r>
      <w:r>
        <w:t xml:space="preserve"> </w:t>
      </w:r>
      <w:r w:rsidR="004B4E86">
        <w:t xml:space="preserve">fundamentally different from </w:t>
      </w:r>
      <w:r w:rsidR="00484FFE">
        <w:t>other sectors</w:t>
      </w:r>
      <w:r>
        <w:t xml:space="preserve"> of the economy</w:t>
      </w:r>
      <w:r w:rsidR="004B4E86">
        <w:t xml:space="preserve">. For instance, </w:t>
      </w:r>
      <w:r w:rsidR="00FB0C67">
        <w:t xml:space="preserve">hospital </w:t>
      </w:r>
      <w:r w:rsidR="000E0AC9">
        <w:t>EDs</w:t>
      </w:r>
      <w:r w:rsidR="00322645">
        <w:t xml:space="preserve"> </w:t>
      </w:r>
      <w:r w:rsidR="004B4E86">
        <w:t xml:space="preserve">are required </w:t>
      </w:r>
      <w:r w:rsidR="00D52900">
        <w:t xml:space="preserve">by law </w:t>
      </w:r>
      <w:r w:rsidR="00FB0C67">
        <w:t xml:space="preserve">to </w:t>
      </w:r>
      <w:r w:rsidR="0086591D">
        <w:t xml:space="preserve">stabilize </w:t>
      </w:r>
      <w:r w:rsidR="00FB0C67">
        <w:t>anyone with an emergency condition regardless</w:t>
      </w:r>
      <w:r w:rsidR="00AC3EF1">
        <w:t xml:space="preserve"> of their ability to pay.</w:t>
      </w:r>
      <w:r w:rsidR="004B4E86" w:rsidRPr="00B35372">
        <w:rPr>
          <w:rStyle w:val="FootnoteReference"/>
        </w:rPr>
        <w:footnoteReference w:id="5"/>
      </w:r>
      <w:r w:rsidR="00AC3EF1">
        <w:t xml:space="preserve"> This creates several economic frictions.</w:t>
      </w:r>
      <w:r w:rsidR="00C16775">
        <w:t xml:space="preserve"> </w:t>
      </w:r>
      <w:r w:rsidR="00AC3EF1">
        <w:t xml:space="preserve">First, hospitals are effectively required to </w:t>
      </w:r>
      <w:r w:rsidR="00AC3EF1">
        <w:lastRenderedPageBreak/>
        <w:t xml:space="preserve">serve as </w:t>
      </w:r>
      <w:r w:rsidR="00DA5484">
        <w:t>“</w:t>
      </w:r>
      <w:r w:rsidR="00AC3EF1">
        <w:t>insurers of last resort</w:t>
      </w:r>
      <w:r w:rsidR="00DA5484">
        <w:t>”</w:t>
      </w:r>
      <w:r w:rsidR="00AC3EF1">
        <w:t xml:space="preserve"> </w:t>
      </w:r>
      <w:r w:rsidR="00E27E09">
        <w:t>for care not</w:t>
      </w:r>
      <w:r w:rsidR="00484FFE">
        <w:t xml:space="preserve"> paid for directly by patients or</w:t>
      </w:r>
      <w:r w:rsidR="00E27E09">
        <w:t xml:space="preserve"> explicitly financed via</w:t>
      </w:r>
      <w:r w:rsidR="00AC3EF1">
        <w:t xml:space="preserve"> </w:t>
      </w:r>
      <w:r w:rsidR="008514A2">
        <w:t>public or</w:t>
      </w:r>
      <w:r w:rsidR="00E27E09">
        <w:t xml:space="preserve"> private </w:t>
      </w:r>
      <w:r w:rsidR="00AC3EF1">
        <w:t>insurance</w:t>
      </w:r>
      <w:r w:rsidR="00B736E2">
        <w:t xml:space="preserve"> </w:t>
      </w:r>
      <w:r w:rsidR="00B736E2">
        <w:fldChar w:fldCharType="begin"/>
      </w:r>
      <w:r w:rsidR="003062E6">
        <w:instrText xml:space="preserve"> ADDIN ZOTERO_ITEM CSL_CITATION {"citationID":"67h0Wzgd","properties":{"formattedCitation":"(C. Garthwaite, Gross, and Notowidigdo 2018)","plainCitation":"(C. Garthwaite, Gross, and Notowidigdo 2018)","dontUpdate":true,"noteIndex":0},"citationItems":[{"id":2,"uris":["http://zotero.org/users/5840172/items/C3ZA9VM7"],"uri":["http://zotero.org/users/5840172/items/C3ZA9VM7"],"itemData":{"id":2,"type":"article-journal","title":"Hospitals as Insurers of Last Resort","container-title":"American Economic Journal: Applied Economics","page":"1-39","volume":"10","issue":"1","source":"www.aeaweb.org","abstract":"American hospitals are required to provide emergency medical care to the uninsured. We use previously confidential hospital financial data to study the resulting uncompensated care, medical care for which no payment is received. Using both panel-data methods and case studies, we find that each additional uninsured person costs hospitals approximately $800 each year. Increases in the uninsured population also lower hospital profit margins, suggesting that hospitals do not pass along all uncompensated-care costs to other parties such as hospital employees or privately insured patients. A hospital's uncompensated-care costs also increase when a neighboring hospital closes.","DOI":"10.1257/app.20150581","ISSN":"1945-7782","language":"en","author":[{"family":"Garthwaite","given":"Craig"},{"family":"Gross","given":"Tal"},{"family":"Notowidigdo","given":"Matthew J."}],"issued":{"date-parts":[["2018",1]]}}}],"schema":"https://github.com/citation-style-language/schema/raw/master/csl-citation.json"} </w:instrText>
      </w:r>
      <w:r w:rsidR="00B736E2">
        <w:fldChar w:fldCharType="separate"/>
      </w:r>
      <w:r w:rsidR="00B736E2">
        <w:rPr>
          <w:noProof/>
        </w:rPr>
        <w:t>(Garthwaite, Gross, and Notowidigdo 2018)</w:t>
      </w:r>
      <w:r w:rsidR="00B736E2">
        <w:fldChar w:fldCharType="end"/>
      </w:r>
      <w:r w:rsidR="00AC3EF1">
        <w:t>.</w:t>
      </w:r>
      <w:r w:rsidR="00D52900">
        <w:rPr>
          <w:rStyle w:val="FootnoteReference"/>
        </w:rPr>
        <w:footnoteReference w:id="6"/>
      </w:r>
      <w:r w:rsidR="00C16775">
        <w:t xml:space="preserve"> </w:t>
      </w:r>
      <w:r w:rsidR="00AC3EF1">
        <w:t>Second, since only hospital</w:t>
      </w:r>
      <w:r w:rsidR="00B76937">
        <w:t>s</w:t>
      </w:r>
      <w:r w:rsidR="00484FFE">
        <w:t xml:space="preserve"> </w:t>
      </w:r>
      <w:r w:rsidR="00234274">
        <w:t xml:space="preserve">with </w:t>
      </w:r>
      <w:r w:rsidR="00484FFE">
        <w:t>ED</w:t>
      </w:r>
      <w:r w:rsidR="00AC3EF1">
        <w:t xml:space="preserve">s are </w:t>
      </w:r>
      <w:r w:rsidR="00484FFE">
        <w:t>covered by</w:t>
      </w:r>
      <w:r w:rsidR="00AC3EF1">
        <w:t xml:space="preserve"> this mandate</w:t>
      </w:r>
      <w:r w:rsidR="004B4E86">
        <w:t>,</w:t>
      </w:r>
      <w:r w:rsidR="00AC3EF1">
        <w:t xml:space="preserve"> some conditions </w:t>
      </w:r>
      <w:r w:rsidR="00FC61BB">
        <w:t xml:space="preserve">may be </w:t>
      </w:r>
      <w:r w:rsidR="00AC3EF1">
        <w:t>treated in the relatively high</w:t>
      </w:r>
      <w:r w:rsidR="004B4E86">
        <w:t>-</w:t>
      </w:r>
      <w:r w:rsidR="00AC3EF1">
        <w:t>marginal</w:t>
      </w:r>
      <w:r w:rsidR="00F97135">
        <w:t>-</w:t>
      </w:r>
      <w:r w:rsidR="000E0AC9">
        <w:t>cost setting of the hospital ED</w:t>
      </w:r>
      <w:r w:rsidR="00AC3EF1">
        <w:t xml:space="preserve"> when they could be more efficiently treated in other</w:t>
      </w:r>
      <w:r w:rsidR="004255B7">
        <w:t>,</w:t>
      </w:r>
      <w:r w:rsidR="00AC3EF1">
        <w:t xml:space="preserve"> </w:t>
      </w:r>
      <w:r w:rsidR="00D52900">
        <w:t>lower</w:t>
      </w:r>
      <w:r w:rsidR="004255B7">
        <w:t>-</w:t>
      </w:r>
      <w:r w:rsidR="00D52900">
        <w:t xml:space="preserve">cost </w:t>
      </w:r>
      <w:r w:rsidR="00AC3EF1">
        <w:t>settings.</w:t>
      </w:r>
      <w:r w:rsidR="00C16775">
        <w:t xml:space="preserve"> </w:t>
      </w:r>
      <w:r w:rsidR="00AC3EF1">
        <w:t xml:space="preserve">Third, </w:t>
      </w:r>
      <w:r w:rsidR="004B4E86">
        <w:t xml:space="preserve">the </w:t>
      </w:r>
      <w:r w:rsidR="00AC3EF1">
        <w:t xml:space="preserve">uninsured are often unable to gain access to routine, preventive primary care </w:t>
      </w:r>
      <w:r w:rsidR="002620F5">
        <w:t xml:space="preserve">and </w:t>
      </w:r>
      <w:r w:rsidR="00D52900">
        <w:t xml:space="preserve">expensive </w:t>
      </w:r>
      <w:r w:rsidR="002620F5">
        <w:t xml:space="preserve">pharmaceuticals. </w:t>
      </w:r>
      <w:r w:rsidR="00AC3EF1">
        <w:t xml:space="preserve">Thus, there is a concern that </w:t>
      </w:r>
      <w:r w:rsidR="00FC61BB">
        <w:t xml:space="preserve">medical </w:t>
      </w:r>
      <w:r w:rsidR="00AC3EF1">
        <w:t>conditions t</w:t>
      </w:r>
      <w:r w:rsidR="002620F5">
        <w:t>hat could have been managed early and at a lower cost instead</w:t>
      </w:r>
      <w:r w:rsidR="00AC3EF1">
        <w:t xml:space="preserve"> </w:t>
      </w:r>
      <w:r w:rsidR="00133251">
        <w:t>develop into acute episodes</w:t>
      </w:r>
      <w:r w:rsidR="00AC3EF1">
        <w:t xml:space="preserve"> that end up costing the entire system more than they otherwise would if there </w:t>
      </w:r>
      <w:r w:rsidR="0003577B">
        <w:t>were</w:t>
      </w:r>
      <w:r w:rsidR="00AC3EF1">
        <w:t xml:space="preserve"> more widespread insurance</w:t>
      </w:r>
      <w:r w:rsidR="008514A2">
        <w:t xml:space="preserve"> coverage</w:t>
      </w:r>
      <w:r w:rsidR="00AC3EF1">
        <w:t>.</w:t>
      </w:r>
    </w:p>
    <w:p w14:paraId="4F39BC27" w14:textId="4215A931" w:rsidR="00830526" w:rsidRDefault="00460393" w:rsidP="00312AA4">
      <w:r>
        <w:t xml:space="preserve">Differences in the ability to access healthcare can be seen in the data. Table 1 </w:t>
      </w:r>
      <w:r w:rsidR="004255B7">
        <w:t>describes</w:t>
      </w:r>
      <w:r>
        <w:t xml:space="preserve"> the use of hospital services by insurance status</w:t>
      </w:r>
      <w:r w:rsidR="004255B7">
        <w:t xml:space="preserve"> before the ACA</w:t>
      </w:r>
      <w:r>
        <w:t xml:space="preserve">. </w:t>
      </w:r>
      <w:r w:rsidR="00234274">
        <w:t>In our data, o</w:t>
      </w:r>
      <w:r>
        <w:t>nly 2.2 percent of the hospital visits for the</w:t>
      </w:r>
      <w:r w:rsidR="00234274">
        <w:t xml:space="preserve"> uninsured were inpatient stays</w:t>
      </w:r>
      <w:r>
        <w:t xml:space="preserve"> that did not originate in the ED. This is far less than the share for Medicaid patients (10</w:t>
      </w:r>
      <w:r w:rsidR="004255B7">
        <w:t xml:space="preserve"> percent</w:t>
      </w:r>
      <w:r>
        <w:t>) and the privately insured (14.1</w:t>
      </w:r>
      <w:r w:rsidR="004255B7">
        <w:t xml:space="preserve"> percent</w:t>
      </w:r>
      <w:r>
        <w:t>)</w:t>
      </w:r>
      <w:r w:rsidR="004255B7">
        <w:t xml:space="preserve">. </w:t>
      </w:r>
      <w:r>
        <w:t xml:space="preserve">Relatedly, </w:t>
      </w:r>
      <w:r w:rsidR="00830526">
        <w:t>three</w:t>
      </w:r>
      <w:ins w:id="60" w:author="Tal Gross" w:date="2019-09-17T09:14:00Z">
        <w:r w:rsidR="00442CED">
          <w:t>-</w:t>
        </w:r>
      </w:ins>
      <w:del w:id="61" w:author="Tal Gross" w:date="2019-09-17T09:14:00Z">
        <w:r w:rsidR="00830526" w:rsidDel="00442CED">
          <w:delText xml:space="preserve"> </w:delText>
        </w:r>
      </w:del>
      <w:r w:rsidR="00830526">
        <w:t xml:space="preserve">quarters of the inpatient visits for the uninsured began in the ED. </w:t>
      </w:r>
      <w:r w:rsidR="00AC1007">
        <w:t xml:space="preserve">The corresponding numbers for </w:t>
      </w:r>
      <w:r w:rsidR="00830526">
        <w:t xml:space="preserve">Medicaid </w:t>
      </w:r>
      <w:r w:rsidR="00AC1007">
        <w:t xml:space="preserve">recipients </w:t>
      </w:r>
      <w:r w:rsidR="00830526">
        <w:t xml:space="preserve">and the privately insured </w:t>
      </w:r>
      <w:r w:rsidR="00AC1007">
        <w:t xml:space="preserve">are much lower, </w:t>
      </w:r>
      <w:r w:rsidR="00830526">
        <w:t xml:space="preserve">approximately 52 and 41 percent, respectively. </w:t>
      </w:r>
      <w:r w:rsidR="00B76937">
        <w:t xml:space="preserve">Overall, those with private insurance had the lowest use of hospital services, which likely reflects the </w:t>
      </w:r>
      <w:r w:rsidR="00D11D0B">
        <w:t>fact that those with private coverage are relatively healthy</w:t>
      </w:r>
      <w:r w:rsidR="00B76937">
        <w:t>.</w:t>
      </w:r>
      <w:r w:rsidR="002B5A18">
        <w:rPr>
          <w:rStyle w:val="FootnoteReference"/>
        </w:rPr>
        <w:footnoteReference w:id="7"/>
      </w:r>
      <w:r w:rsidR="00B76937">
        <w:t xml:space="preserve"> </w:t>
      </w:r>
    </w:p>
    <w:p w14:paraId="5FE83F21" w14:textId="1BD63151" w:rsidR="003B2775" w:rsidRDefault="00830526" w:rsidP="00312AA4">
      <w:r>
        <w:t xml:space="preserve">These estimates </w:t>
      </w:r>
      <w:r w:rsidR="00AC1007">
        <w:t>suggest</w:t>
      </w:r>
      <w:r>
        <w:t xml:space="preserve"> that while the uninsured do have access to healthcare through the ED, there are legitimate concerns that they lack access to more</w:t>
      </w:r>
      <w:r w:rsidR="00AC1007">
        <w:t>-</w:t>
      </w:r>
      <w:r>
        <w:t xml:space="preserve">discretionary and expensive healthcare services. </w:t>
      </w:r>
      <w:r w:rsidR="000E0AC9">
        <w:t>T</w:t>
      </w:r>
      <w:r w:rsidR="00A113F5">
        <w:t>ho</w:t>
      </w:r>
      <w:r w:rsidR="000E0AC9">
        <w:t xml:space="preserve">se concerns </w:t>
      </w:r>
      <w:r w:rsidR="00A113F5">
        <w:t xml:space="preserve">are often called the </w:t>
      </w:r>
      <w:r w:rsidR="00AC3EF1">
        <w:t xml:space="preserve">“access motive” </w:t>
      </w:r>
      <w:r w:rsidR="00A113F5">
        <w:t xml:space="preserve">for </w:t>
      </w:r>
      <w:r w:rsidR="00AC3EF1">
        <w:t>health insurance</w:t>
      </w:r>
      <w:r w:rsidR="00A113F5">
        <w:t xml:space="preserve">. The access motive argues that consumers need health insurance </w:t>
      </w:r>
      <w:r w:rsidR="00D42732">
        <w:t xml:space="preserve">for reasons that extend beyond the need to </w:t>
      </w:r>
      <w:r w:rsidR="00A113F5">
        <w:t>smooth consumption across different states of the world</w:t>
      </w:r>
      <w:r w:rsidR="000B67C7">
        <w:t>,</w:t>
      </w:r>
      <w:r w:rsidR="0003577B">
        <w:t xml:space="preserve"> that is, </w:t>
      </w:r>
      <w:r w:rsidR="00A113F5">
        <w:t>the traditional economic rationale</w:t>
      </w:r>
      <w:r w:rsidR="00D42732">
        <w:t xml:space="preserve"> for insurance</w:t>
      </w:r>
      <w:r w:rsidR="00A113F5">
        <w:t xml:space="preserve">. Rather, </w:t>
      </w:r>
      <w:r w:rsidR="00392FD7">
        <w:t>an additional</w:t>
      </w:r>
      <w:r w:rsidR="00A113F5">
        <w:t xml:space="preserve"> primary benefit of health insurance is to maintain </w:t>
      </w:r>
      <w:r w:rsidR="00A113F5" w:rsidRPr="0003577B">
        <w:rPr>
          <w:i/>
        </w:rPr>
        <w:t>access</w:t>
      </w:r>
      <w:r w:rsidR="00A113F5">
        <w:t xml:space="preserve"> to healthcare</w:t>
      </w:r>
      <w:r w:rsidR="00FD1B81">
        <w:t xml:space="preserve"> for liquidity constrained populations</w:t>
      </w:r>
      <w:r w:rsidR="00A113F5">
        <w:t xml:space="preserve"> </w:t>
      </w:r>
      <w:r w:rsidR="00B736E2">
        <w:fldChar w:fldCharType="begin"/>
      </w:r>
      <w:r w:rsidR="003062E6">
        <w:instrText xml:space="preserve"> ADDIN ZOTERO_ITEM CSL_CITATION {"citationID":"AmjYlstC","properties":{"formattedCitation":"(Nyman 1998; Besanko, Dranove, and Garthwaite 2016)","plainCitation":"(Nyman 1998; Besanko, Dranove, and Garthwaite 2016)","noteIndex":0},"citationItems":[{"id":11,"uris":["http://zotero.org/users/5840172/items/QR7CI4XQ"],"uri":["http://zotero.org/users/5840172/items/QR7CI4XQ"],"itemData":{"id":11,"type":"article-journal","title":"Theory of health insurance","container-title":"The Journal of Health Administration Education","page":"41-66","volume":"16","issue":"1","source":"PubMed","abstract":"The conventional explanation for purchasing insurance is to transfer risk. Psychologists, however, have shown that this explanation does not match actual behavior. They find that people generally prefer the risk of no loss at all to the certainty of a smaller actuarially equivalent loss, a situation exactly opposite to the one represented by the purchase of insurance. Nevertheless, people do purchase insurance, so there must be an explanation other than risk transfer for purchasing it. Of the explanations so far advanced, however, none have yet developed a wide acceptance. Regardless of risk issues, people will be more likely to purchase insurance when the premium is low compared to the value of the coverage to the consumer. Moral hazard raises the premium, as does adverse selection. The presence of either makes the purchase of insurance less likely. With health insurance, the tax subsidy can reduce the effective premium to less than the actuarially fair cost of insurance. This would increase the likelihood that health insurance is purchased. Finally, because of the value we place on our health, we desire access to a full range of health care. Health insurance is often the only affordable way of gaining access to this care, given the high costs of many of these procedures.","ISSN":"0735-6722","note":"PMID: 10185500","journalAbbreviation":"J Health Adm Educ","language":"eng","author":[{"family":"Nyman","given":"J. A."}],"issued":{"date-parts":[["1998"]]}}},{"id":13,"uris":["http://zotero.org/users/5840172/items/37WHDSB2"],"uri":["http://zotero.org/users/5840172/items/37WHDSB2"],"itemData":{"id":13,"type":"report","title":"Insurance and the High Prices of Pharmaceuticals","publisher":"National Bureau of Economic Research","publisher-place":"Cambridge, MA","page":"w22353","source":"DOI.org (Crossref)","event-place":"Cambridge, MA","URL":"http://www.nber.org/papers/w22353.pdf","note":"DOI: 10.3386/w22353","number":"w22353","language":"en","author":[{"family":"Besanko","given":"David"},{"family":"Dranove","given":"David"},{"family":"Garthwaite","given":"Craig"}],"issued":{"date-parts":[["2016",6]]},"accessed":{"date-parts":[["2019",7,10]]}}}],"schema":"https://github.com/citation-style-language/schema/raw/master/csl-citation.json"} </w:instrText>
      </w:r>
      <w:r w:rsidR="00B736E2">
        <w:fldChar w:fldCharType="separate"/>
      </w:r>
      <w:r w:rsidR="00B736E2">
        <w:rPr>
          <w:noProof/>
        </w:rPr>
        <w:t>(Nyman 1998; Besanko, Dranove, and Garthwaite 2016)</w:t>
      </w:r>
      <w:r w:rsidR="00B736E2">
        <w:fldChar w:fldCharType="end"/>
      </w:r>
      <w:r w:rsidR="00AC3EF1">
        <w:t>.</w:t>
      </w:r>
      <w:r w:rsidR="00C16775">
        <w:t xml:space="preserve"> </w:t>
      </w:r>
    </w:p>
    <w:p w14:paraId="73D5981C" w14:textId="0D8723E9" w:rsidR="00312AA4" w:rsidRDefault="00AC3EF1" w:rsidP="00312AA4">
      <w:r>
        <w:lastRenderedPageBreak/>
        <w:t>Th</w:t>
      </w:r>
      <w:r w:rsidR="0003577B">
        <w:t>e</w:t>
      </w:r>
      <w:r>
        <w:t xml:space="preserve"> access motive was cited by </w:t>
      </w:r>
      <w:r w:rsidR="00322532">
        <w:t xml:space="preserve">many policymakers </w:t>
      </w:r>
      <w:r>
        <w:t xml:space="preserve">in support of the ACA. For example, Speaker of the House Nancy Pelosi argued that </w:t>
      </w:r>
      <w:r w:rsidR="00322532">
        <w:t>“the uninsured will get coverage, no longer left to the emergency room for medical care”</w:t>
      </w:r>
      <w:r w:rsidR="007C3BAF">
        <w:t xml:space="preserve"> </w:t>
      </w:r>
      <w:r w:rsidR="007C3BAF">
        <w:fldChar w:fldCharType="begin"/>
      </w:r>
      <w:r w:rsidR="007C3BAF">
        <w:instrText xml:space="preserve"> ADDIN ZOTERO_ITEM CSL_CITATION {"citationID":"T7BFJlVF","properties":{"formattedCitation":"(Blase 2016)","plainCitation":"(Blase 2016)","noteIndex":0},"citationItems":[{"id":134,"uris":["http://zotero.org/users/5840172/items/W5QEH3BZ"],"uri":["http://zotero.org/users/5840172/items/W5QEH3BZ"],"itemData":{"id":134,"type":"webpage","title":"Medicaid Expansion Causes Surge In ER Visits","container-title":"Forbes","abstract":"From the Oregon Medicaid experiment, we know that Medicaid expansion does not seem to produce better physical health outcomes, that expansion enrollees receive low benefit relative to the cost, and that ER use surges. Since a spike in ER use likely produces adverse outcomes for other people with emergency health needs, this secondary effect also needs to be part of state lawmakers’ decisions as they weigh the wisdom of either adopting or reversing Medicaid expansion.","URL":"https://www.forbes.com/sites/theapothecary/2016/10/20/medicaid-expansion-causes-surge-in-er-visits/","language":"en","author":[{"family":"Blase","given":"Brian"}],"issued":{"date-parts":[["2016",10,20]]},"accessed":{"date-parts":[["2019",7,17]]}}}],"schema":"https://github.com/citation-style-language/schema/raw/master/csl-citation.json"} </w:instrText>
      </w:r>
      <w:r w:rsidR="007C3BAF">
        <w:fldChar w:fldCharType="separate"/>
      </w:r>
      <w:r w:rsidR="007C3BAF">
        <w:rPr>
          <w:noProof/>
        </w:rPr>
        <w:t>(Blase 2016)</w:t>
      </w:r>
      <w:r w:rsidR="007C3BAF">
        <w:fldChar w:fldCharType="end"/>
      </w:r>
      <w:r w:rsidR="007C3BAF">
        <w:t>.</w:t>
      </w:r>
      <w:r w:rsidR="00322532">
        <w:t xml:space="preserve"> On the opposite side of the aisle, Rick Snyder, the Republican Governor of Michigan argued: “uninsured citizens often turn to emergency rooms… leading to crowded emergency rooms, longer wait times and higher costs. By expanding Medicaid, those without insurance will have access to primary care, lowering costs and improving overall health”</w:t>
      </w:r>
      <w:r w:rsidR="007C3BAF">
        <w:t xml:space="preserve"> </w:t>
      </w:r>
      <w:r w:rsidR="007C3BAF">
        <w:fldChar w:fldCharType="begin"/>
      </w:r>
      <w:r w:rsidR="007C3BAF">
        <w:instrText xml:space="preserve"> ADDIN ZOTERO_ITEM CSL_CITATION {"citationID":"1YJxoo5d","properties":{"formattedCitation":"(Kliff 2014)","plainCitation":"(Kliff 2014)","noteIndex":0},"citationItems":[{"id":136,"uris":["http://zotero.org/users/5840172/items/R2ZZ872A"],"uri":["http://zotero.org/users/5840172/items/R2ZZ872A"],"itemData":{"id":136,"type":"webpage","title":"Study: Expanding Medicaid doesn’t reduce ER trips. It increases them.","container-title":"Washington Post","abstract":"New research on Oregon's Medicaid expansion in 2008 shows a 40 percent increase in emergency department trips among those who gain coverage.","URL":"https://www.washingtonpost.com/news/wonk/wp/2014/01/02/study-expanding-medicaid-doesnt-reduce-er-trips-it-increases-them/","title-short":"Study","language":"en","author":[{"family":"Kliff","given":"Sarah"}],"issued":{"date-parts":[["2014",1,2]]},"accessed":{"date-parts":[["2019",7,17]]}}}],"schema":"https://github.com/citation-style-language/schema/raw/master/csl-citation.json"} </w:instrText>
      </w:r>
      <w:r w:rsidR="007C3BAF">
        <w:fldChar w:fldCharType="separate"/>
      </w:r>
      <w:r w:rsidR="007C3BAF">
        <w:rPr>
          <w:noProof/>
        </w:rPr>
        <w:t>(Kliff 2014)</w:t>
      </w:r>
      <w:r w:rsidR="007C3BAF">
        <w:fldChar w:fldCharType="end"/>
      </w:r>
      <w:r w:rsidR="007C3BAF">
        <w:t>.</w:t>
      </w:r>
      <w:r w:rsidR="000E0AC9">
        <w:t xml:space="preserve"> </w:t>
      </w:r>
    </w:p>
    <w:p w14:paraId="1A8A4BE5" w14:textId="2993E63F" w:rsidR="00EB1E07" w:rsidRDefault="00AC3EF1" w:rsidP="00EB1E07">
      <w:r>
        <w:t xml:space="preserve">As is often the case, </w:t>
      </w:r>
      <w:r w:rsidR="00D20D70">
        <w:t>economic</w:t>
      </w:r>
      <w:r w:rsidR="001345A0">
        <w:t xml:space="preserve"> research</w:t>
      </w:r>
      <w:r w:rsidR="00D20D70">
        <w:t xml:space="preserve"> </w:t>
      </w:r>
      <w:r w:rsidR="001345A0">
        <w:t xml:space="preserve">on this topic is </w:t>
      </w:r>
      <w:r w:rsidR="00D20D70">
        <w:t xml:space="preserve">less clear than </w:t>
      </w:r>
      <w:r w:rsidR="00651EB2">
        <w:t xml:space="preserve">what </w:t>
      </w:r>
      <w:r w:rsidR="00413F96">
        <w:t xml:space="preserve">one would infer from the statements of </w:t>
      </w:r>
      <w:r w:rsidR="00D20D70">
        <w:t>activists and policymakers.</w:t>
      </w:r>
      <w:r>
        <w:t xml:space="preserve"> </w:t>
      </w:r>
      <w:r w:rsidR="0032330D">
        <w:t xml:space="preserve">It is true that the </w:t>
      </w:r>
      <w:r w:rsidR="00D82944">
        <w:t>uninsured often face barriers to care outside of the ED.</w:t>
      </w:r>
      <w:r w:rsidR="00C16775">
        <w:t xml:space="preserve"> </w:t>
      </w:r>
      <w:r w:rsidR="00D82944">
        <w:t xml:space="preserve">That said, </w:t>
      </w:r>
      <w:r w:rsidR="000E0AC9">
        <w:t>care</w:t>
      </w:r>
      <w:r w:rsidR="00D82944">
        <w:t xml:space="preserve"> at the ED </w:t>
      </w:r>
      <w:r w:rsidR="000E0AC9">
        <w:t>for the uninsured can be quite costly</w:t>
      </w:r>
      <w:r w:rsidR="00CD4BA3">
        <w:t xml:space="preserve"> to the uninsured themselves</w:t>
      </w:r>
      <w:r w:rsidR="00D82944">
        <w:t xml:space="preserve">. While hospitals are required to </w:t>
      </w:r>
      <w:r w:rsidR="00A93AAB">
        <w:t>stabilize emergency patients</w:t>
      </w:r>
      <w:r w:rsidR="00D82944">
        <w:t xml:space="preserve"> regardless of their ability to pay, they are allowed to</w:t>
      </w:r>
      <w:r w:rsidR="000E0AC9">
        <w:t xml:space="preserve"> (and often do)</w:t>
      </w:r>
      <w:r w:rsidR="00D82944">
        <w:t xml:space="preserve"> bill for these services. E</w:t>
      </w:r>
      <w:r w:rsidR="0073780E">
        <w:t>xisting e</w:t>
      </w:r>
      <w:r w:rsidR="00D82944">
        <w:t xml:space="preserve">vidence </w:t>
      </w:r>
      <w:r w:rsidR="000E0AC9">
        <w:t xml:space="preserve">suggests that hospitals </w:t>
      </w:r>
      <w:r w:rsidR="00D82944">
        <w:t>do not recover all</w:t>
      </w:r>
      <w:r w:rsidR="00A30323">
        <w:t>—</w:t>
      </w:r>
      <w:r w:rsidR="00CD4BA3">
        <w:t>or</w:t>
      </w:r>
      <w:r w:rsidR="00A30323">
        <w:t xml:space="preserve"> </w:t>
      </w:r>
      <w:r w:rsidR="00CD4BA3">
        <w:t>even most</w:t>
      </w:r>
      <w:r w:rsidR="00A30323">
        <w:t>—</w:t>
      </w:r>
      <w:r w:rsidR="00D82944">
        <w:t>of</w:t>
      </w:r>
      <w:r w:rsidR="00A30323">
        <w:t xml:space="preserve"> </w:t>
      </w:r>
      <w:r w:rsidR="00D82944">
        <w:t>the costs of providing this service, but they do enact meaningful financial and psychic costs on those from whom they attempt to collect</w:t>
      </w:r>
      <w:r w:rsidR="00624615">
        <w:t xml:space="preserve"> </w:t>
      </w:r>
      <w:r w:rsidR="00624615">
        <w:fldChar w:fldCharType="begin"/>
      </w:r>
      <w:r w:rsidR="00624615">
        <w:instrText xml:space="preserve"> ADDIN ZOTERO_ITEM CSL_CITATION {"citationID":"IDAPZ7Qr","properties":{"formattedCitation":"(Mahoney 2015)","plainCitation":"(Mahoney 2015)","noteIndex":0},"citationItems":[{"id":116,"uris":["http://zotero.org/users/5840172/items/WNMZLDJ6"],"uri":["http://zotero.org/users/5840172/items/WNMZLDJ6"],"itemData":{"id":116,"type":"article-journal","title":"Bankruptcy as Implicit Health Insurance","container-title":"American Economic Review","page":"710-46","volume":"105","issue":"2","source":"www.aeaweb.org","abstract":"Bankruptcy as Implicit Health Insurance by Neale Mahoney. Published in volume 105, issue 2, pages 710-46 of American Economic Review, February 2015, Abstract: This paper examines the implicit health insurance that households receive from the ability to declare bankruptcy. Exploiting multiple sourc...","DOI":"10.1257/aer.20131408","ISSN":"0002-8282","language":"en","author":[{"family":"Mahoney","given":"Neale"}],"issued":{"date-parts":[["2015",2]]}}}],"schema":"https://github.com/citation-style-language/schema/raw/master/csl-citation.json"} </w:instrText>
      </w:r>
      <w:r w:rsidR="00624615">
        <w:fldChar w:fldCharType="separate"/>
      </w:r>
      <w:r w:rsidR="00624615">
        <w:rPr>
          <w:noProof/>
        </w:rPr>
        <w:t>(Mahoney 2015)</w:t>
      </w:r>
      <w:r w:rsidR="00624615">
        <w:fldChar w:fldCharType="end"/>
      </w:r>
      <w:r w:rsidR="00D82944">
        <w:t>.</w:t>
      </w:r>
      <w:r w:rsidR="00EB1E07">
        <w:t xml:space="preserve"> </w:t>
      </w:r>
      <w:r w:rsidR="004E10B7" w:rsidRPr="004E10B7">
        <w:t>Non-profit hospitals enjoy tax-exempt status because they provide “community benefit,” including charity care to the uninsured</w:t>
      </w:r>
      <w:r w:rsidR="00051142">
        <w:t>.</w:t>
      </w:r>
      <w:r w:rsidR="004E10B7" w:rsidRPr="004E10B7">
        <w:t xml:space="preserve"> </w:t>
      </w:r>
      <w:r w:rsidR="00051142">
        <w:t>B</w:t>
      </w:r>
      <w:r w:rsidR="004E10B7" w:rsidRPr="004E10B7">
        <w:t>ut even</w:t>
      </w:r>
      <w:r w:rsidR="006A3113">
        <w:t xml:space="preserve"> these non-profit hospitals </w:t>
      </w:r>
      <w:r w:rsidR="004E10B7" w:rsidRPr="004E10B7">
        <w:t>have been shown to go to great lengths—including litigation and wage garnishment—to re-cover unpaid bills</w:t>
      </w:r>
      <w:r w:rsidR="00EB1E07">
        <w:t>.</w:t>
      </w:r>
      <w:r w:rsidR="00BE3A9A">
        <w:rPr>
          <w:rStyle w:val="FootnoteReference"/>
        </w:rPr>
        <w:footnoteReference w:id="8"/>
      </w:r>
    </w:p>
    <w:p w14:paraId="46FA9630" w14:textId="7586D081" w:rsidR="00312AA4" w:rsidRDefault="00CC0AC0" w:rsidP="00312AA4">
      <w:r>
        <w:t>As a result</w:t>
      </w:r>
      <w:r w:rsidR="00D82944">
        <w:t xml:space="preserve">, </w:t>
      </w:r>
      <w:r w:rsidR="006A3113">
        <w:t xml:space="preserve">health </w:t>
      </w:r>
      <w:r w:rsidR="00D82944">
        <w:t>insurance decrease</w:t>
      </w:r>
      <w:r w:rsidR="000E0AC9">
        <w:t>s</w:t>
      </w:r>
      <w:r w:rsidR="00D82944">
        <w:t xml:space="preserve"> the c</w:t>
      </w:r>
      <w:r w:rsidR="00D20D70">
        <w:t xml:space="preserve">ost of accessing </w:t>
      </w:r>
      <w:r w:rsidR="00D82944">
        <w:t>the ED</w:t>
      </w:r>
      <w:r>
        <w:t>, and t</w:t>
      </w:r>
      <w:r w:rsidR="00D20D70">
        <w:t>his could create a moral</w:t>
      </w:r>
      <w:r w:rsidR="006775A5">
        <w:t>-</w:t>
      </w:r>
      <w:r w:rsidR="00D20D70">
        <w:t xml:space="preserve">hazard </w:t>
      </w:r>
      <w:r w:rsidR="006775A5">
        <w:t xml:space="preserve">response </w:t>
      </w:r>
      <w:r w:rsidR="00D20D70">
        <w:t xml:space="preserve">that results in </w:t>
      </w:r>
      <w:r w:rsidR="006775A5">
        <w:t>more ED visits</w:t>
      </w:r>
      <w:r w:rsidR="00D20D70">
        <w:t>. Th</w:t>
      </w:r>
      <w:r w:rsidR="006775A5">
        <w:t>at</w:t>
      </w:r>
      <w:r w:rsidR="00D20D70">
        <w:t xml:space="preserve"> moral</w:t>
      </w:r>
      <w:r w:rsidR="006775A5">
        <w:t>-</w:t>
      </w:r>
      <w:r w:rsidR="00D20D70">
        <w:t xml:space="preserve">hazard </w:t>
      </w:r>
      <w:r w:rsidR="006775A5">
        <w:t xml:space="preserve">effect </w:t>
      </w:r>
      <w:r w:rsidR="00D20D70">
        <w:t>could be exacerbated by both perceived and real transaction costs</w:t>
      </w:r>
      <w:r w:rsidR="00BB37C0">
        <w:t>. These costs</w:t>
      </w:r>
      <w:r w:rsidR="006A3113">
        <w:t xml:space="preserve"> </w:t>
      </w:r>
      <w:r w:rsidR="00533A62">
        <w:t>derive from the need</w:t>
      </w:r>
      <w:r w:rsidR="00D20D70">
        <w:t xml:space="preserve"> to </w:t>
      </w:r>
      <w:r w:rsidR="00533A62">
        <w:t xml:space="preserve">separately </w:t>
      </w:r>
      <w:r w:rsidR="00D20D70">
        <w:t>secure office</w:t>
      </w:r>
      <w:r>
        <w:t>-</w:t>
      </w:r>
      <w:r w:rsidR="00D20D70">
        <w:t>based appointments</w:t>
      </w:r>
      <w:r w:rsidR="00A30BAB">
        <w:t>, lab tests</w:t>
      </w:r>
      <w:r w:rsidR="006775A5">
        <w:t>,</w:t>
      </w:r>
      <w:r w:rsidR="00A30BAB">
        <w:t xml:space="preserve"> and other complementary services</w:t>
      </w:r>
      <w:r w:rsidR="00533A62">
        <w:t xml:space="preserve"> outside of the emergency setting. </w:t>
      </w:r>
      <w:r w:rsidR="00C66128">
        <w:t>This requires identifying a set of providers that accept Medicaid as a form of payment and have availability for appointments</w:t>
      </w:r>
      <w:r w:rsidR="00461A90">
        <w:t>—a process</w:t>
      </w:r>
      <w:r w:rsidR="006A3113">
        <w:t xml:space="preserve"> that can be time consuming</w:t>
      </w:r>
      <w:r w:rsidR="00C66128">
        <w:t xml:space="preserve">. </w:t>
      </w:r>
      <w:r w:rsidR="00533A62">
        <w:t xml:space="preserve">By comparison, </w:t>
      </w:r>
      <w:r w:rsidR="00885D9A">
        <w:t>nearly all hospital-based</w:t>
      </w:r>
      <w:r w:rsidR="00EE301C">
        <w:t xml:space="preserve"> </w:t>
      </w:r>
      <w:r w:rsidR="00D20D70">
        <w:t>ED</w:t>
      </w:r>
      <w:r w:rsidR="00533A62">
        <w:t>s</w:t>
      </w:r>
      <w:r w:rsidR="00D20D70">
        <w:t xml:space="preserve"> </w:t>
      </w:r>
      <w:r w:rsidR="00C66128">
        <w:t xml:space="preserve">accept Medicaid as payment, </w:t>
      </w:r>
      <w:r w:rsidR="00533A62">
        <w:t>offer</w:t>
      </w:r>
      <w:r w:rsidR="00A30BAB">
        <w:t xml:space="preserve"> a </w:t>
      </w:r>
      <w:r w:rsidR="00A30BAB">
        <w:lastRenderedPageBreak/>
        <w:t xml:space="preserve">wide spectrum of services </w:t>
      </w:r>
      <w:r w:rsidR="0008691F">
        <w:t>under one roof</w:t>
      </w:r>
      <w:r w:rsidR="00C66128">
        <w:t>,</w:t>
      </w:r>
      <w:r w:rsidR="00A30BAB">
        <w:t xml:space="preserve"> and </w:t>
      </w:r>
      <w:r w:rsidR="00213EF4">
        <w:t>have minimal differential cost</w:t>
      </w:r>
      <w:r w:rsidR="009B64E4">
        <w:t>-</w:t>
      </w:r>
      <w:r w:rsidR="00213EF4">
        <w:t>sharing requirements</w:t>
      </w:r>
      <w:r w:rsidR="00D52900">
        <w:t xml:space="preserve"> for Medicaid patients</w:t>
      </w:r>
      <w:r w:rsidR="00D20D70">
        <w:t xml:space="preserve">. </w:t>
      </w:r>
      <w:r w:rsidR="00D82944">
        <w:t xml:space="preserve">In addition, </w:t>
      </w:r>
      <w:r w:rsidR="00B17076">
        <w:t xml:space="preserve">it is unclear </w:t>
      </w:r>
      <w:r w:rsidR="00D82944">
        <w:t>whether ED services are a complement or a substitute for primary care</w:t>
      </w:r>
      <w:r w:rsidR="00B17076">
        <w:t xml:space="preserve">, or whether that </w:t>
      </w:r>
      <w:r w:rsidR="00D82944">
        <w:t xml:space="preserve">relationship might vary </w:t>
      </w:r>
      <w:r w:rsidR="006A3113">
        <w:t xml:space="preserve">itself </w:t>
      </w:r>
      <w:r w:rsidR="00D82944">
        <w:t>by insurance status.</w:t>
      </w:r>
    </w:p>
    <w:p w14:paraId="2AC81D6F" w14:textId="56D8D44D" w:rsidR="007A4A2F" w:rsidRDefault="000E0AC9" w:rsidP="00312AA4">
      <w:r>
        <w:t>Numerous</w:t>
      </w:r>
      <w:r w:rsidR="00B34037">
        <w:t xml:space="preserve"> studies have found clear evidence that Medicaid </w:t>
      </w:r>
      <w:r w:rsidR="008514A2">
        <w:t xml:space="preserve">coverage </w:t>
      </w:r>
      <w:r w:rsidR="00B34037">
        <w:t xml:space="preserve">tends to increase healthcare consumption in general and </w:t>
      </w:r>
      <w:r w:rsidR="00A505DA">
        <w:t xml:space="preserve">ED </w:t>
      </w:r>
      <w:r w:rsidR="00B34037">
        <w:t xml:space="preserve">visits in particular. The Oregon Health Insurance Experiment </w:t>
      </w:r>
      <w:r w:rsidR="00CC0AC0">
        <w:t>found</w:t>
      </w:r>
      <w:r w:rsidR="00B34037">
        <w:t xml:space="preserve"> that low-income, uninsured people who gain health insurance coverage through Medicaid are 40 percent more likely to visit an emergency department</w:t>
      </w:r>
      <w:r w:rsidR="006F20D9">
        <w:t xml:space="preserve"> </w:t>
      </w:r>
      <w:r w:rsidR="006F20D9">
        <w:fldChar w:fldCharType="begin"/>
      </w:r>
      <w:r w:rsidR="006F20D9">
        <w:instrText xml:space="preserve"> ADDIN ZOTERO_ITEM CSL_CITATION {"citationID":"offthnMB","properties":{"formattedCitation":"(Taubman et al. 2014)","plainCitation":"(Taubman et al. 2014)","noteIndex":0},"citationItems":[{"id":145,"uris":["http://zotero.org/users/5840172/items/MDGTHXH6"],"uri":["http://zotero.org/users/5840172/items/MDGTHXH6"],"itemData":{"id":145,"type":"article-journal","title":"Medicaid Increases Emergency-Department Use: Evidence from Oregon's Health Insurance Experiment","container-title":"Science","page":"263-268","volume":"343","issue":"6168","source":"DOI.org (Crossref)","DOI":"10.1126/science.1246183","ISSN":"0036-8075, 1095-9203","title-short":"Medicaid Increases Emergency-Department Use","journalAbbreviation":"Science","language":"en","author":[{"family":"Taubman","given":"S. L."},{"family":"Allen","given":"H. L."},{"family":"Wright","given":"B. J."},{"family":"Baicker","given":"K."},{"family":"Finkelstein","given":"A. N."}],"issued":{"date-parts":[["2014",1,17]]}}}],"schema":"https://github.com/citation-style-language/schema/raw/master/csl-citation.json"} </w:instrText>
      </w:r>
      <w:r w:rsidR="006F20D9">
        <w:fldChar w:fldCharType="separate"/>
      </w:r>
      <w:r w:rsidR="006F20D9">
        <w:rPr>
          <w:noProof/>
        </w:rPr>
        <w:t>(Taubman et al. 2014)</w:t>
      </w:r>
      <w:r w:rsidR="006F20D9">
        <w:fldChar w:fldCharType="end"/>
      </w:r>
      <w:r w:rsidR="00B34037">
        <w:t xml:space="preserve">. That finding matches the conclusions of work by </w:t>
      </w:r>
      <w:r w:rsidR="007C6BD1">
        <w:t xml:space="preserve">Nikpay et al., </w:t>
      </w:r>
      <w:r w:rsidR="007C6BD1">
        <w:fldChar w:fldCharType="begin"/>
      </w:r>
      <w:r w:rsidR="007C3BAF">
        <w:instrText xml:space="preserve"> ADDIN ZOTERO_ITEM CSL_CITATION {"citationID":"ypkvIpwR","properties":{"formattedCitation":"(2017)","plainCitation":"(2017)","noteIndex":0},"citationItems":[{"id":"660N6uom/8Mxp4RxT","uris":["http://zotero.org/users/local/RJdKfjCq/items/CPDVVSQS"],"uri":["http://zotero.org/users/local/RJdKfjCq/items/CPDVVSQS"],"itemData":{"id":13,"type":"article-journal","title":"Effect of the Affordable Care Act Medicaid Expansion on Emergency Department Visits: Evidence From State-Level Emergency Department Databases","container-title":"Annals of Emergency Medicine","page":"215-225.e6","volume":"70","issue":"2","source":"PubMed","abstract":"STUDY OBJECTIVE: We assess whether the expansion of Medicaid under the Patient Protection and Affordable Care Act (ACA) results in changes in emergency department (ED) visits or ED payer mix. We also test whether the size of the change in ED visits depends on the change in the size of the Medicaid population.\nMETHODS: Using all-capture, longitudinal, state data from the Agency for Healthcare Research and Quality's Fast Stats program, we implemented a difference-in-difference analysis, which compared changes in ED visits per capita and the share of ED visits by payer (Medicaid, uninsured, and private insurance) in 14 states that did and 11 states that did not expand Medicaid in 2014. Analyses controlled for state-level demographic and economic characteristics.\nRESULTS: We found that total ED use per 1,000 population increased by 2.5 visits more in Medicaid expansion states than in nonexpansion states after 2014 (95% confidence interval [CI] 1.1 to 3.9). Among the visit types that could be measured, increases in ED visits were largest for injury-related visits and for states with the largest changes in Medicaid enrollment. Compared with nonexpansion states, in expansion states the share of ED visits covered by Medicaid increased 8.8 percentage points (95% CI 5.0 to 12.6), whereas the uninsured share decreased by 5.3 percentage points (95% CI -1.7 to -8.9).\nCONCLUSION: The ACA's Medicaid expansion has resulted in changes in payer mix. Contrary to other studies of the ACA's effect on ED visits, our study found that the expansion also increased use of the ED, consistent with polls of emergency physicians.","DOI":"10.1016/j.annemergmed.2017.03.023","ISSN":"1097-6760","note":"PMID: 28641909","title-short":"Effect of the Affordable Care Act Medicaid Expansion on Emergency Department Visits","journalAbbreviation":"Ann Emerg Med","language":"eng","author":[{"family":"Nikpay","given":"Sayeh"},{"family":"Freedman","given":"Seth"},{"family":"Levy","given":"Helen"},{"family":"Buchmueller","given":"Tom"}],"issued":{"date-parts":[["2017",8]]}},"suppress-author":true}],"schema":"https://github.com/citation-style-language/schema/raw/master/csl-citation.json"} </w:instrText>
      </w:r>
      <w:r w:rsidR="007C6BD1">
        <w:fldChar w:fldCharType="separate"/>
      </w:r>
      <w:r w:rsidR="007C6BD1" w:rsidRPr="007C6BD1">
        <w:t>(2017)</w:t>
      </w:r>
      <w:r w:rsidR="007C6BD1">
        <w:fldChar w:fldCharType="end"/>
      </w:r>
      <w:r w:rsidR="00B34037">
        <w:t xml:space="preserve">; Anderson et al., </w:t>
      </w:r>
      <w:r w:rsidR="008E2C09">
        <w:fldChar w:fldCharType="begin"/>
      </w:r>
      <w:r w:rsidR="007C3BAF">
        <w:instrText xml:space="preserve"> ADDIN ZOTERO_ITEM CSL_CITATION {"citationID":"nK0ac1b8","properties":{"formattedCitation":"(2012)","plainCitation":"(2012)","noteIndex":0},"citationItems":[{"id":"660N6uom/WevSf7N3","uris":["http://zotero.org/users/local/RJdKfjCq/items/NX6MFCNQ"],"uri":["http://zotero.org/users/local/RJdKfjCq/items/NX6MFCNQ"],"itemData":{"id":15,"type":"article-journal","title":"The Effect of Health Insurance Coverage on the Use of Medical Services","container-title":"American Economic Journal: Economic Policy","page":"1-27","volume":"4","issue":"1","source":"www.aeaweb.org","abstract":"Substantial uncertainty exists regarding the causal effect of health\ninsurance on the utilization of care. We exploit a sharp change in insurance coverage rates that results from young adults \"aging out\" of their parents' insurance plans to estimate the effect of insurance coverage on the utilization of emergency department (ED) and inpatient services. Aging out results in an abrupt 5 to 8 percentage point reduction in the probability of having health insurance. We find that\nuninsured status leads to a 40 percent reduction in ED visits and a 61 percent reduction in inpatient hospital admissions. (JEL G22, I11, I18)","DOI":"10.1257/pol.4.1.1","ISSN":"1945-7731","language":"en","author":[{"family":"Anderson","given":"Michael"},{"family":"Dobkin","given":"Carlos"},{"family":"Gross","given":"Tal"}],"issued":{"date-parts":[["2012",2]]}},"suppress-author":true}],"schema":"https://github.com/citation-style-language/schema/raw/master/csl-citation.json"} </w:instrText>
      </w:r>
      <w:r w:rsidR="008E2C09">
        <w:fldChar w:fldCharType="separate"/>
      </w:r>
      <w:r w:rsidR="008E2C09" w:rsidRPr="008E2C09">
        <w:t>(2012)</w:t>
      </w:r>
      <w:r w:rsidR="008E2C09">
        <w:fldChar w:fldCharType="end"/>
      </w:r>
      <w:r w:rsidR="00B34037">
        <w:t xml:space="preserve">; Anderson et al., </w:t>
      </w:r>
      <w:r w:rsidR="00A444F2">
        <w:fldChar w:fldCharType="begin"/>
      </w:r>
      <w:r w:rsidR="007C3BAF">
        <w:instrText xml:space="preserve"> ADDIN ZOTERO_ITEM CSL_CITATION {"citationID":"WioQNrUF","properties":{"formattedCitation":"(2013)","plainCitation":"(2013)","noteIndex":0},"citationItems":[{"id":"660N6uom/L8Lm6DbO","uris":["http://zotero.org/users/local/RJdKfjCq/items/RUTYHP24"],"uri":["http://zotero.org/users/local/RJdKfjCq/items/RUTYHP24"],"itemData":{"id":18,"type":"article-journal","title":"The Effect of Health Insurance on Emergency Department Visits: Evidence from an Age-Based Eligibility Threshold","container-title":"The Review of Economics and Statistics","page":"189-195","volume":"96","issue":"1","source":"MIT Press Journals","abstract":"Health insurance affects the rate at which individuals visit hospitals and emergency departments (EDs). We identify the causal effect of losing health insurance using a regression discontinuity design. We compare individuals just before and after their twenty third birthday, which insurers have used as a cutoff after which students are no longer eligible for their parents' health insurance: 1.5% of young adults lose their health insurance upon turning 23, and this transition leads to a 1.6% decrease in ED visits and a 0.8% decrease in hospital stays. We discuss why these estimates are larger than those observed among teenage populations.","DOI":"10.1162/REST_a_00378","ISSN":"0034-6535","title-short":"The Effect of Health Insurance on Emergency Department Visits","journalAbbreviation":"The Review of Economics and Statistics","author":[{"family":"Anderson","given":"Michael L."},{"family":"Dobkin","given":"Carlos"},{"family":"Gross","given":"Tal"}],"issued":{"date-parts":[["2013",4,2]]}},"suppress-author":true}],"schema":"https://github.com/citation-style-language/schema/raw/master/csl-citation.json"} </w:instrText>
      </w:r>
      <w:r w:rsidR="00A444F2">
        <w:fldChar w:fldCharType="separate"/>
      </w:r>
      <w:r w:rsidR="00A444F2" w:rsidRPr="00A444F2">
        <w:t>(2013)</w:t>
      </w:r>
      <w:r w:rsidR="00A444F2">
        <w:fldChar w:fldCharType="end"/>
      </w:r>
      <w:r w:rsidR="00B34037">
        <w:t xml:space="preserve">; Card et al., </w:t>
      </w:r>
      <w:r w:rsidR="00B14184">
        <w:fldChar w:fldCharType="begin"/>
      </w:r>
      <w:r w:rsidR="007C3BAF">
        <w:instrText xml:space="preserve"> ADDIN ZOTERO_ITEM CSL_CITATION {"citationID":"1OtEdQYS","properties":{"formattedCitation":"(2008)","plainCitation":"(2008)","noteIndex":0},"citationItems":[{"id":"660N6uom/vltaUafs","uris":["http://zotero.org/users/local/RJdKfjCq/items/Y8DA3XIF"],"uri":["http://zotero.org/users/local/RJdKfjCq/items/Y8DA3XIF"],"itemData":{"id":21,"type":"article-journal","title":"The Impact of Nearly Universal Insurance Coverage on Health Care Utilization: Evidence from Medicare","container-title":"American Economic Review","page":"2242-2258","volume":"98","issue":"5","source":"www.aeaweb.org","abstract":"The onset of Medicare eligibility at age 65 leads to sharp changes in the health insurance coverage of the US population. These changes lead to increases in the use of medical services, with a pattern of gains across socioeconomic groups that varies by type of service. While routine doctor visits increase more for groups that previously lacked insurance, hospital admissions for relatively expensive procedures like bypass surgery and joint replacement increase more for previously insured groups that are more likely to have supplementary coverage after 65, reflecting the relative generosity of their combined insurance package under Medicare. (JEL I11, I18)","DOI":"10.1257/aer.98.5.2242","ISSN":"0002-8282","title-short":"The Impact of Nearly Universal Insurance Coverage on Health Care Utilization","language":"en","author":[{"family":"Card","given":"David"},{"family":"Dobkin","given":"Carlos"},{"family":"Maestas","given":"Nicole"}],"issued":{"date-parts":[["2008",12]]}},"suppress-author":true}],"schema":"https://github.com/citation-style-language/schema/raw/master/csl-citation.json"} </w:instrText>
      </w:r>
      <w:r w:rsidR="00B14184">
        <w:fldChar w:fldCharType="separate"/>
      </w:r>
      <w:r w:rsidR="00487A60">
        <w:t>(2008)</w:t>
      </w:r>
      <w:r w:rsidR="00B14184">
        <w:fldChar w:fldCharType="end"/>
      </w:r>
      <w:r w:rsidR="00B34037">
        <w:t xml:space="preserve">; Dresden et al., </w:t>
      </w:r>
      <w:r w:rsidR="003E47E8">
        <w:fldChar w:fldCharType="begin"/>
      </w:r>
      <w:r w:rsidR="007C3BAF">
        <w:instrText xml:space="preserve"> ADDIN ZOTERO_ITEM CSL_CITATION {"citationID":"jmXrVCXk","properties":{"formattedCitation":"(2017)","plainCitation":"(2017)","noteIndex":0},"citationItems":[{"id":"660N6uom/kARBkskL","uris":["http://zotero.org/users/local/RJdKfjCq/items/HPWGM9EA"],"uri":["http://zotero.org/users/local/RJdKfjCq/items/HPWGM9EA"],"itemData":{"id":26,"type":"article-journal","title":"Increased Emergency Department Use in Illinois After Implementation of the Patient Protection and Affordable Care Act","container-title":"Annals of Emergency Medicine","page":"172-180","volume":"69","issue":"2","source":"PubMed","abstract":"STUDY OBJECTIVE: We examine emergency department (ED) use and hospitalizations through the ED after Patient Protection and Affordable Care Act (ACA) health insurance expansion in Illinois, a Medicaid expansion state.\nMETHODS: Using statewide hospital administrative data from 2011 through 2015 from 201 nonfederal Illinois hospitals for patients aged 18 to 64 years, mean monthly ED visits were compared before and after ACA implementation by disposition from the ED and primary payer. Visit data were combined with 2010 to 2014 census insurance estimates to compute payer-specific ED visit rates. Interrupted time-series analyses tested changes in ED visit rates and ED hospitalization rates by insurance type after ACA implementation.\nRESULTS: Average monthly ED visit volume increased by 14,080 visits (95% confidence interval [CI] 4,670 to 23,489), a 5.7% increase, after ACA implementation. Changes by payer were as follows: uninsured decreased by 24,158 (95% CI -27,037 to -21,279), Medicaid increased by 28,746 (95% CI 23,945 to 33,546), and private insurance increased by 9,966 (95% 6,241 to 13,690). The total monthly ED visit rate increased by 1.8 visits per 1,000 residents (95% CI 0.6 to 3.0). The monthly ED visit rate decreased by 8.7 visit per 1,000 uninsured residents (95% CI -11.1 to -6.3) and increased by 10.2 visit per 1,000 Medicaid beneficiaries (95% CI 4.4 to 16.1) and 1.3 visits per 1,000 privately insured residents (95% CI 0.6 to 1.9). After adjusting for baseline trends and season, these changes remained statistically significant. The total number of hospitalizations through the ED was unchanged.\nCONCLUSION: ED visits by adults aged 18 to 64 years in Illinois increased after ACA health insurance expansion. The increase in total ED visits was driven by an increase in visits resulting in discharge from the ED. A large post-ACA increase in Medicaid visits and a modest increase in privately insured visits outpaced a large reduction in ED visits by uninsured patients. These changes are larger than can be explained by population changes alone and are significantly different from trends in ED use before ACA implementation.","DOI":"10.1016/j.annemergmed.2016.06.026","ISSN":"1097-6760","note":"PMID: 27569108","journalAbbreviation":"Ann Emerg Med","language":"eng","author":[{"family":"Dresden","given":"Scott M."},{"family":"Powell","given":"Emilie S."},{"family":"Kang","given":"Raymond"},{"family":"McHugh","given":"Megan"},{"family":"Cooper","given":"Andrew J."},{"family":"Feinglass","given":"Joe"}],"issued":{"date-parts":[["2017",2]]}},"suppress-author":true}],"schema":"https://github.com/citation-style-language/schema/raw/master/csl-citation.json"} </w:instrText>
      </w:r>
      <w:r w:rsidR="003E47E8">
        <w:fldChar w:fldCharType="separate"/>
      </w:r>
      <w:r w:rsidR="003E47E8" w:rsidRPr="003E47E8">
        <w:t>(2017)</w:t>
      </w:r>
      <w:r w:rsidR="003E47E8">
        <w:fldChar w:fldCharType="end"/>
      </w:r>
      <w:r w:rsidR="00B34037">
        <w:t xml:space="preserve">; DeLeire et al., </w:t>
      </w:r>
      <w:r w:rsidR="00315DBC">
        <w:fldChar w:fldCharType="begin"/>
      </w:r>
      <w:r w:rsidR="007C3BAF">
        <w:instrText xml:space="preserve"> ADDIN ZOTERO_ITEM CSL_CITATION {"citationID":"0nXYsGdr","properties":{"formattedCitation":"(2017)","plainCitation":"(2017)","noteIndex":0},"citationItems":[{"id":"660N6uom/wcOTrHBv","uris":["http://zotero.org/users/local/RJdKfjCq/items/V2D2BS76"],"uri":["http://zotero.org/users/local/RJdKfjCq/items/V2D2BS76"],"itemData":{"id":99,"type":"article-journal","title":"Wisconsin Experience Indicates That Expanding Public Insurance To Low-Income Childless Adults Has Health Care Impacts","container-title":"Health Affairs","source":"www.healthaffairs.org","archive_location":"world","abstract":"Research Article Medicaid Expansion &amp; Vulnerable Populations Health Affairs Vol.32 No.6 Wisconsin Experience Indicates That Expanding Public Insurance To Low-Income Childless Adults Has Health Care Impacts","URL":"https://www.healthaffairs.org/doi/full/10.1377/hlthaff.2012.1026","DOI":"10.1377/hlthaff.2012.1026","language":"en","author":[{"family":"DeLeire","given":"Thomas"},{"family":"Dague","given":"Laura"},{"family":"Leininger","given":"Lindsey"},{"family":"Voskuil","given":"Kristen"},{"family":"Friedsam","given":"Donna"}],"issued":{"date-parts":[["2017",8,2]]},"accessed":{"date-parts":[["2019",7,10]]}},"suppress-author":true}],"schema":"https://github.com/citation-style-language/schema/raw/master/csl-citation.json"} </w:instrText>
      </w:r>
      <w:r w:rsidR="00315DBC">
        <w:fldChar w:fldCharType="separate"/>
      </w:r>
      <w:r w:rsidR="00315DBC" w:rsidRPr="00315DBC">
        <w:t>(2017)</w:t>
      </w:r>
      <w:r w:rsidR="00315DBC">
        <w:fldChar w:fldCharType="end"/>
      </w:r>
      <w:r w:rsidR="00B34037">
        <w:t xml:space="preserve">; </w:t>
      </w:r>
      <w:r w:rsidR="00297716">
        <w:t xml:space="preserve">Garthwaite et al. </w:t>
      </w:r>
      <w:r w:rsidR="00297716">
        <w:fldChar w:fldCharType="begin"/>
      </w:r>
      <w:r w:rsidR="00297716">
        <w:instrText xml:space="preserve"> ADDIN ZOTERO_ITEM CSL_CITATION {"citationID":"T8peJRWp","properties":{"formattedCitation":"(2017)","plainCitation":"(2017)","noteIndex":0},"citationItems":[{"id":75,"uris":["http://zotero.org/users/5840172/items/DV4VV7S4"],"uri":["http://zotero.org/users/5840172/items/DV4VV7S4"],"itemData":{"id":75,"type":"article-journal","title":"Insurance Expansion and Hospital Emergency Department Access: Evidence From the Affordable Care Act","container-title":"Annals of Internal Medicine","page":"172-179","volume":"166","issue":"3","source":"PubMed","abstract":"Background: Little is known about whether insurance expansion affects the location and type of emergency department (ED) use. Understanding these changes can inform state-level decisions about the Medicaid expansion under the Patient Protection and Affordable Care Act (ACA).\nObjective: To investigate the effect of the 2014 ACA Medicaid expansion on the location, insurance status, and type of ED visits.\nDesign: Quasi-experimental observational study from 2012 to 2014.\nSetting: 126 investor-owned, hospital-based EDs.\nParticipants: Uninsured and Medicaid-insured adults aged 18 to 64 years.\nIntervention: ACA expansion of Medicaid in January 2014.\nMeasurements: Number of ED visits overall, type of visit (for example, nondiscretionary or nonemergency), and average travel time to the ED. Interrupted time-series analyses comparing changes from the end of 2013 to end of 2014 for patients from Medicaid expansion versus nonexpansion states were done.\nResults: There were 1.06 million ED visits among patients from 17 Medicaid expansion states, and 7.87 million ED visits among patients from 19 nonexpansion states. The EDs treating patients from Medicaid expansion states saw an overall 47.1% decrease in uninsured visits (95% CI, -65.0% to -29.3%) and a 125.7% (CI, 89.2% to 162.6%) increase in Medicaid visits after 12 months of ACA expansion. Average travel time for nondiscretionary conditions requiring immediate medical care decreased by 0.9 minutes (-6.2% [CI, -8.9% to -3.5%]) among all Medicaid patients from expansion states. We found little evidence of similar changes among patients from nonexpansion states.\nLimitation: Results reflect shifts in ED care at investor-owned facilities, which limits generalizability to other hospital types.\nConclusion: Meaningful changes in insurance status and location and type of ED visits in the first year of ACA Medicaid expansion were found, suggesting that expansion provides patients with a greater choice of hospital facilities.\nPrimary Funding Source: Robert Wood Johnson Foundation.","DOI":"10.7326/M16-0086","ISSN":"1539-3704","note":"PMID: 27992930","title-short":"Insurance Expansion and Hospital Emergency Department Access","journalAbbreviation":"Ann. Intern. Med.","language":"eng","author":[{"family":"Garthwaite","given":"Craig"},{"family":"Gross","given":"Tal"},{"family":"Notowidigdo","given":"Matthew"},{"family":"Graves","given":"John A."}],"issued":{"date-parts":[["2017",2,7]]}},"suppress-author":true}],"schema":"https://github.com/citation-style-language/schema/raw/master/csl-citation.json"} </w:instrText>
      </w:r>
      <w:r w:rsidR="00297716">
        <w:fldChar w:fldCharType="separate"/>
      </w:r>
      <w:r w:rsidR="00297716">
        <w:rPr>
          <w:noProof/>
        </w:rPr>
        <w:t>(2017)</w:t>
      </w:r>
      <w:r w:rsidR="00297716">
        <w:fldChar w:fldCharType="end"/>
      </w:r>
      <w:r w:rsidR="00297716">
        <w:t xml:space="preserve">; </w:t>
      </w:r>
      <w:r w:rsidR="00B34037">
        <w:t xml:space="preserve">Smulowitz et al., </w:t>
      </w:r>
      <w:r w:rsidR="00A35654">
        <w:fldChar w:fldCharType="begin"/>
      </w:r>
      <w:r w:rsidR="007C3BAF">
        <w:instrText xml:space="preserve"> ADDIN ZOTERO_ITEM CSL_CITATION {"citationID":"uONaPJZW","properties":{"formattedCitation":"(2014)","plainCitation":"(2014)","noteIndex":0},"citationItems":[{"id":"660N6uom/mD4NQkNo","uris":["http://zotero.org/users/local/RJdKfjCq/items/4IUBM8S8"],"uri":["http://zotero.org/users/local/RJdKfjCq/items/4IUBM8S8"],"itemData":{"id":30,"type":"article-journal","title":"Increased use of the emergency department after health care reform in Massachusetts","container-title":"Annals of Emergency Medicine","page":"107-115, 115.e1-3","volume":"64","issue":"2","source":"PubMed","abstract":"STUDY OBJECTIVE: With implementation of the Patient Protection and Affordable Care Act, 30 million individuals are predicted to gain access to health insurance. The experience in Massachusetts, which implemented a similar reform beginning in 2006, should provide important lessons about the effect of health care reform on emergency department (ED) utilization. Our objective is to understand the extent to which Massachusetts health care reform was associated with changes in ED utilization.\nMETHODS: We compared changes in ED utilization at the population level for individuals from areas of the state that were affected minimally by health care reform with those from areas that were affected the most, as well as for those younger than 65 years and aged 65 years or older. We used a difference-in-differences identification strategy to compare rates of ED visits in the prereform period, during the reform, and in the postreform period. Because we did not have population-level data on insurance status, we estimated area-level insurance rates by using the percentage of actual visits made during each period by individuals with insurance.\nRESULTS: We studied 13.3 million ED visits during 2004 to 2009. Increasing insurance coverage in Massachusetts was associated with increasing use of the ED; these results were consistent across all specifications, including the younger than 65 years versus aged 65 years or older comparison. Depending on the model used, the implementation of health care reform was estimated to result in an increase in ED visits per year of between 0.2% and 1.2% within reform and 0.2% and 2.2% postreform compared with the prereform period.\nCONCLUSION: The implementation of health care reform in Massachusetts was associated with a small but consistent increase in the use of the ED across the state. Whether this was due to the elimination of financial barriers to seeking care in the ED, a persistent shortage in access to primary care for those with insurance, or some other cause is not entirely clear and will need to be addressed in future research.","DOI":"10.1016/j.annemergmed.2014.02.011","ISSN":"1097-6760","note":"PMID: 24656759","journalAbbreviation":"Ann Emerg Med","language":"eng","author":[{"family":"Smulowitz","given":"Peter B."},{"family":"O'Malley","given":"James"},{"family":"Yang","given":"Xiaowen"},{"family":"Landon","given":"Bruce E."}],"issued":{"date-parts":[["2014",8]]}},"suppress-author":true}],"schema":"https://github.com/citation-style-language/schema/raw/master/csl-citation.json"} </w:instrText>
      </w:r>
      <w:r w:rsidR="00A35654">
        <w:fldChar w:fldCharType="separate"/>
      </w:r>
      <w:r w:rsidR="00A35654" w:rsidRPr="00A35654">
        <w:t>(2014)</w:t>
      </w:r>
      <w:r w:rsidR="00A35654">
        <w:fldChar w:fldCharType="end"/>
      </w:r>
      <w:r w:rsidR="00B34037">
        <w:t xml:space="preserve">; </w:t>
      </w:r>
      <w:r w:rsidR="00613162">
        <w:t xml:space="preserve">and </w:t>
      </w:r>
      <w:r w:rsidR="00B34037">
        <w:t xml:space="preserve">Heavrin et al., </w:t>
      </w:r>
      <w:r w:rsidR="00A35654">
        <w:fldChar w:fldCharType="begin"/>
      </w:r>
      <w:r w:rsidR="007C3BAF">
        <w:instrText xml:space="preserve"> ADDIN ZOTERO_ITEM CSL_CITATION {"citationID":"Gqhp7ZK3","properties":{"formattedCitation":"(2011)","plainCitation":"(2011)","noteIndex":0},"citationItems":[{"id":"660N6uom/SAGMNC83","uris":["http://zotero.org/users/local/RJdKfjCq/items/NKI9SN4I"],"uri":["http://zotero.org/users/local/RJdKfjCq/items/NKI9SN4I"],"itemData":{"id":32,"type":"article-journal","title":"An evaluation of statewide emergency department utilization following Tennessee Medicaid disenrollment","container-title":"Academic Emergency Medicine: Official Journal of the Society for Academic Emergency Medicine","page":"1121-1128","volume":"18","issue":"11","source":"PubMed","abstract":"OBJECTIVES: During a series of reforms to the Tennessee Medicaid expansion program (TennCare) in 2005, approximately 171,000 adults were disenrolled from Medicaid. The objective of this study was to examine the statewide effect of such a disenrollment on Tennessee emergency department (ED) utilization.\nMETHODS: Administrative data on all ED visits in Tennessee from 2004 through 2006 were obtained from the State Emergency Department Database and State Inpatient Database under the Healthcare Utilization Project. Population statistics and uninsured estimates were obtained from the U.S. Census Bureau, and TennCare enrollment data were obtained from the State of Tennessee Department of TennCare. The proportion and rate of ED visits, assessed separately by payer type, were compared across a predisenrollment period from January 1, 2004, through July 31, 2005, and across a postdisenrollment period from August 1, 2005, through December 31, 2006. The proportion and rate of ED visits resulting in hospital admission, again assessed separately by payer type, were compared across the same disenrollment periods in a similar way. We fitted a series of linear models for the total number of ED visits and each proportion and rate, with various degrees of adjustment for seasonality and time trend.\nRESULTS: The mean number of ED visits was 45,662 per week during the predisenrollment period and 44,463 per week during the postdisenrollment period (mean difference = -1,199; 95% confidence interval [CI] -1,722 to -676). By payer category, there was a decrease of 3,119 visits per week by TennCare beneficiaries and an increase of 2,203 per week by the uninsured. After disenrollment, the absolute proportion of ED visits by TennCare beneficiaries significantly decreased by 6.2% (95% CI = -6.6% to -5.8%), and the absolute proportion of uninsured ED visits increased by 5.3% (95% CI = 4.9% to 5.7%). The rate of ED visits by TennCare beneficiaries decreased by -0.091 ED visits/person/year (95% CI = -0.136 to -0.046) in the disenrollment period when controlling for time and seasonality. The rate of ED visits among the uninsured increased by 0.038 ED visits/person/year (95% CI = 0.011 to 0.065) in the postdisenrollment period when controlling for cubic time trend. The proportion of all TennCare ED visits that resulted in hospital admission did not change significantly between the two periods after adjusting for time trend and seasonality. The proportion of uninsured ED visits resulting in hospital admission, however, significantly increased after disenrollment by 2.0% (95% CI = 1.8% to 2.2%) and by 0.6% (95% CI = 0.0% to 1.2%) after adjusting for time and seasonality.\nCONCLUSIONS: The TennCare disenrollment of 2005 was associated with a modest decrease in the number of total ED visits in Tennessee. However, the payer mix among the Tennessee ED population shifted abruptly. The increased rate of ED visits by Tennessee's uninsured and the increased proportion of uninsured ED visits leading to hospital admission suggest an increased burden of illness in this highly vulnerable population.","DOI":"10.1111/j.1553-2712.2011.01204.x","ISSN":"1553-2712","note":"PMID: 22044504","journalAbbreviation":"Acad Emerg Med","language":"eng","author":[{"family":"Heavrin","given":"Benjamin S."},{"family":"Fu","given":"Rongwei"},{"family":"Han","given":"Jin H."},{"family":"Storrow","given":"Alan B."},{"family":"Lowe","given":"Robert A."}],"issued":{"date-parts":[["2011",11]]}},"suppress-author":true}],"schema":"https://github.com/citation-style-language/schema/raw/master/csl-citation.json"} </w:instrText>
      </w:r>
      <w:r w:rsidR="00A35654">
        <w:fldChar w:fldCharType="separate"/>
      </w:r>
      <w:r w:rsidR="00A35654" w:rsidRPr="00A35654">
        <w:t>(2011)</w:t>
      </w:r>
      <w:r w:rsidR="00A35654">
        <w:fldChar w:fldCharType="end"/>
      </w:r>
      <w:r w:rsidR="00B34037">
        <w:t xml:space="preserve">. </w:t>
      </w:r>
    </w:p>
    <w:p w14:paraId="490D3CA6" w14:textId="0F21CDB0" w:rsidR="00852223" w:rsidRDefault="00D11D0B" w:rsidP="00312AA4">
      <w:r>
        <w:t>These</w:t>
      </w:r>
      <w:r w:rsidR="00B76937">
        <w:t xml:space="preserve"> studies have shown that </w:t>
      </w:r>
      <w:r w:rsidR="00FD1B81">
        <w:t xml:space="preserve">insurance </w:t>
      </w:r>
      <w:r w:rsidR="00E96659">
        <w:t>coverage increases</w:t>
      </w:r>
      <w:r w:rsidR="00B34037">
        <w:t xml:space="preserve"> the </w:t>
      </w:r>
      <w:r w:rsidR="00852223">
        <w:t>likelihood</w:t>
      </w:r>
      <w:r w:rsidR="00B34037">
        <w:t xml:space="preserve"> of an </w:t>
      </w:r>
      <w:r w:rsidR="00941E42">
        <w:t>ED</w:t>
      </w:r>
      <w:r w:rsidR="00B34037">
        <w:t xml:space="preserve"> visit.</w:t>
      </w:r>
      <w:r w:rsidR="00D82944">
        <w:t xml:space="preserve"> </w:t>
      </w:r>
      <w:r w:rsidR="000E0AC9">
        <w:t>B</w:t>
      </w:r>
      <w:r w:rsidR="00D82944" w:rsidRPr="00D82944">
        <w:t xml:space="preserve">ut the literature </w:t>
      </w:r>
      <w:r w:rsidR="000E0AC9">
        <w:t xml:space="preserve">is not </w:t>
      </w:r>
      <w:r w:rsidR="00A505DA">
        <w:t xml:space="preserve">entirely </w:t>
      </w:r>
      <w:r w:rsidR="00D571E0">
        <w:t>uniform</w:t>
      </w:r>
      <w:r w:rsidR="00A505DA">
        <w:t xml:space="preserve"> on this point</w:t>
      </w:r>
      <w:r w:rsidR="000E0AC9">
        <w:t xml:space="preserve">. Antwi et al. </w:t>
      </w:r>
      <w:r w:rsidR="00A35654">
        <w:fldChar w:fldCharType="begin"/>
      </w:r>
      <w:r w:rsidR="007C3BAF">
        <w:instrText xml:space="preserve"> ADDIN ZOTERO_ITEM CSL_CITATION {"citationID":"uZ8N6aRD","properties":{"formattedCitation":"(2015)","plainCitation":"(2015)","noteIndex":0},"citationItems":[{"id":"660N6uom/2CsJ0Yab","uris":["http://zotero.org/users/local/RJdKfjCq/items/FUDWR2UP"],"uri":["http://zotero.org/users/local/RJdKfjCq/items/FUDWR2UP"],"itemData":{"id":34,"type":"article-journal","title":"Changes in Emergency Department Use Among Young Adults After the Patient Protection and Affordable Care Act's Dependent Coverage Provision","container-title":"Annals of Emergency Medicine","page":"664-672.e2","volume":"65","issue":"6","source":"PubMed","abstract":"STUDY OBJECTIVE: Since September 2010, the Patient Protection and Affordable Care Act has allowed young adults to remain as dependents on their parents' private health plans until age 26 years. This insurance expansion could improve the efficiency of medical care delivery by reducing unnecessary emergency department (ED) use. We evaluated the effect of this provision on ED use among young adults.\nMETHODS: We used a nationally representative ED visit database of more than 17 million visits from 2007 to 2011. Our analysis compared young adults aged 19 to 25 years (the age group targeted by the law) with slightly older adults aged 27 to 29 years (control group), before and after the implementation of the law.\nRESULTS: The quarterly ED-visit rate decreased by 1.6 per 1,000 population (95% confidence interval 1.2 to 2.1) among targeted young adults after the implementation of the provision, relative to a comparison group. The decrease was concentrated among women, weekday visits, nonurgent conditions, and conditions that can be treated in other settings. We found no effect among weekend visits or visits due to injuries or urgent conditions. The provision also changed the health insurance composition of ED visits; the fraction of privately insured young adults increased, whereas the fraction of those insured through Medicaid and those uninsured decreased.\nCONCLUSION: The Patient Protection and Affordable Care Act dependent coverage expansion was associated with a statistically significant yet modest decrease in ED use, concentrated in the types of ED visits that were likely to be responsive to changes to insurance status. In response to the law, young adults appeared to have altered their visit pattern to reflect a more efficient use of medical care.","DOI":"10.1016/j.annemergmed.2015.01.010","ISSN":"1097-6760","note":"PMID: 25769461","journalAbbreviation":"Ann Emerg Med","language":"eng","author":[{"family":"Akosa Antwi","given":"Yaa"},{"family":"Moriya","given":"Asako S."},{"family":"Simon","given":"Kosali"},{"family":"Sommers","given":"Benjamin D."}],"issued":{"date-parts":[["2015",6]]}},"suppress-author":true}],"schema":"https://github.com/citation-style-language/schema/raw/master/csl-citation.json"} </w:instrText>
      </w:r>
      <w:r w:rsidR="00A35654">
        <w:fldChar w:fldCharType="separate"/>
      </w:r>
      <w:r w:rsidR="00A35654" w:rsidRPr="00A35654">
        <w:t>(2015)</w:t>
      </w:r>
      <w:r w:rsidR="00A35654">
        <w:fldChar w:fldCharType="end"/>
      </w:r>
      <w:r w:rsidR="000E0AC9">
        <w:t xml:space="preserve">, Hernandez-Boussard et al. </w:t>
      </w:r>
      <w:r w:rsidR="00ED3545">
        <w:fldChar w:fldCharType="begin"/>
      </w:r>
      <w:r w:rsidR="007C3BAF">
        <w:instrText xml:space="preserve"> ADDIN ZOTERO_ITEM CSL_CITATION {"citationID":"gM49spXi","properties":{"formattedCitation":"(2014)","plainCitation":"(2014)","noteIndex":0},"citationItems":[{"id":"660N6uom/Z3vRfps5","uris":["http://zotero.org/users/local/RJdKfjCq/items/VBNUBZUH"],"uri":["http://zotero.org/users/local/RJdKfjCq/items/VBNUBZUH"],"itemData":{"id":36,"type":"article-journal","title":"The Affordable Care Act reduces emergency department use by young adults: evidence from three States","container-title":"Health Affairs (Project Hope)","page":"1648-1654","volume":"33","issue":"9","source":"PubMed","abstract":"The Affordable Care Act (ACA) extended eligibility for health insurance for young adults ages 19-25. This extension may have affected how young adults use emergency department (ED) care and other health services. To test the impact of the ACA on how young adults used ED services, we used 2009-11 state administrative records from California, Florida, and New York to compare changes in ED use in young adults ages 19-25 before and after the ACA provision was implemented with changes in the same period for people ages 26-31 (the control group). Following implementation of the ACA provision, the younger group had a decrease of 2.7 ED visits per 1,000 people compared to the older group--a relative change of -2.1 percent. The largest relative decreases were found in women (-3.0 percent) and blacks (-3.4 percent). This relative decrease in ED use implies a total reduction of more than 60,000 visits from young adults ages 19-25 across the three states in 2011. When we compared the probability of ever using the ED before and after implementation of the ACA provision, we found a minimal decrease (-0.4 percent) among the younger group compared to the older group. This suggests that the change in the number of visits was driven by fewer visits among ED users, not by changes in the number of people who ever visited the ED.","DOI":"10.1377/hlthaff.2014.0103","ISSN":"1544-5208","note":"PMID: 25201671\nPMCID: PMC4453768","title-short":"The Affordable Care Act reduces emergency department use by young adults","journalAbbreviation":"Health Aff (Millwood)","language":"eng","author":[{"family":"Hernandez-Boussard","given":"Tina"},{"family":"Burns","given":"Carson S."},{"family":"Wang","given":"N. Ewen"},{"family":"Baker","given":"Laurence C."},{"family":"Goldstein","given":"Benjamin A."}],"issued":{"date-parts":[["2014",9]]}},"suppress-author":true}],"schema":"https://github.com/citation-style-language/schema/raw/master/csl-citation.json"} </w:instrText>
      </w:r>
      <w:r w:rsidR="00ED3545">
        <w:fldChar w:fldCharType="separate"/>
      </w:r>
      <w:r w:rsidR="00ED3545" w:rsidRPr="00ED3545">
        <w:t>(2014)</w:t>
      </w:r>
      <w:r w:rsidR="00ED3545">
        <w:fldChar w:fldCharType="end"/>
      </w:r>
      <w:r w:rsidR="000E0AC9">
        <w:t xml:space="preserve">, and Sommers et al. </w:t>
      </w:r>
      <w:r w:rsidR="00ED3545">
        <w:fldChar w:fldCharType="begin"/>
      </w:r>
      <w:r w:rsidR="007C3BAF">
        <w:instrText xml:space="preserve"> ADDIN ZOTERO_ITEM CSL_CITATION {"citationID":"kAa6b2sk","properties":{"formattedCitation":"(2016)","plainCitation":"(2016)","noteIndex":0},"citationItems":[{"id":"660N6uom/SVgrf5KW","uris":["http://zotero.org/users/local/RJdKfjCq/items/IVBXPDP9"],"uri":["http://zotero.org/users/local/RJdKfjCq/items/IVBXPDP9"],"itemData":{"id":42,"type":"article-journal","title":"Changes in Utilization and Health Among Low-Income Adults After Medicaid Expansion or Expanded Private Insurance","container-title":"JAMA Internal Medicine","page":"1501-1509","volume":"176","issue":"10","source":"jamanetwork.com","abstract":"&lt;h3&gt;Importance&lt;/h3&gt;&lt;p&gt;Under the Affordable Care Act (ACA), more than 30 states have expanded Medicaid, with some states choosing to expand private insurance instead (the “private option”). In addition, while coverage gains from the ACA’s Medicaid expansion are well documented, impacts on utilization and health are unclear.&lt;/p&gt;&lt;h3&gt;Objective&lt;/h3&gt;&lt;p&gt;To assess changes in access to care, utilization, and self-reported health among low-income adults in 3 states taking alternative approaches to the ACA.&lt;/p&gt;&lt;h3&gt;Design, Setting, and Participants&lt;/h3&gt;&lt;p&gt;Differences-in-differences analysis of survey data from November 2013 through December 2015 of US citizens ages 19 to 64 years with incomes below 138% of the federal poverty level in Kentucky, Arkansas, and Texas (n = 8676). Data analysis was conducted between January and May 2016.&lt;/p&gt;&lt;h3&gt;Exposures&lt;/h3&gt;&lt;p&gt;Medicaid expansion in Kentucky and use of Medicaid funds to purchase private insurance for low-income adults in Arkansas (private option), compared with no expansion in Texas.&lt;/p&gt;&lt;h3&gt;Main Outcomes and Measures&lt;/h3&gt;&lt;p&gt;Self-reported access to primary care, specialty care, and medications; affordability of care; outpatient, inpatient, and emergency utilization; receiving glucose and cholesterol testing, annual check-up, and care for chronic conditions; quality of care, depression score, and overall health.&lt;/p&gt;&lt;h3&gt;Results&lt;/h3&gt;&lt;p&gt;Among the 3 states included in the study, Arkansas (n=2890), Kentucky (n=2898, and Texas (n=2888), there were no differences in sex, income, or marital status. Respondents from Texas were younger, more urban, and disproportionately Latino compared with those in Arkansas and Kentucky. Significant changes in coverage and access were more apparent in 2015 than in 2014. By 2015, expansion was associated with a 22.7 percentage-point reduction in the uninsured rate compared with nonexpansion (&lt;i&gt;P&lt;/i&gt; &amp;lt; .001). Expansion was associated with significantly increased access to primary care (12.1 percentage points;&lt;i&gt;P&lt;/i&gt; &amp;lt; .001), fewer skipped medications due to cost (−11.6 percentage points;&lt;i&gt;P&lt;/i&gt; &amp;lt; .001), reduced out-of-pocket spending (−29.5%;&lt;i&gt;P&lt;/i&gt; = .02), reduced likelihood of emergency department visits (−6.0 percentage points,&lt;i&gt;P&lt;/i&gt;= .04), and increased outpatient visits (0.69 visits per year;&lt;i&gt;P&lt;/i&gt; = .04). Screening for diabetes (6.3 percentage points;&lt;i&gt;P&lt;/i&gt; = .05), glucose testing among patients with diabetes (10.7 percentage points;&lt;i&gt;P&lt;/i&gt; = .03), and regular care for chronic conditions (12.0 percentage points;&lt;i&gt;P&lt;/i&gt; = .008) all increased significantly after expansion. Quality of care ratings improved significantly (−7.1 percentage points with “fair/poor quality of care”;&lt;i&gt;P&lt;/i&gt; = .03), as did the share of adults reporting excellent health (4.8 percentage points;&lt;i&gt;P&lt;/i&gt; = .04). Comparisons of Arkansas vs Kentucky showed increased private coverage in the former (21.7 percentage points;&lt;i&gt;P&lt;/i&gt; &amp;lt; .001), increased Medicaid in the latter (21.3 percentage points;&lt;i&gt;P&lt;/i&gt; &amp;lt; .001), and higher diabetic glucose testing rates in Kentucky (11.6 percentage points;&lt;i&gt;P&lt;/i&gt; = .04), but no other statistically significant differences.&lt;/p&gt;&lt;h3&gt;Conclusions and Relevance&lt;/h3&gt;&lt;p&gt;In the second year of expansion, Kentucky’s Medicaid program and Arkansas’s private option were associated with significant increases in outpatient utilization, preventive care, and improved health care quality; reductions in emergency department use; and improved self-reported health. Aside from the type of coverage obtained, outcomes were similar for nearly all other outcomes between the 2 states using alternative approaches to expansion.&lt;/p&gt;","DOI":"10.1001/jamainternmed.2016.4419","ISSN":"2168-6106","journalAbbreviation":"JAMA Intern Med","language":"en","author":[{"family":"Sommers","given":"Benjamin D."},{"family":"Blendon","given":"Robert J."},{"family":"Orav","given":"E. John"},{"family":"Epstein","given":"Arnold M."}],"issued":{"date-parts":[["2016",10,1]]}},"suppress-author":true}],"schema":"https://github.com/citation-style-language/schema/raw/master/csl-citation.json"} </w:instrText>
      </w:r>
      <w:r w:rsidR="00ED3545">
        <w:fldChar w:fldCharType="separate"/>
      </w:r>
      <w:r w:rsidR="00ED3545" w:rsidRPr="00ED3545">
        <w:t>(2016)</w:t>
      </w:r>
      <w:r w:rsidR="00ED3545">
        <w:fldChar w:fldCharType="end"/>
      </w:r>
      <w:r w:rsidR="00D82944" w:rsidRPr="00D82944">
        <w:t xml:space="preserve"> all conclude that expansions of Medicaid </w:t>
      </w:r>
      <w:r w:rsidR="00613162">
        <w:t>actually</w:t>
      </w:r>
      <w:r w:rsidR="00D82944" w:rsidRPr="00D82944">
        <w:t xml:space="preserve"> </w:t>
      </w:r>
      <w:r w:rsidR="00D82944" w:rsidRPr="00D82944">
        <w:rPr>
          <w:i/>
        </w:rPr>
        <w:t>decrease</w:t>
      </w:r>
      <w:r w:rsidR="00D82944" w:rsidRPr="00D82944">
        <w:t xml:space="preserve"> the risk of an </w:t>
      </w:r>
      <w:r w:rsidR="00032F01">
        <w:t xml:space="preserve">ED </w:t>
      </w:r>
      <w:r w:rsidR="00D82944" w:rsidRPr="00D82944">
        <w:t>visit. In particular, Miller</w:t>
      </w:r>
      <w:r w:rsidR="00ED3545">
        <w:t xml:space="preserve"> </w:t>
      </w:r>
      <w:r w:rsidR="00A444F2">
        <w:fldChar w:fldCharType="begin"/>
      </w:r>
      <w:r w:rsidR="003062E6">
        <w:instrText xml:space="preserve"> ADDIN ZOTERO_ITEM CSL_CITATION {"citationID":"Tn3fv9dO","properties":{"formattedCitation":"(2012)","plainCitation":"(2012)","noteIndex":0},"citationItems":[{"id":8,"uris":["http://zotero.org/users/5840172/items/266LDUXC"],"uri":["http://zotero.org/users/5840172/items/266LDUXC"],"itemData":{"id":8,"type":"article-journal","title":"The effect of insurance on emergency room visits: An analysis of the 2006 Massachusetts health reform","container-title":"Journal of Public Economics","collection-title":"Fiscal Federalism","page":"893-908","volume":"96","issue":"11","source":"ScienceDirect","abstract":"This paper analyzes the impact of a major health reform in Massachusetts on emergency room (ER) visits. I exploit the variation in pre-reform uninsurance rates across counties to identify the causal effect of the reform on ER visits. My estimates imply that the reform reduced ER usage by between 5 and 8%, nearly all of which is accounted for by a reduction in non-urgent visits that could be treated in alternative settings. The reduction in emergency room visits is most pronounced during regular office hours when physician's offices are likely to be open. In contrast, I find no effect for non-preventable emergencies such as heart attacks. These estimates are consistent with a large causal effect of insurance on ER visits and imply that expanding insurance coverage could have a substantial impact on the efficiency of health services.","DOI":"10.1016/j.jpubeco.2012.07.004","ISSN":"0047-2727","title-short":"The effect of insurance on emergency room visits","journalAbbreviation":"Journal of Public Economics","author":[{"family":"Miller","given":"Sarah"}],"issued":{"date-parts":[["2012",12,1]]}},"suppress-author":true}],"schema":"https://github.com/citation-style-language/schema/raw/master/csl-citation.json"} </w:instrText>
      </w:r>
      <w:r w:rsidR="00A444F2">
        <w:fldChar w:fldCharType="separate"/>
      </w:r>
      <w:r w:rsidR="00A444F2" w:rsidRPr="00A444F2">
        <w:t>(2012)</w:t>
      </w:r>
      <w:r w:rsidR="00A444F2">
        <w:fldChar w:fldCharType="end"/>
      </w:r>
      <w:r w:rsidR="00ED3545">
        <w:t xml:space="preserve"> </w:t>
      </w:r>
      <w:r w:rsidR="00D82944" w:rsidRPr="00D82944">
        <w:t>find</w:t>
      </w:r>
      <w:r w:rsidR="008A0F15">
        <w:t>s</w:t>
      </w:r>
      <w:r w:rsidR="00D82944" w:rsidRPr="00D82944">
        <w:t xml:space="preserve"> that the Massachusetts health care reform</w:t>
      </w:r>
      <w:r w:rsidR="00EA77F0">
        <w:t>—</w:t>
      </w:r>
      <w:r w:rsidR="00D82944" w:rsidRPr="00D82944">
        <w:t>which</w:t>
      </w:r>
      <w:r w:rsidR="00EA77F0">
        <w:t xml:space="preserve"> </w:t>
      </w:r>
      <w:r w:rsidR="00D82944" w:rsidRPr="00D82944">
        <w:t>nearly eliminated the uninsu</w:t>
      </w:r>
      <w:r w:rsidR="00FE59E6">
        <w:t>red population in that state</w:t>
      </w:r>
      <w:r w:rsidR="00EA77F0">
        <w:t>—</w:t>
      </w:r>
      <w:r w:rsidR="00FE59E6">
        <w:t>de</w:t>
      </w:r>
      <w:r w:rsidR="00D82944" w:rsidRPr="00D82944">
        <w:t>creased</w:t>
      </w:r>
      <w:r w:rsidR="00EA77F0">
        <w:t xml:space="preserve"> </w:t>
      </w:r>
      <w:r w:rsidR="008514A2">
        <w:t xml:space="preserve">ED </w:t>
      </w:r>
      <w:r w:rsidR="00D82944" w:rsidRPr="00D82944">
        <w:t>visits</w:t>
      </w:r>
      <w:r w:rsidR="008E5525">
        <w:t xml:space="preserve"> overal</w:t>
      </w:r>
      <w:r w:rsidR="00F01C77">
        <w:t>l.</w:t>
      </w:r>
    </w:p>
    <w:p w14:paraId="77B9828D" w14:textId="7FE4A7C3" w:rsidR="00312AA4" w:rsidRDefault="00852223" w:rsidP="00312AA4">
      <w:r>
        <w:t xml:space="preserve">Some of the disagreement </w:t>
      </w:r>
      <w:r w:rsidR="00955117">
        <w:t>across these studies</w:t>
      </w:r>
      <w:r>
        <w:t xml:space="preserve"> </w:t>
      </w:r>
      <w:r w:rsidR="00955117">
        <w:t xml:space="preserve">may be driven by </w:t>
      </w:r>
      <w:r>
        <w:t>general</w:t>
      </w:r>
      <w:r w:rsidR="00955117">
        <w:t>-</w:t>
      </w:r>
      <w:r>
        <w:t>equilibrium effects in the provision of medical services. For example, in a more heavily insured population</w:t>
      </w:r>
      <w:r w:rsidR="00955117">
        <w:t>,</w:t>
      </w:r>
      <w:r>
        <w:t xml:space="preserve"> primary</w:t>
      </w:r>
      <w:r w:rsidR="00955117">
        <w:t>-</w:t>
      </w:r>
      <w:r>
        <w:t>care physicians or other outpatient facilities may change their business practices to accommodate the new payer mix in ways that change the use of ED facilities</w:t>
      </w:r>
      <w:r w:rsidR="00F01C77">
        <w:t xml:space="preserve"> </w:t>
      </w:r>
      <w:r w:rsidR="00F01C77">
        <w:fldChar w:fldCharType="begin"/>
      </w:r>
      <w:r w:rsidR="00F01C77">
        <w:instrText xml:space="preserve"> ADDIN ZOTERO_ITEM CSL_CITATION {"citationID":"YgDPzURz","properties":{"formattedCitation":"(Richards, Nikpay, and Graves 2016)","plainCitation":"(Richards, Nikpay, and Graves 2016)","noteIndex":0},"citationItems":[{"id":168,"uris":["http://zotero.org/users/5840172/items/VNKYRGI8"],"uri":["http://zotero.org/users/5840172/items/VNKYRGI8"],"itemData":{"id":168,"type":"article-journal","title":"The Growing Integration of Physician Practices: With a Medicaid Side Effect","container-title":"Medical Care","page":"714-718","volume":"54","issue":"7","source":"DOI.org (Crossref)","DOI":"10.1097/MLR.0000000000000546","ISSN":"0025-7079","title-short":"The Growing Integration of Physician Practices","journalAbbreviation":"Medical Care","language":"en","author":[{"family":"Richards","given":"Michael R."},{"family":"Nikpay","given":"Sayeh S."},{"family":"Graves","given":"John A."}],"issued":{"date-parts":[["2016",7]]}}}],"schema":"https://github.com/citation-style-language/schema/raw/master/csl-citation.json"} </w:instrText>
      </w:r>
      <w:r w:rsidR="00F01C77">
        <w:fldChar w:fldCharType="separate"/>
      </w:r>
      <w:r w:rsidR="00F01C77">
        <w:rPr>
          <w:noProof/>
        </w:rPr>
        <w:t>(Richards, Nikpay, and Graves 2016)</w:t>
      </w:r>
      <w:r w:rsidR="00F01C77">
        <w:fldChar w:fldCharType="end"/>
      </w:r>
      <w:r>
        <w:t xml:space="preserve">. </w:t>
      </w:r>
      <w:r w:rsidR="006A3113">
        <w:t>This could explain why two of the studies of the market</w:t>
      </w:r>
      <w:r w:rsidR="00D11D0B">
        <w:t>-</w:t>
      </w:r>
      <w:r w:rsidR="006A3113">
        <w:t>wide change in Massachusetts produced estimates that were different from the general thrust of the literature.</w:t>
      </w:r>
    </w:p>
    <w:p w14:paraId="7487CD94" w14:textId="0204EBFD" w:rsidR="00312AA4" w:rsidRDefault="00FE59E6" w:rsidP="00312AA4">
      <w:r>
        <w:t xml:space="preserve">By changing </w:t>
      </w:r>
      <w:r w:rsidR="00455DD4">
        <w:t xml:space="preserve">both the quantity and setting of </w:t>
      </w:r>
      <w:r w:rsidR="008514A2">
        <w:t>healthcare consumed</w:t>
      </w:r>
      <w:r w:rsidR="00927703">
        <w:t>,</w:t>
      </w:r>
      <w:r>
        <w:t xml:space="preserve"> expansions of</w:t>
      </w:r>
      <w:r w:rsidR="00927703">
        <w:t xml:space="preserve"> Medicaid</w:t>
      </w:r>
      <w:r>
        <w:t xml:space="preserve"> </w:t>
      </w:r>
      <w:r w:rsidR="00B34037">
        <w:t>can have meaningful economy</w:t>
      </w:r>
      <w:r w:rsidR="00DD1E99">
        <w:t>-</w:t>
      </w:r>
      <w:r w:rsidR="00B34037">
        <w:t>w</w:t>
      </w:r>
      <w:r w:rsidR="00DA47E8">
        <w:t xml:space="preserve">ide </w:t>
      </w:r>
      <w:r w:rsidR="00C04C5E">
        <w:t>impacts.</w:t>
      </w:r>
      <w:r w:rsidR="00DA47E8">
        <w:t xml:space="preserve"> To the extent that expansion leads to lower healthcare spending</w:t>
      </w:r>
      <w:r w:rsidR="00A505DA">
        <w:t>,</w:t>
      </w:r>
      <w:r w:rsidR="00DA47E8">
        <w:t xml:space="preserve"> this can free up economic resources for more</w:t>
      </w:r>
      <w:r w:rsidR="00785121">
        <w:t>-</w:t>
      </w:r>
      <w:r w:rsidR="00DA47E8">
        <w:t>efficient uses</w:t>
      </w:r>
      <w:r>
        <w:t xml:space="preserve"> in other parts of the economy</w:t>
      </w:r>
      <w:r w:rsidR="00DF65C5">
        <w:t>.</w:t>
      </w:r>
      <w:r w:rsidR="00DA47E8">
        <w:t xml:space="preserve"> In addi</w:t>
      </w:r>
      <w:r>
        <w:t>tion, to the extent that more</w:t>
      </w:r>
      <w:r w:rsidR="00E33109">
        <w:t>-</w:t>
      </w:r>
      <w:r>
        <w:t>efficient</w:t>
      </w:r>
      <w:r w:rsidR="00DA47E8">
        <w:t xml:space="preserve"> provision of </w:t>
      </w:r>
      <w:r w:rsidR="008514A2">
        <w:t xml:space="preserve">healthcare </w:t>
      </w:r>
      <w:r w:rsidR="00DA47E8">
        <w:t xml:space="preserve">can increase </w:t>
      </w:r>
      <w:r w:rsidR="00AC6224">
        <w:t xml:space="preserve">the </w:t>
      </w:r>
      <w:r w:rsidR="00DA47E8">
        <w:t>underlying health</w:t>
      </w:r>
      <w:r w:rsidR="00AC6224">
        <w:t xml:space="preserve"> of the population</w:t>
      </w:r>
      <w:r w:rsidR="00CF5876">
        <w:t>,</w:t>
      </w:r>
      <w:r w:rsidR="00DA47E8">
        <w:t xml:space="preserve"> it could </w:t>
      </w:r>
      <w:r w:rsidR="00CF5876">
        <w:t xml:space="preserve">also </w:t>
      </w:r>
      <w:r w:rsidR="00DA47E8">
        <w:t>increase labor</w:t>
      </w:r>
      <w:r w:rsidR="00CF5876">
        <w:t>-</w:t>
      </w:r>
      <w:r w:rsidR="00DA47E8">
        <w:t>fo</w:t>
      </w:r>
      <w:r w:rsidR="00AC6224">
        <w:t>rce productivity for those affected.</w:t>
      </w:r>
      <w:r>
        <w:t xml:space="preserve"> </w:t>
      </w:r>
      <w:r w:rsidR="00AC6224">
        <w:t xml:space="preserve">Both of these channels suggest meaningful macroeconomic impacts from changes to </w:t>
      </w:r>
      <w:r w:rsidR="008514A2">
        <w:t>Medicaid</w:t>
      </w:r>
      <w:r w:rsidR="00AC6224">
        <w:t>.</w:t>
      </w:r>
    </w:p>
    <w:p w14:paraId="7148777A" w14:textId="6B840D06" w:rsidR="00312AA4" w:rsidRDefault="00CE41C2" w:rsidP="00312AA4">
      <w:r>
        <w:lastRenderedPageBreak/>
        <w:t xml:space="preserve">Determining the broader economic impact of </w:t>
      </w:r>
      <w:r w:rsidR="008514A2">
        <w:t xml:space="preserve">Medicaid </w:t>
      </w:r>
      <w:r>
        <w:t>is even</w:t>
      </w:r>
      <w:r w:rsidR="00DA47E8">
        <w:t xml:space="preserve"> more important given the current uneven </w:t>
      </w:r>
      <w:r w:rsidR="00FE59E6">
        <w:t xml:space="preserve">geographic </w:t>
      </w:r>
      <w:r w:rsidR="00DA47E8">
        <w:t>access to the ACA Me</w:t>
      </w:r>
      <w:r w:rsidR="00FC3AAE">
        <w:t>dicaid expansion.</w:t>
      </w:r>
      <w:r w:rsidR="00AC6224">
        <w:t xml:space="preserve"> </w:t>
      </w:r>
      <w:r w:rsidR="00EF7FE0">
        <w:t>A</w:t>
      </w:r>
      <w:r w:rsidR="007A64A8">
        <w:t>s of mid-2019</w:t>
      </w:r>
      <w:r w:rsidR="008514A2">
        <w:t>,</w:t>
      </w:r>
      <w:r w:rsidR="00375ACC">
        <w:t xml:space="preserve"> 13 states have still not expanded their program</w:t>
      </w:r>
      <w:r w:rsidR="00DF65C5">
        <w:t>s</w:t>
      </w:r>
      <w:r w:rsidR="004255B7">
        <w:t xml:space="preserve">. </w:t>
      </w:r>
      <w:r w:rsidR="00386C11">
        <w:t>In the next section, we describe the specifics of the ACA</w:t>
      </w:r>
      <w:r w:rsidR="00774322">
        <w:t xml:space="preserve"> Medicaid </w:t>
      </w:r>
      <w:r w:rsidR="00386C11">
        <w:t>expansion</w:t>
      </w:r>
      <w:r w:rsidR="00EF7FE0">
        <w:t xml:space="preserve">, </w:t>
      </w:r>
      <w:r w:rsidR="00386C11">
        <w:t xml:space="preserve">which underlies our various identification strategies. </w:t>
      </w:r>
    </w:p>
    <w:p w14:paraId="19EB6838" w14:textId="3E5720D1" w:rsidR="00843AED" w:rsidRPr="00B67FED" w:rsidRDefault="00843AED" w:rsidP="00843AED">
      <w:pPr>
        <w:pStyle w:val="Heading1"/>
      </w:pPr>
      <w:r>
        <w:t xml:space="preserve">Background on the </w:t>
      </w:r>
      <w:r w:rsidR="00386C11">
        <w:t xml:space="preserve">ACA </w:t>
      </w:r>
      <w:r>
        <w:t>Medicaid Expansion</w:t>
      </w:r>
    </w:p>
    <w:p w14:paraId="1AD93455" w14:textId="4B62B212" w:rsidR="00FC201D" w:rsidRDefault="00783A2F" w:rsidP="00FC201D">
      <w:r>
        <w:t xml:space="preserve">Of primary importance to the questions in this paper, the ACA increased access to health insurance through both a large expansion of </w:t>
      </w:r>
      <w:r w:rsidR="008514A2">
        <w:t xml:space="preserve">Medicaid </w:t>
      </w:r>
      <w:r w:rsidR="00C569AC">
        <w:t xml:space="preserve">for low-income populations </w:t>
      </w:r>
      <w:r>
        <w:t>as well as the creation of a series of state-based insurance marketplaces where individuals could purchase non-group insurance</w:t>
      </w:r>
      <w:r w:rsidR="004255B7">
        <w:t xml:space="preserve">. </w:t>
      </w:r>
      <w:r w:rsidR="0027044D">
        <w:t>Those</w:t>
      </w:r>
      <w:r w:rsidR="00D52900">
        <w:t xml:space="preserve"> purchasing insurance in these individual marketplaces could not be denied coverage for pre-existing medical conditions and their premiums could only vary </w:t>
      </w:r>
      <w:del w:id="62" w:author="Tal Gross" w:date="2019-09-17T09:19:00Z">
        <w:r w:rsidR="00D52900" w:rsidDel="00587E1D">
          <w:delText xml:space="preserve">based </w:delText>
        </w:r>
      </w:del>
      <w:r w:rsidR="00A05C00">
        <w:t>by</w:t>
      </w:r>
      <w:r w:rsidR="00D52900">
        <w:t xml:space="preserve"> smoking statu</w:t>
      </w:r>
      <w:r w:rsidR="00A05C00">
        <w:t>s,</w:t>
      </w:r>
      <w:r w:rsidR="00D52900">
        <w:t xml:space="preserve"> </w:t>
      </w:r>
      <w:r w:rsidR="00A05C00">
        <w:t xml:space="preserve">across geographic rating areas determined by the state, and by </w:t>
      </w:r>
      <w:r w:rsidR="00D52900">
        <w:t>age (with the</w:t>
      </w:r>
      <w:r w:rsidR="00FC201D">
        <w:t xml:space="preserve"> ratio </w:t>
      </w:r>
      <w:r w:rsidR="006C501E">
        <w:t>of</w:t>
      </w:r>
      <w:r w:rsidR="00FC201D">
        <w:t xml:space="preserve"> premiums </w:t>
      </w:r>
      <w:r w:rsidR="006C501E">
        <w:t xml:space="preserve">across age groups </w:t>
      </w:r>
      <w:r w:rsidR="00FC201D">
        <w:t>not to exceed 3</w:t>
      </w:r>
      <w:r w:rsidR="006C501E">
        <w:t>-to-</w:t>
      </w:r>
      <w:r w:rsidR="00FC201D">
        <w:t>1).</w:t>
      </w:r>
      <w:r>
        <w:t xml:space="preserve"> </w:t>
      </w:r>
      <w:r w:rsidR="00FC201D">
        <w:t>In order to combat adverse selection, individuals were mandated to purchase insurance or pay a penalty on their income taxes.</w:t>
      </w:r>
      <w:r w:rsidR="00FC201D">
        <w:rPr>
          <w:rStyle w:val="FootnoteReference"/>
        </w:rPr>
        <w:footnoteReference w:id="9"/>
      </w:r>
      <w:r w:rsidR="00FC201D">
        <w:t xml:space="preserve"> </w:t>
      </w:r>
    </w:p>
    <w:p w14:paraId="74182029" w14:textId="6D704069" w:rsidR="00783A2F" w:rsidRDefault="00E570FD" w:rsidP="00843AED">
      <w:r>
        <w:t xml:space="preserve">Legal residents </w:t>
      </w:r>
      <w:r w:rsidR="00783A2F">
        <w:t xml:space="preserve">who earn less than 138 percent of the </w:t>
      </w:r>
      <w:r w:rsidR="00CF142E">
        <w:t>FPL</w:t>
      </w:r>
      <w:r w:rsidR="00783A2F">
        <w:t xml:space="preserve"> </w:t>
      </w:r>
      <w:r>
        <w:t xml:space="preserve">are </w:t>
      </w:r>
      <w:r w:rsidR="00783A2F">
        <w:t>eligible for</w:t>
      </w:r>
      <w:r w:rsidR="00BD4E77">
        <w:t xml:space="preserve"> Medicaid. Those who earn between </w:t>
      </w:r>
      <w:r w:rsidR="00B069DE">
        <w:t>1</w:t>
      </w:r>
      <w:r w:rsidR="00982311">
        <w:t xml:space="preserve">00 </w:t>
      </w:r>
      <w:r w:rsidR="00B069DE">
        <w:t xml:space="preserve">and 400 percent of </w:t>
      </w:r>
      <w:r w:rsidR="00445221">
        <w:t xml:space="preserve">the </w:t>
      </w:r>
      <w:r w:rsidR="00B069DE">
        <w:t xml:space="preserve">FPL </w:t>
      </w:r>
      <w:r w:rsidR="00982311">
        <w:t xml:space="preserve">and who </w:t>
      </w:r>
      <w:r>
        <w:t xml:space="preserve">aren’t </w:t>
      </w:r>
      <w:r w:rsidR="00982311">
        <w:t>otherwise Medicaid</w:t>
      </w:r>
      <w:r w:rsidR="00445221">
        <w:t>-</w:t>
      </w:r>
      <w:r w:rsidR="00982311">
        <w:t xml:space="preserve">eligible </w:t>
      </w:r>
      <w:r w:rsidR="00B069DE">
        <w:t>qualif</w:t>
      </w:r>
      <w:r>
        <w:t>y</w:t>
      </w:r>
      <w:r w:rsidR="00B069DE">
        <w:t xml:space="preserve"> for federal subsidies that limit </w:t>
      </w:r>
      <w:r w:rsidR="00851D32">
        <w:t xml:space="preserve">marketplace plan </w:t>
      </w:r>
      <w:r w:rsidR="00B069DE">
        <w:t xml:space="preserve">premiums to a fixed percentage of the enrollee’s income. </w:t>
      </w:r>
      <w:r w:rsidR="00837CA5">
        <w:t xml:space="preserve">Those earning between 138 and 250 percent of </w:t>
      </w:r>
      <w:r w:rsidR="008514A2">
        <w:t xml:space="preserve">the FPL </w:t>
      </w:r>
      <w:r w:rsidR="00837CA5">
        <w:t xml:space="preserve">receive additional subsidies that limit </w:t>
      </w:r>
      <w:r w:rsidR="00982311">
        <w:t xml:space="preserve">their exposure to </w:t>
      </w:r>
      <w:r w:rsidR="00837CA5">
        <w:t xml:space="preserve">cost </w:t>
      </w:r>
      <w:r w:rsidR="00BC29B7">
        <w:t>sharing</w:t>
      </w:r>
      <w:r w:rsidR="00FB3D0F">
        <w:t xml:space="preserve"> (e.g., deductibles, co-payments and coinsurance)</w:t>
      </w:r>
      <w:r w:rsidR="00BC29B7">
        <w:t xml:space="preserve">. </w:t>
      </w:r>
      <w:r w:rsidR="008514A2">
        <w:t xml:space="preserve">Those </w:t>
      </w:r>
      <w:r w:rsidR="00B069DE">
        <w:t xml:space="preserve">who earn more than 400 percent of </w:t>
      </w:r>
      <w:r w:rsidR="008514A2">
        <w:t xml:space="preserve">the </w:t>
      </w:r>
      <w:r w:rsidR="00B069DE">
        <w:t>FPL</w:t>
      </w:r>
      <w:r w:rsidR="004A2F90">
        <w:t xml:space="preserve">, and those under 100 percent of the FPL, </w:t>
      </w:r>
      <w:r w:rsidR="00B069DE">
        <w:t>c</w:t>
      </w:r>
      <w:r w:rsidR="00E96EDC">
        <w:t>an</w:t>
      </w:r>
      <w:r w:rsidR="00B069DE">
        <w:t xml:space="preserve"> still purchase insurance on the marketplace but they </w:t>
      </w:r>
      <w:r w:rsidR="0062654F">
        <w:t>are</w:t>
      </w:r>
      <w:r w:rsidR="00B9178D">
        <w:t xml:space="preserve"> required to pay the entire premium. </w:t>
      </w:r>
    </w:p>
    <w:p w14:paraId="17068CD3" w14:textId="766ECE8E" w:rsidR="00D80DE0" w:rsidRDefault="00D11D0B" w:rsidP="00843AED">
      <w:r>
        <w:t>T</w:t>
      </w:r>
      <w:r w:rsidR="00B9178D">
        <w:t>h</w:t>
      </w:r>
      <w:r w:rsidR="00E37CC1">
        <w:t>e</w:t>
      </w:r>
      <w:r w:rsidR="00B9178D">
        <w:t xml:space="preserve"> ACA was </w:t>
      </w:r>
      <w:r w:rsidR="0093390D">
        <w:t xml:space="preserve">exceptionally controversial </w:t>
      </w:r>
      <w:r w:rsidR="008514A2">
        <w:t xml:space="preserve">and </w:t>
      </w:r>
      <w:r w:rsidR="00106237">
        <w:t>attracted large amounts of litigation</w:t>
      </w:r>
      <w:r w:rsidR="004255B7">
        <w:t xml:space="preserve">. </w:t>
      </w:r>
      <w:r w:rsidR="00843AED">
        <w:t>In the summer of 2012, the US Supreme Court upheld the constitutionality of the ACA’s individual mandate</w:t>
      </w:r>
      <w:r w:rsidR="00106237">
        <w:t xml:space="preserve">. However, </w:t>
      </w:r>
      <w:r w:rsidR="00FC201D">
        <w:t>the Court also</w:t>
      </w:r>
      <w:r w:rsidR="00106237">
        <w:t xml:space="preserve"> allowed </w:t>
      </w:r>
      <w:r w:rsidR="00843AED">
        <w:t xml:space="preserve">states to opt out of the act’s expansion of Medicaid to 138 percent of the FPL. </w:t>
      </w:r>
    </w:p>
    <w:p w14:paraId="0C4FFF69" w14:textId="10215BD7" w:rsidR="00843AED" w:rsidRDefault="00837CA5" w:rsidP="00843AED">
      <w:r>
        <w:lastRenderedPageBreak/>
        <w:t xml:space="preserve">For </w:t>
      </w:r>
      <w:r w:rsidR="008514A2">
        <w:t xml:space="preserve">those </w:t>
      </w:r>
      <w:r>
        <w:t>living in states that did not expand Medica</w:t>
      </w:r>
      <w:r w:rsidR="0045052D">
        <w:t>id</w:t>
      </w:r>
      <w:r>
        <w:t xml:space="preserve">, access to formal health insurance effectively </w:t>
      </w:r>
      <w:r w:rsidR="00290601">
        <w:t xml:space="preserve">depends </w:t>
      </w:r>
      <w:r>
        <w:t xml:space="preserve">on family income. </w:t>
      </w:r>
      <w:r w:rsidR="006B543D">
        <w:t xml:space="preserve">Those </w:t>
      </w:r>
      <w:r>
        <w:t xml:space="preserve">who earn between 100 and 138 percent of the federal poverty level </w:t>
      </w:r>
      <w:r w:rsidR="00BE1FAC">
        <w:t xml:space="preserve">can </w:t>
      </w:r>
      <w:r>
        <w:t xml:space="preserve">purchase heavily subsidized </w:t>
      </w:r>
      <w:r w:rsidR="00BC29B7">
        <w:t>insurance on the marketplace</w:t>
      </w:r>
      <w:r w:rsidR="004255B7">
        <w:t xml:space="preserve">. </w:t>
      </w:r>
      <w:r w:rsidR="00BC29B7">
        <w:t xml:space="preserve">These individuals also receive generous </w:t>
      </w:r>
      <w:r w:rsidR="00524C7E">
        <w:t xml:space="preserve">cost-sharing </w:t>
      </w:r>
      <w:r w:rsidR="00BC29B7">
        <w:t>subsidies that made their coverage more similar to Medicaid</w:t>
      </w:r>
      <w:r w:rsidR="00825C7B">
        <w:t xml:space="preserve">—though Medicaid could be a preferred coverage vehicle given its </w:t>
      </w:r>
      <w:r w:rsidR="00524C7E">
        <w:t>even</w:t>
      </w:r>
      <w:ins w:id="63" w:author="Tal Gross" w:date="2019-09-17T09:22:00Z">
        <w:r w:rsidR="00303E55">
          <w:t>-</w:t>
        </w:r>
      </w:ins>
      <w:del w:id="64" w:author="Tal Gross" w:date="2019-09-17T09:22:00Z">
        <w:r w:rsidR="00524C7E" w:rsidDel="00303E55">
          <w:delText xml:space="preserve"> </w:delText>
        </w:r>
      </w:del>
      <w:r w:rsidR="00825C7B">
        <w:t>lower cost-sharing requir</w:t>
      </w:r>
      <w:r w:rsidR="003A4335">
        <w:t>e</w:t>
      </w:r>
      <w:r w:rsidR="00825C7B">
        <w:t>ments, zero-dollar premiums (in some states)</w:t>
      </w:r>
      <w:r w:rsidR="00D11D0B">
        <w:t>,</w:t>
      </w:r>
      <w:r w:rsidR="00825C7B">
        <w:t xml:space="preserve"> and a broader range of benefits than traditionally covered by private plans (e.g., transportation services)</w:t>
      </w:r>
      <w:r w:rsidR="004255B7">
        <w:t xml:space="preserve">. </w:t>
      </w:r>
    </w:p>
    <w:p w14:paraId="00997BD2" w14:textId="64887DFB" w:rsidR="00386C11" w:rsidRDefault="00386C11" w:rsidP="00386C11">
      <w:r>
        <w:t>Residents in non-expansion states that earn less than 100 percent of the federal poverty line (FPL) fall into a “coverage gap.” These residents earn too much money to quality for their state’s relatively parsimonious and categorically based Medicaid program and too little to qualify for subsidies on the ACA marketplaces. According to the Kaiser Family Foundation, this has resulted in approximately 2.5 million residents that lack access to health insurance based sol</w:t>
      </w:r>
      <w:r w:rsidR="00B76937">
        <w:t>ely on their state of residence</w:t>
      </w:r>
      <w:r>
        <w:fldChar w:fldCharType="begin"/>
      </w:r>
      <w:r>
        <w:instrText xml:space="preserve"> ADDIN ZOTERO_ITEM CSL_CITATION {"citationID":"a1zfXYgN","properties":{"formattedCitation":"(Garfield, Orgera, and Damico 2019)","plainCitation":"(Garfield, Orgera, and Damico 2019)","noteIndex":0},"citationItems":[{"id":147,"uris":["http://zotero.org/users/5840172/items/GWYUV5XF"],"uri":["http://zotero.org/users/5840172/items/GWYUV5XF"],"itemData":{"id":147,"type":"post-weblog","title":"The Coverage Gap: Uninsured Poor Adults in States that Do Not Expand Medicaid","container-title":"The Henry J. Kaiser Family Foundation","abstract":"In states that do not implement the Medicaid expansion under the Affordable Care Act (ACA), many adults will fall into a “coverage gap” of earning too much to qualify for Medicaid but not enough to…","URL":"https://www.kff.org/medicaid/issue-brief/the-coverage-gap-uninsured-poor-adults-in-states-that-do-not-expand-medicaid/","title-short":"The Coverage Gap","language":"en-us","author":[{"family":"Garfield","given":"Rachel"},{"family":"Orgera","given":"Kendal"},{"family":"Damico","given":"Anthony"}],"issued":{"date-parts":[["2019",3,21]]},"accessed":{"date-parts":[["2019",7,17]]}}}],"schema":"https://github.com/citation-style-language/schema/raw/master/csl-citation.json"} </w:instrText>
      </w:r>
      <w:r>
        <w:fldChar w:fldCharType="end"/>
      </w:r>
      <w:r>
        <w:t>. Nearly half of these residents live in either Florida or Texas and over 90 percent live in the southern US. Given the state-based nature of decisions about the ACA, the potential economic benefits of the increased social insurance and the economic opportunities that it might provide can impact the economic growth of different geographies. In addition, the uneven implementation of Medicaid expansion under the ACA raises concerns over equity</w:t>
      </w:r>
      <w:r w:rsidR="00D11D0B">
        <w:t xml:space="preserve">. To a greater degree than in the past, Americans’ </w:t>
      </w:r>
      <w:r>
        <w:t xml:space="preserve">access to healthcare </w:t>
      </w:r>
      <w:r w:rsidR="00D11D0B">
        <w:t xml:space="preserve">often depends </w:t>
      </w:r>
      <w:r>
        <w:t xml:space="preserve">on the state in which they </w:t>
      </w:r>
      <w:r w:rsidR="006D5B5A">
        <w:t>reside</w:t>
      </w:r>
      <w:r>
        <w:t>.</w:t>
      </w:r>
    </w:p>
    <w:p w14:paraId="46621586" w14:textId="42E1397D" w:rsidR="0017154D" w:rsidRDefault="000D7C4A" w:rsidP="006B7BC9">
      <w:r>
        <w:t xml:space="preserve">The number of people in the coverage gap meant that the </w:t>
      </w:r>
      <w:r w:rsidR="0017154D">
        <w:t>share of the uninsured population fell faster in expansion states compared to non-expansion states</w:t>
      </w:r>
      <w:r w:rsidR="004255B7">
        <w:t xml:space="preserve">. </w:t>
      </w:r>
      <w:r w:rsidR="0017154D">
        <w:t xml:space="preserve">For example, in </w:t>
      </w:r>
      <w:r w:rsidR="001B0D6B">
        <w:t xml:space="preserve">the first quarter </w:t>
      </w:r>
      <w:r w:rsidR="00BD6EC8">
        <w:t xml:space="preserve">of </w:t>
      </w:r>
      <w:r w:rsidR="0017154D">
        <w:t>201</w:t>
      </w:r>
      <w:r w:rsidR="001B0D6B">
        <w:t>8</w:t>
      </w:r>
      <w:r w:rsidR="00BD6EC8">
        <w:t>,</w:t>
      </w:r>
      <w:r w:rsidR="0017154D">
        <w:t xml:space="preserve"> the share uninsured in non-expansion states was </w:t>
      </w:r>
      <w:r w:rsidR="001B0D6B">
        <w:t>16.1</w:t>
      </w:r>
      <w:r w:rsidR="0017154D">
        <w:t xml:space="preserve"> percent compared to </w:t>
      </w:r>
      <w:r w:rsidR="001B0D6B">
        <w:t>7.5</w:t>
      </w:r>
      <w:r w:rsidR="0017154D">
        <w:t xml:space="preserve"> percent in expansion states</w:t>
      </w:r>
      <w:r w:rsidR="008F19FF">
        <w:t xml:space="preserve"> </w:t>
      </w:r>
      <w:r w:rsidR="008F19FF">
        <w:fldChar w:fldCharType="begin"/>
      </w:r>
      <w:r w:rsidR="008F19FF">
        <w:instrText xml:space="preserve"> ADDIN ZOTERO_ITEM CSL_CITATION {"citationID":"GTlSwRR9","properties":{"formattedCitation":"(Haley et al. 2018)","plainCitation":"(Haley et al. 2018)","noteIndex":0},"citationItems":[{"id":149,"uris":["http://zotero.org/users/5840172/items/RFET9A2K"],"uri":["http://zotero.org/users/5840172/items/RFET9A2K"],"itemData":{"id":149,"type":"webpage","title":"Adults’ Uninsurance Rates Increased By 2018, Especially In States That Did Not Expand Medicaid—Leaving Gaps In Coverage, Access, And Affordability | Health Affairs","URL":"https://www.healthaffairs.org/do/10.1377/hblog20180924.928969/full/","language":"en","author":[{"family":"Haley","given":"Jennifer"},{"family":"Zuckerman","given":"Stephen"},{"family":"Karpman","given":"Michael"},{"family":"Long","given":"Sharon"},{"family":"Bart","given":"Lea"},{"family":"Aarons","given":"Joshua"}],"issued":{"date-parts":[["2018",9,6]]},"accessed":{"date-parts":[["2019",7,17]]}}}],"schema":"https://github.com/citation-style-language/schema/raw/master/csl-citation.json"} </w:instrText>
      </w:r>
      <w:r w:rsidR="008F19FF">
        <w:fldChar w:fldCharType="separate"/>
      </w:r>
      <w:r w:rsidR="008F19FF">
        <w:rPr>
          <w:noProof/>
        </w:rPr>
        <w:t>(Haley et al. 2018)</w:t>
      </w:r>
      <w:r w:rsidR="008F19FF">
        <w:fldChar w:fldCharType="end"/>
      </w:r>
      <w:r w:rsidR="008F19FF">
        <w:t>.</w:t>
      </w:r>
      <w:r w:rsidR="0017154D">
        <w:t xml:space="preserve"> In addition to having a higher share uninsured, the composition of the insured market also differed based on a state’s Medicaid expansion decision. In expansion</w:t>
      </w:r>
      <w:r w:rsidR="006B7BC9">
        <w:t xml:space="preserve"> states, </w:t>
      </w:r>
      <w:r w:rsidR="00F06501">
        <w:t xml:space="preserve">those </w:t>
      </w:r>
      <w:r w:rsidR="006B7BC9">
        <w:t>between 100 and 138 percent of poverty enrolled in Medicaid</w:t>
      </w:r>
      <w:r w:rsidR="004255B7">
        <w:t xml:space="preserve">. </w:t>
      </w:r>
      <w:r w:rsidR="006B7BC9">
        <w:t xml:space="preserve">However, </w:t>
      </w:r>
      <w:r w:rsidR="00635D1F">
        <w:t xml:space="preserve">in non-expansion states these individuals </w:t>
      </w:r>
      <w:r w:rsidR="00CC3964">
        <w:t>had access to heavily subsidized</w:t>
      </w:r>
      <w:r w:rsidR="00635D1F">
        <w:t xml:space="preserve"> insurance through the marketplaces</w:t>
      </w:r>
      <w:r w:rsidR="004255B7">
        <w:t xml:space="preserve">. </w:t>
      </w:r>
      <w:r w:rsidR="00635D1F">
        <w:t>Thus</w:t>
      </w:r>
      <w:r w:rsidR="00F06501">
        <w:t>,</w:t>
      </w:r>
      <w:r w:rsidR="00635D1F">
        <w:t xml:space="preserve"> </w:t>
      </w:r>
      <w:r w:rsidR="00D11D0B">
        <w:t xml:space="preserve">one would expect </w:t>
      </w:r>
      <w:r w:rsidR="00635D1F">
        <w:t xml:space="preserve">the share with private insurance </w:t>
      </w:r>
      <w:r w:rsidR="00D11D0B">
        <w:t xml:space="preserve">to </w:t>
      </w:r>
      <w:r w:rsidR="00635D1F">
        <w:t>be different across these states after the implementation of the ACA</w:t>
      </w:r>
      <w:r w:rsidR="004255B7">
        <w:t xml:space="preserve">. </w:t>
      </w:r>
    </w:p>
    <w:p w14:paraId="6188F6E1" w14:textId="3979F936" w:rsidR="00843AED" w:rsidRPr="00B67FED" w:rsidRDefault="00843AED" w:rsidP="00843AED">
      <w:pPr>
        <w:pStyle w:val="Heading1"/>
      </w:pPr>
      <w:r>
        <w:lastRenderedPageBreak/>
        <w:t>Data</w:t>
      </w:r>
    </w:p>
    <w:p w14:paraId="6469F537" w14:textId="3BDA3F35" w:rsidR="0033722E" w:rsidRDefault="0033722E" w:rsidP="0033722E">
      <w:pPr>
        <w:ind w:firstLine="360"/>
      </w:pPr>
      <w:r>
        <w:t>The primary databases used in our empirical analysis are the State Emergency Department Database (SEDD) and the State Inpatient Database (SID). The databases are part of the Healthcare Cost and Utilization Project (HCUP) and are maintained by the Agency for Healthcare Research and Quality (AHRQ).</w:t>
      </w:r>
      <w:r w:rsidR="009E76F1">
        <w:t xml:space="preserve"> </w:t>
      </w:r>
    </w:p>
    <w:p w14:paraId="4FF11B25" w14:textId="6B66AA82" w:rsidR="0033722E" w:rsidRDefault="0033722E" w:rsidP="0033722E">
      <w:pPr>
        <w:ind w:firstLine="360"/>
      </w:pPr>
      <w:r>
        <w:t xml:space="preserve">The SID and the SEDD are both made up of state-specific files. Each state-specific file covers </w:t>
      </w:r>
      <w:r w:rsidR="00F93F6C">
        <w:t xml:space="preserve">a near-census of </w:t>
      </w:r>
      <w:r>
        <w:t xml:space="preserve">hospital and ED visits for a given calendar year. The databases are detailed and comprehensive; they are well-suited to studying </w:t>
      </w:r>
      <w:r w:rsidR="006B3DB1">
        <w:t>state-level policy changes</w:t>
      </w:r>
      <w:r>
        <w:t xml:space="preserve">. Our analysis focuses on the following </w:t>
      </w:r>
      <w:r w:rsidR="001A0C7B">
        <w:t xml:space="preserve">20 </w:t>
      </w:r>
      <w:r>
        <w:t>states:</w:t>
      </w:r>
      <w:r w:rsidR="001A0C7B">
        <w:t xml:space="preserve"> Arizona, California, Connecticut, Florida, Georgia, Iowa, Indiana, Kansas, Maryland, Minnesota, Missouri, New Jersey, New York, Ohio, Rhode Island, South Carolina, South Dakota, </w:t>
      </w:r>
      <w:r w:rsidR="00CC44FF">
        <w:t xml:space="preserve">Utah, </w:t>
      </w:r>
      <w:r w:rsidR="001A0C7B">
        <w:t>Vermont, Wisconsin</w:t>
      </w:r>
      <w:r>
        <w:t>.</w:t>
      </w:r>
      <w:r w:rsidR="00E12A0F">
        <w:rPr>
          <w:rStyle w:val="FootnoteReference"/>
        </w:rPr>
        <w:footnoteReference w:id="10"/>
      </w:r>
      <w:r>
        <w:t xml:space="preserve"> These states cover </w:t>
      </w:r>
      <w:r w:rsidR="00583E7B">
        <w:t>51</w:t>
      </w:r>
      <w:r w:rsidR="00F93F6C">
        <w:t xml:space="preserve"> percent</w:t>
      </w:r>
      <w:r>
        <w:t xml:space="preserve"> of the U.S. population and </w:t>
      </w:r>
      <w:r w:rsidR="00583E7B">
        <w:t>55</w:t>
      </w:r>
      <w:r w:rsidR="00F93F6C">
        <w:t xml:space="preserve"> percent</w:t>
      </w:r>
      <w:r>
        <w:t xml:space="preserve"> of the Medicaid population, and include both expansion and non-expansion states.</w:t>
      </w:r>
      <w:r w:rsidR="002152CB">
        <w:rPr>
          <w:rStyle w:val="FootnoteReference"/>
        </w:rPr>
        <w:footnoteReference w:id="11"/>
      </w:r>
      <w:r>
        <w:t xml:space="preserve"> </w:t>
      </w:r>
    </w:p>
    <w:p w14:paraId="0C89B891" w14:textId="1ACD1A48" w:rsidR="001577C4" w:rsidRDefault="0033722E" w:rsidP="0033722E">
      <w:pPr>
        <w:ind w:firstLine="360"/>
      </w:pPr>
      <w:r>
        <w:t xml:space="preserve">The SID contains </w:t>
      </w:r>
      <w:r w:rsidR="009510D5">
        <w:t xml:space="preserve">about 97 percent </w:t>
      </w:r>
      <w:r>
        <w:t xml:space="preserve">of </w:t>
      </w:r>
      <w:r w:rsidR="009510D5">
        <w:t xml:space="preserve">all </w:t>
      </w:r>
      <w:r>
        <w:t xml:space="preserve">inpatient hospitalizations in participating states, while the SEDD contains </w:t>
      </w:r>
      <w:r w:rsidR="009510D5">
        <w:t xml:space="preserve">more than 95 percent of </w:t>
      </w:r>
      <w:r>
        <w:t xml:space="preserve">ED encounters. Both databases contain </w:t>
      </w:r>
      <w:r w:rsidR="000777BD" w:rsidRPr="000777BD">
        <w:t>a set of clinical</w:t>
      </w:r>
      <w:r w:rsidR="000777BD">
        <w:t xml:space="preserve"> information</w:t>
      </w:r>
      <w:r w:rsidR="000777BD" w:rsidRPr="000777BD">
        <w:t xml:space="preserve"> (e.g., length of stay, primary and secondary diagnoses) and nonclinical information (e.g., age, gender, race, total charges) on all patients, including individuals covered by Medicare, Medicaid, or private insurance, as well as those who are uninsured.</w:t>
      </w:r>
      <w:r w:rsidR="007040E4">
        <w:rPr>
          <w:rStyle w:val="FootnoteReference"/>
        </w:rPr>
        <w:footnoteReference w:id="12"/>
      </w:r>
      <w:r w:rsidR="000777BD" w:rsidRPr="000777BD">
        <w:t xml:space="preserve"> </w:t>
      </w:r>
      <w:r>
        <w:t xml:space="preserve"> In this paper, we focus on the primary diagnosis code, since </w:t>
      </w:r>
      <w:r w:rsidR="00431834">
        <w:t xml:space="preserve">it </w:t>
      </w:r>
      <w:r>
        <w:t xml:space="preserve">allows us to categorize hospitalizations into “deferrable” or “non-deferrable” </w:t>
      </w:r>
      <w:r w:rsidR="00D11D0B">
        <w:t>visits</w:t>
      </w:r>
      <w:r w:rsidR="001577C4">
        <w:t>.</w:t>
      </w:r>
    </w:p>
    <w:p w14:paraId="67F6C310" w14:textId="598B866E" w:rsidR="001577C4" w:rsidRDefault="001577C4" w:rsidP="0033722E">
      <w:pPr>
        <w:ind w:firstLine="360"/>
      </w:pPr>
      <w:r>
        <w:t>We follow</w:t>
      </w:r>
      <w:r w:rsidR="0033722E">
        <w:t xml:space="preserve"> </w:t>
      </w:r>
      <w:r w:rsidR="00D04285">
        <w:t>Mulcachy</w:t>
      </w:r>
      <w:r w:rsidR="001B0D6B">
        <w:t xml:space="preserve"> et al. </w:t>
      </w:r>
      <w:r w:rsidR="008B1555">
        <w:fldChar w:fldCharType="begin"/>
      </w:r>
      <w:r w:rsidR="008B1555">
        <w:instrText xml:space="preserve"> ADDIN ZOTERO_ITEM CSL_CITATION {"citationID":"DuaSDkDu","properties":{"formattedCitation":"(2013)","plainCitation":"(2013)","noteIndex":0},"citationItems":[{"id":151,"uris":["http://zotero.org/users/5840172/items/8FACKVLJ"],"uri":["http://zotero.org/users/5840172/items/8FACKVLJ"],"itemData":{"id":151,"type":"article-journal","title":"Insurance Coverage of Emergency Care for Young Adults under Health Reform","container-title":"New England Journal of Medicine","page":"2105-2112","volume":"368","issue":"22","source":"DOI.org (Crossref)","DOI":"10.1056/NEJMsa1212779","ISSN":"0028-4793, 1533-4406","journalAbbreviation":"N Engl J Med","language":"en","author":[{"family":"Mulcahy","given":"Andrew"},{"family":"Harris","given":"Katherine"},{"family":"Finegold","given":"Kenneth"},{"family":"Kellermann","given":"Arthur"},{"family":"Edelman","given":"Laurel"},{"family":"Sommers","given":"Benjamin D."}],"issued":{"date-parts":[["2013",5,30]]}},"suppress-author":true}],"schema":"https://github.com/citation-style-language/schema/raw/master/csl-citation.json"} </w:instrText>
      </w:r>
      <w:r w:rsidR="008B1555">
        <w:fldChar w:fldCharType="separate"/>
      </w:r>
      <w:r w:rsidR="008B1555">
        <w:rPr>
          <w:noProof/>
        </w:rPr>
        <w:t>(2013)</w:t>
      </w:r>
      <w:r w:rsidR="008B1555">
        <w:fldChar w:fldCharType="end"/>
      </w:r>
      <w:r w:rsidR="008F19FF">
        <w:t xml:space="preserve"> </w:t>
      </w:r>
      <w:r>
        <w:t>and</w:t>
      </w:r>
      <w:r w:rsidR="008B1555">
        <w:t xml:space="preserve"> Garthwaite et al. </w:t>
      </w:r>
      <w:r w:rsidR="008B1555">
        <w:fldChar w:fldCharType="begin"/>
      </w:r>
      <w:r w:rsidR="008B1555">
        <w:instrText xml:space="preserve"> ADDIN ZOTERO_ITEM CSL_CITATION {"citationID":"Uo6YRMVs","properties":{"formattedCitation":"(2017)","plainCitation":"(2017)","noteIndex":0},"citationItems":[{"id":75,"uris":["http://zotero.org/users/5840172/items/DV4VV7S4"],"uri":["http://zotero.org/users/5840172/items/DV4VV7S4"],"itemData":{"id":75,"type":"article-journal","title":"Insurance Expansion and Hospital Emergency Department Access: Evidence From the Affordable Care Act","container-title":"Annals of Internal Medicine","page":"172-179","volume":"166","issue":"3","source":"PubMed","abstract":"Background: Little is known about whether insurance expansion affects the location and type of emergency department (ED) use. Understanding these changes can inform state-level decisions about the Medicaid expansion under the Patient Protection and Affordable Care Act (ACA).\nObjective: To investigate the effect of the 2014 ACA Medicaid expansion on the location, insurance status, and type of ED visits.\nDesign: Quasi-experimental observational study from 2012 to 2014.\nSetting: 126 investor-owned, hospital-based EDs.\nParticipants: Uninsured and Medicaid-insured adults aged 18 to 64 years.\nIntervention: ACA expansion of Medicaid in January 2014.\nMeasurements: Number of ED visits overall, type of visit (for example, nondiscretionary or nonemergency), and average travel time to the ED. Interrupted time-series analyses comparing changes from the end of 2013 to end of 2014 for patients from Medicaid expansion versus nonexpansion states were done.\nResults: There were 1.06 million ED visits among patients from 17 Medicaid expansion states, and 7.87 million ED visits among patients from 19 nonexpansion states. The EDs treating patients from Medicaid expansion states saw an overall 47.1% decrease in uninsured visits (95% CI, -65.0% to -29.3%) and a 125.7% (CI, 89.2% to 162.6%) increase in Medicaid visits after 12 months of ACA expansion. Average travel time for nondiscretionary conditions requiring immediate medical care decreased by 0.9 minutes (-6.2% [CI, -8.9% to -3.5%]) among all Medicaid patients from expansion states. We found little evidence of similar changes among patients from nonexpansion states.\nLimitation: Results reflect shifts in ED care at investor-owned facilities, which limits generalizability to other hospital types.\nConclusion: Meaningful changes in insurance status and location and type of ED visits in the first year of ACA Medicaid expansion were found, suggesting that expansion provides patients with a greater choice of hospital facilities.\nPrimary Funding Source: Robert Wood Johnson Foundation.","DOI":"10.7326/M16-0086","ISSN":"1539-3704","note":"PMID: 27992930","title-short":"Insurance Expansion and Hospital Emergency Department Access","journalAbbreviation":"Ann. Intern. Med.","language":"eng","author":[{"family":"Garthwaite","given":"Craig"},{"family":"Gross","given":"Tal"},{"family":"Notowidigdo","given":"Matthew"},{"family":"Graves","given":"John A."}],"issued":{"date-parts":[["2017",2,7]]}},"suppress-author":true}],"schema":"https://github.com/citation-style-language/schema/raw/master/csl-citation.json"} </w:instrText>
      </w:r>
      <w:r w:rsidR="008B1555">
        <w:fldChar w:fldCharType="separate"/>
      </w:r>
      <w:r w:rsidR="008B1555">
        <w:rPr>
          <w:noProof/>
        </w:rPr>
        <w:t>(2017)</w:t>
      </w:r>
      <w:r w:rsidR="008B1555">
        <w:fldChar w:fldCharType="end"/>
      </w:r>
      <w:r w:rsidR="008B1555">
        <w:t xml:space="preserve"> </w:t>
      </w:r>
      <w:r>
        <w:t>in identifying deferrable and non-deferrable visits. Deferrable visits are those for which a panel of physicians indicates</w:t>
      </w:r>
      <w:r w:rsidR="00431834">
        <w:t xml:space="preserve"> that</w:t>
      </w:r>
      <w:r>
        <w:t xml:space="preserve"> the patient </w:t>
      </w:r>
      <w:r w:rsidR="00431834">
        <w:t xml:space="preserve">likely </w:t>
      </w:r>
      <w:r>
        <w:t>has some discretion as to when to present to a professional</w:t>
      </w:r>
      <w:r w:rsidR="0033722E">
        <w:t xml:space="preserve">. </w:t>
      </w:r>
      <w:r>
        <w:t>By contrast, n</w:t>
      </w:r>
      <w:r w:rsidRPr="001577C4">
        <w:t>on-</w:t>
      </w:r>
      <w:r w:rsidRPr="001577C4">
        <w:lastRenderedPageBreak/>
        <w:t xml:space="preserve">deferrable visits are hospital visits for one of </w:t>
      </w:r>
      <w:r w:rsidR="001B0D6B">
        <w:t>12</w:t>
      </w:r>
      <w:r w:rsidRPr="001577C4">
        <w:t xml:space="preserve"> conditions that have been identified by a panel of physicians as likely to require immediate medical treatment regardless of insurance coverage or financing. For instance, </w:t>
      </w:r>
      <w:r w:rsidR="005257B5">
        <w:t>an</w:t>
      </w:r>
      <w:r w:rsidR="008B1555">
        <w:t xml:space="preserve"> </w:t>
      </w:r>
      <w:r w:rsidRPr="001577C4">
        <w:t xml:space="preserve">intracerebral hemorrhage </w:t>
      </w:r>
      <w:r w:rsidR="00EE781C">
        <w:t>is</w:t>
      </w:r>
      <w:r w:rsidR="00EE781C" w:rsidRPr="001577C4">
        <w:t xml:space="preserve"> </w:t>
      </w:r>
      <w:r w:rsidRPr="001577C4">
        <w:t>classified as non-deferrable visit</w:t>
      </w:r>
      <w:r w:rsidR="00EE781C">
        <w:t>—patients with this</w:t>
      </w:r>
      <w:r>
        <w:t xml:space="preserve"> condition would almost certainly present at an ED regardless of their insurance status.</w:t>
      </w:r>
      <w:r w:rsidR="001B0D6B">
        <w:rPr>
          <w:rStyle w:val="FootnoteReference"/>
        </w:rPr>
        <w:footnoteReference w:id="13"/>
      </w:r>
    </w:p>
    <w:p w14:paraId="6FAB296A" w14:textId="58B107D8" w:rsidR="0033722E" w:rsidRDefault="0033722E" w:rsidP="0033722E">
      <w:pPr>
        <w:ind w:firstLine="360"/>
      </w:pPr>
      <w:r>
        <w:t xml:space="preserve">Most important for our purposes, we also observe </w:t>
      </w:r>
      <w:r w:rsidR="00146208">
        <w:t>each patient’s</w:t>
      </w:r>
      <w:r>
        <w:t xml:space="preserve"> insurance coverage (Medicare, Medicaid, Private) as well as whether </w:t>
      </w:r>
      <w:r w:rsidR="00146208">
        <w:t xml:space="preserve">the patient </w:t>
      </w:r>
      <w:r>
        <w:t xml:space="preserve">was uninsured. Lastly, we observe the patient’s ZIP </w:t>
      </w:r>
      <w:r w:rsidR="00146208">
        <w:t>C</w:t>
      </w:r>
      <w:r>
        <w:t xml:space="preserve">ode of residence, and we observe hospital identifiers in both databases, which we merge to hospital-level characteristics using </w:t>
      </w:r>
      <w:r w:rsidR="00D11D0B">
        <w:t xml:space="preserve">survey </w:t>
      </w:r>
      <w:r>
        <w:t>data from the American Hospital Association (AHA).</w:t>
      </w:r>
    </w:p>
    <w:p w14:paraId="1460B295" w14:textId="5A8CBF0B" w:rsidR="0033722E" w:rsidRDefault="0033722E" w:rsidP="0033722E">
      <w:pPr>
        <w:ind w:firstLine="360"/>
      </w:pPr>
      <w:r>
        <w:t>We process the SID and SEDD state-specific files by first restricting the data to 2012</w:t>
      </w:r>
      <w:r w:rsidR="001577C4">
        <w:t>–</w:t>
      </w:r>
      <w:r>
        <w:t xml:space="preserve">2015, and we then collapse the data into counts of visits by the following variables: patient ZIP </w:t>
      </w:r>
      <w:r w:rsidR="00EB3A00">
        <w:t>C</w:t>
      </w:r>
      <w:r>
        <w:t xml:space="preserve">ode, year, month, </w:t>
      </w:r>
      <w:r w:rsidR="00512AE0">
        <w:t xml:space="preserve">indicator functions for </w:t>
      </w:r>
      <w:r>
        <w:t>deferrable</w:t>
      </w:r>
      <w:r w:rsidR="00512AE0">
        <w:t xml:space="preserve"> conditions</w:t>
      </w:r>
      <w:r>
        <w:t>, insurance status, and age group (under 18, 18</w:t>
      </w:r>
      <w:r w:rsidR="001577C4">
        <w:t>–</w:t>
      </w:r>
      <w:r>
        <w:t xml:space="preserve">64, </w:t>
      </w:r>
      <w:r w:rsidR="00512AE0">
        <w:t xml:space="preserve">above age </w:t>
      </w:r>
      <w:r>
        <w:t>65).</w:t>
      </w:r>
      <w:r w:rsidR="001577C4">
        <w:rPr>
          <w:rStyle w:val="FootnoteReference"/>
        </w:rPr>
        <w:footnoteReference w:id="14"/>
      </w:r>
      <w:r>
        <w:t xml:space="preserve"> The collapsed data can then be used for difference-in-difference and event</w:t>
      </w:r>
      <w:r w:rsidR="001577C4">
        <w:t>-</w:t>
      </w:r>
      <w:r>
        <w:t>study analys</w:t>
      </w:r>
      <w:r w:rsidR="001577C4">
        <w:t>e</w:t>
      </w:r>
      <w:r>
        <w:t>s, and most of our empirical models use eithe</w:t>
      </w:r>
      <w:r w:rsidR="001577C4">
        <w:t xml:space="preserve">r </w:t>
      </w:r>
      <w:r>
        <w:t xml:space="preserve">raw counts </w:t>
      </w:r>
      <w:r w:rsidR="001577C4">
        <w:t xml:space="preserve">of visits </w:t>
      </w:r>
      <w:r>
        <w:t>or the natural log</w:t>
      </w:r>
      <w:r w:rsidR="001577C4">
        <w:t>arithm</w:t>
      </w:r>
      <w:r>
        <w:t xml:space="preserve"> of th</w:t>
      </w:r>
      <w:r w:rsidR="001577C4">
        <w:t>o</w:t>
      </w:r>
      <w:r>
        <w:t>se counts.</w:t>
      </w:r>
    </w:p>
    <w:p w14:paraId="25D0BDDB" w14:textId="1A86DA2A" w:rsidR="009E0AE8" w:rsidRDefault="0033722E" w:rsidP="0033722E">
      <w:pPr>
        <w:ind w:firstLine="360"/>
      </w:pPr>
      <w:r>
        <w:t xml:space="preserve">Our secondary data comes from several other sources. We collect information on state-level uncompensated care costs (per uninsured individual) by merging AHA data on hospital-level uncompensated care costs with Current Population Survey (CPS) data that allows us to measure </w:t>
      </w:r>
      <w:r w:rsidR="001577C4">
        <w:t xml:space="preserve">the </w:t>
      </w:r>
      <w:r>
        <w:t xml:space="preserve">size of </w:t>
      </w:r>
      <w:r w:rsidR="00827EDB">
        <w:t xml:space="preserve">the </w:t>
      </w:r>
      <w:r>
        <w:t>uninsured population in each state in 2013.</w:t>
      </w:r>
      <w:r w:rsidR="00D2494B">
        <w:rPr>
          <w:rStyle w:val="FootnoteReference"/>
        </w:rPr>
        <w:footnoteReference w:id="15"/>
      </w:r>
      <w:r>
        <w:t xml:space="preserve"> We calculate the share </w:t>
      </w:r>
      <w:r w:rsidR="00EA536C">
        <w:t xml:space="preserve">of the uninsured population </w:t>
      </w:r>
      <w:r>
        <w:t>eligible for</w:t>
      </w:r>
      <w:r w:rsidR="00EA536C">
        <w:t xml:space="preserve"> the Medicaid expansion </w:t>
      </w:r>
      <w:r>
        <w:t xml:space="preserve">in </w:t>
      </w:r>
      <w:r w:rsidR="00EA536C">
        <w:t>each county</w:t>
      </w:r>
      <w:r>
        <w:t xml:space="preserve"> using estimates from the Small Area Health Insurance Estimates (SA</w:t>
      </w:r>
      <w:r w:rsidR="00D11D0B">
        <w:t>H</w:t>
      </w:r>
      <w:r>
        <w:t>IE) program</w:t>
      </w:r>
      <w:r w:rsidR="00EA536C">
        <w:t xml:space="preserve">. </w:t>
      </w:r>
      <w:r w:rsidR="00827EDB">
        <w:t>Finally, w</w:t>
      </w:r>
      <w:r w:rsidR="00EA536C">
        <w:t xml:space="preserve">e </w:t>
      </w:r>
      <w:r w:rsidR="00827EDB">
        <w:t xml:space="preserve">combine </w:t>
      </w:r>
      <w:r w:rsidR="00EA536C">
        <w:t>these data with county-level enrollment totals for public and private sources of insurance from Decision Resources Group (DRG), a market research firm.</w:t>
      </w:r>
      <w:r w:rsidR="00827EDB">
        <w:t xml:space="preserve"> W</w:t>
      </w:r>
      <w:r w:rsidR="00EA536C">
        <w:t xml:space="preserve">e also draw on longitudinal data on health </w:t>
      </w:r>
      <w:r w:rsidR="00EA536C">
        <w:lastRenderedPageBreak/>
        <w:t xml:space="preserve">insurance coverage from </w:t>
      </w:r>
      <w:r w:rsidR="00FA58D3">
        <w:t xml:space="preserve">waves 1 and 2 of </w:t>
      </w:r>
      <w:r w:rsidR="00EA536C">
        <w:t xml:space="preserve">the 2014 Survey of Income and Program Participation (SIPP). </w:t>
      </w:r>
      <w:r w:rsidR="000952A3">
        <w:t xml:space="preserve">As explained below, </w:t>
      </w:r>
      <w:r w:rsidR="00827EDB">
        <w:t xml:space="preserve">we use </w:t>
      </w:r>
      <w:r w:rsidR="00872770">
        <w:t>these supplementary</w:t>
      </w:r>
      <w:r w:rsidR="000952A3">
        <w:t xml:space="preserve"> data</w:t>
      </w:r>
      <w:r w:rsidR="00872770">
        <w:t xml:space="preserve"> sources</w:t>
      </w:r>
      <w:r w:rsidR="000952A3">
        <w:t xml:space="preserve"> to </w:t>
      </w:r>
      <w:r w:rsidR="00872770">
        <w:t>estimate county-based measures of the share of the pre-</w:t>
      </w:r>
      <w:r w:rsidR="00827EDB">
        <w:t>Medicaid-</w:t>
      </w:r>
      <w:r w:rsidR="00872770">
        <w:t>expansion uninsured population who transitioned to Medicaid coverage after the expansions.</w:t>
      </w:r>
    </w:p>
    <w:p w14:paraId="24FEA5DD" w14:textId="52B3E1E9" w:rsidR="00B67FED" w:rsidRPr="00B67FED" w:rsidRDefault="00B67FED" w:rsidP="00B67FED">
      <w:pPr>
        <w:pStyle w:val="Heading1"/>
      </w:pPr>
      <w:r>
        <w:t>The Effect</w:t>
      </w:r>
      <w:r w:rsidR="00843AED">
        <w:t>s</w:t>
      </w:r>
      <w:r>
        <w:t xml:space="preserve"> of </w:t>
      </w:r>
      <w:r w:rsidR="00843AED">
        <w:t xml:space="preserve">the ACA </w:t>
      </w:r>
      <w:r>
        <w:t>Medicaid Expansion</w:t>
      </w:r>
      <w:r w:rsidR="00843AED">
        <w:t xml:space="preserve"> on Hospitalizations and Emergency Department Visits</w:t>
      </w:r>
    </w:p>
    <w:p w14:paraId="62B72E5E" w14:textId="663A8E24" w:rsidR="00D20DA7" w:rsidRDefault="001A0D2F" w:rsidP="00D20DA7">
      <w:r>
        <w:t>In order to estimate the effects of the ACA expansion, we exploit the decision by states</w:t>
      </w:r>
      <w:r w:rsidR="00BB73D0">
        <w:t xml:space="preserve"> as to whether or not to expand Medicaid</w:t>
      </w:r>
      <w:r>
        <w:t>. Figure 2 present</w:t>
      </w:r>
      <w:r w:rsidR="00BB73D0">
        <w:t>s</w:t>
      </w:r>
      <w:r>
        <w:t xml:space="preserve"> a </w:t>
      </w:r>
      <w:r w:rsidR="00D20DA7">
        <w:t xml:space="preserve">simple time-series of hospital encounters across states that either expanded Medicaid or did not. </w:t>
      </w:r>
      <w:r w:rsidR="00A1649C">
        <w:t>The top panel of the figure presents</w:t>
      </w:r>
      <w:r w:rsidR="00D20DA7">
        <w:t xml:space="preserve"> trends by insurance status for all hospital </w:t>
      </w:r>
      <w:r w:rsidR="00A1649C">
        <w:t>discharges</w:t>
      </w:r>
      <w:r w:rsidR="00D20DA7">
        <w:t xml:space="preserve">, </w:t>
      </w:r>
      <w:r w:rsidR="00A1649C">
        <w:t xml:space="preserve">and the bottom panel presents the same for scheduled </w:t>
      </w:r>
      <w:r w:rsidR="00D20DA7">
        <w:t>inpatient visits.</w:t>
      </w:r>
      <w:r w:rsidR="00D20DA7" w:rsidRPr="00B35372">
        <w:rPr>
          <w:rStyle w:val="FootnoteReference"/>
        </w:rPr>
        <w:footnoteReference w:id="16"/>
      </w:r>
      <w:r w:rsidR="00D20DA7">
        <w:t xml:space="preserve"> Each panel consists of two separate figures: one for non-expansion states and one for states that did expand Medicaid in January of 2014. </w:t>
      </w:r>
      <w:r w:rsidR="00A1649C">
        <w:t xml:space="preserve">Then, in the same vein, Figure </w:t>
      </w:r>
      <w:r w:rsidR="00A62123">
        <w:t>3</w:t>
      </w:r>
      <w:r w:rsidR="00A1649C">
        <w:t xml:space="preserve"> presents those </w:t>
      </w:r>
      <w:r w:rsidR="00B05C57">
        <w:t xml:space="preserve">plots </w:t>
      </w:r>
      <w:r w:rsidR="00A1649C">
        <w:t>for inpatient emergency discharges and outpatient emergency discharges.</w:t>
      </w:r>
    </w:p>
    <w:p w14:paraId="24941E7D" w14:textId="643E2855" w:rsidR="00B76937" w:rsidRDefault="00D20DA7" w:rsidP="00AD4BB1">
      <w:r>
        <w:t xml:space="preserve">Across all types of hospital </w:t>
      </w:r>
      <w:r w:rsidR="00CE2550">
        <w:t>encounters</w:t>
      </w:r>
      <w:r>
        <w:t>, a basic pattern is unchanged. Medicaid-expansion states saw a decrease in uninsured visits and a corresponding increase in Medicaid visits.</w:t>
      </w:r>
      <w:r w:rsidR="00AD4BB1">
        <w:t xml:space="preserve"> </w:t>
      </w:r>
      <w:r>
        <w:t xml:space="preserve">By contrast, </w:t>
      </w:r>
      <w:r w:rsidR="00CE2550">
        <w:t>we observe</w:t>
      </w:r>
      <w:r>
        <w:t xml:space="preserve"> only a slight increase in Medicaid</w:t>
      </w:r>
      <w:r w:rsidR="00A1649C">
        <w:t>-covered</w:t>
      </w:r>
      <w:r>
        <w:t xml:space="preserve"> visits in non-expansion states, </w:t>
      </w:r>
      <w:r w:rsidR="00261C2F">
        <w:t xml:space="preserve">possibly </w:t>
      </w:r>
      <w:r>
        <w:t>driven by the “welcome mat effect</w:t>
      </w:r>
      <w:r w:rsidR="00261C2F">
        <w:t>.</w:t>
      </w:r>
      <w:r w:rsidR="008F03DA">
        <w:t>”</w:t>
      </w:r>
      <w:r w:rsidRPr="00B35372">
        <w:rPr>
          <w:rStyle w:val="FootnoteReference"/>
        </w:rPr>
        <w:footnoteReference w:id="17"/>
      </w:r>
      <w:r>
        <w:t xml:space="preserve"> </w:t>
      </w:r>
      <w:r w:rsidR="00AD4BB1">
        <w:t xml:space="preserve">These patterns in the data are what we would expect given </w:t>
      </w:r>
      <w:r w:rsidR="00F27165">
        <w:t xml:space="preserve">states’ </w:t>
      </w:r>
      <w:r w:rsidR="00AD4BB1">
        <w:t>decision</w:t>
      </w:r>
      <w:r w:rsidR="00F27165">
        <w:t>s over the Medicaid expansion</w:t>
      </w:r>
      <w:r w:rsidR="00AD4BB1">
        <w:t>.</w:t>
      </w:r>
      <w:r w:rsidR="00B76937">
        <w:t xml:space="preserve"> </w:t>
      </w:r>
    </w:p>
    <w:p w14:paraId="08CC8D57" w14:textId="5198ED62" w:rsidR="00524C7E" w:rsidRDefault="00B76937" w:rsidP="00AD4BB1">
      <w:r>
        <w:t>Figure 4 combines the Medicaid and uninsured visits into one category. Looking at the treatment states, this figure provides evidence of an increase in the use of hospital services following the expansion</w:t>
      </w:r>
      <w:r w:rsidR="00D22964">
        <w:t xml:space="preserve">. </w:t>
      </w:r>
    </w:p>
    <w:p w14:paraId="28DE6B78" w14:textId="1596D30E" w:rsidR="005536B7" w:rsidRDefault="00524C7E" w:rsidP="00AD4BB1">
      <w:r>
        <w:t xml:space="preserve">Figure 5 </w:t>
      </w:r>
      <w:del w:id="65" w:author="Tal Gross" w:date="2019-09-16T11:04:00Z">
        <w:r w:rsidDel="008D2E34">
          <w:delText xml:space="preserve">contains </w:delText>
        </w:r>
      </w:del>
      <w:ins w:id="66" w:author="Tal Gross" w:date="2019-09-16T11:04:00Z">
        <w:r w:rsidR="008D2E34">
          <w:t xml:space="preserve">describes </w:t>
        </w:r>
      </w:ins>
      <w:r>
        <w:t xml:space="preserve">the share of visits by insurance category – and the </w:t>
      </w:r>
      <w:r w:rsidR="00865F07">
        <w:t>growing</w:t>
      </w:r>
      <w:r>
        <w:t xml:space="preserve"> importance of Medicaid in </w:t>
      </w:r>
      <w:r w:rsidR="00865F07">
        <w:t>expansion</w:t>
      </w:r>
      <w:r>
        <w:t xml:space="preserve"> states</w:t>
      </w:r>
      <w:r w:rsidR="00D22964">
        <w:t xml:space="preserve">. </w:t>
      </w:r>
      <w:r>
        <w:t xml:space="preserve">Together, Figures 4 and 5 </w:t>
      </w:r>
      <w:del w:id="67" w:author="Tal Gross" w:date="2019-09-16T11:04:00Z">
        <w:r w:rsidR="00B76937" w:rsidDel="008D2E34">
          <w:delText>Figure 4</w:delText>
        </w:r>
        <w:r w:rsidR="00D20DA7" w:rsidDel="008D2E34">
          <w:delText xml:space="preserve"> </w:delText>
        </w:r>
      </w:del>
      <w:r w:rsidR="00D20DA7">
        <w:t>present</w:t>
      </w:r>
      <w:del w:id="68" w:author="Tal Gross" w:date="2019-09-16T11:04:00Z">
        <w:r w:rsidR="006247C4" w:rsidDel="008D2E34">
          <w:delText>s</w:delText>
        </w:r>
      </w:del>
      <w:r w:rsidR="00D20DA7">
        <w:t xml:space="preserve"> </w:t>
      </w:r>
      <w:r w:rsidR="00B76937">
        <w:t xml:space="preserve">another </w:t>
      </w:r>
      <w:r w:rsidR="00D20DA7">
        <w:lastRenderedPageBreak/>
        <w:t xml:space="preserve">intriguing </w:t>
      </w:r>
      <w:r w:rsidR="00AD4BB1">
        <w:t>and perhaps</w:t>
      </w:r>
      <w:ins w:id="69" w:author="Tal Gross" w:date="2019-09-16T11:04:00Z">
        <w:r w:rsidR="008D2E34">
          <w:t>-</w:t>
        </w:r>
      </w:ins>
      <w:del w:id="70" w:author="Tal Gross" w:date="2019-09-16T11:04:00Z">
        <w:r w:rsidR="00AD4BB1" w:rsidDel="008D2E34">
          <w:delText xml:space="preserve"> </w:delText>
        </w:r>
      </w:del>
      <w:r w:rsidR="00AD4BB1">
        <w:t>less</w:t>
      </w:r>
      <w:r w:rsidR="00F27165">
        <w:t>-</w:t>
      </w:r>
      <w:r w:rsidR="00AD4BB1">
        <w:t xml:space="preserve">expected </w:t>
      </w:r>
      <w:r w:rsidR="00D20DA7">
        <w:t>pattern. We observe a moderate increase in private discharges in non-expansion states, and yet no such increase in Medicaid-expansion states.</w:t>
      </w:r>
      <w:r w:rsidR="00AD4BB1">
        <w:t xml:space="preserve"> </w:t>
      </w:r>
      <w:r w:rsidR="00FE5B12">
        <w:t>One</w:t>
      </w:r>
      <w:r w:rsidR="00D20DA7">
        <w:t xml:space="preserve"> explanation is that private visits </w:t>
      </w:r>
      <w:r w:rsidR="006B4838">
        <w:t xml:space="preserve">differentially </w:t>
      </w:r>
      <w:r w:rsidR="00D20DA7">
        <w:t>increased in non-expansion states as a result of the presence of</w:t>
      </w:r>
      <w:r w:rsidR="00341941">
        <w:t xml:space="preserve"> </w:t>
      </w:r>
      <w:r w:rsidR="00D20DA7">
        <w:t>individual marketplace</w:t>
      </w:r>
      <w:r w:rsidR="00341941">
        <w:t xml:space="preserve"> subsidies for individuals 100</w:t>
      </w:r>
      <w:r w:rsidR="00C92E28">
        <w:t>–</w:t>
      </w:r>
      <w:r w:rsidR="00341941">
        <w:t>138</w:t>
      </w:r>
      <w:r w:rsidR="00C92E28">
        <w:t xml:space="preserve"> percent of the</w:t>
      </w:r>
      <w:r w:rsidR="00341941">
        <w:t xml:space="preserve"> FPL in non</w:t>
      </w:r>
      <w:r w:rsidR="00E96659">
        <w:t>-</w:t>
      </w:r>
      <w:r w:rsidR="00341941">
        <w:t>expansion states but not in expansion states</w:t>
      </w:r>
      <w:r w:rsidR="00514B81">
        <w:t xml:space="preserve"> (individuals in </w:t>
      </w:r>
      <w:r w:rsidR="00C92E28">
        <w:t>expansion</w:t>
      </w:r>
      <w:r w:rsidR="00514B81">
        <w:t xml:space="preserve"> states would have been enrolled in Medicaid instead)</w:t>
      </w:r>
      <w:r w:rsidR="00D20DA7">
        <w:t xml:space="preserve">. A portion of </w:t>
      </w:r>
      <w:r w:rsidR="00C92E28">
        <w:t xml:space="preserve">the </w:t>
      </w:r>
      <w:r w:rsidR="0037036F">
        <w:t>population targeted for Medicaid expansion (i.e., those under 138</w:t>
      </w:r>
      <w:r w:rsidR="00C92E28">
        <w:t xml:space="preserve"> percent of</w:t>
      </w:r>
      <w:r w:rsidR="0037036F">
        <w:t xml:space="preserve"> </w:t>
      </w:r>
      <w:r w:rsidR="00D11D0B">
        <w:t xml:space="preserve">the </w:t>
      </w:r>
      <w:r w:rsidR="0037036F">
        <w:t>FPL) thus</w:t>
      </w:r>
      <w:r w:rsidR="00017085">
        <w:t xml:space="preserve"> </w:t>
      </w:r>
      <w:r w:rsidR="0037036F">
        <w:t>received</w:t>
      </w:r>
      <w:r w:rsidR="00D20DA7">
        <w:t xml:space="preserve"> </w:t>
      </w:r>
      <w:r w:rsidR="005536B7">
        <w:t>access to more</w:t>
      </w:r>
      <w:r w:rsidR="00F27165">
        <w:t>-</w:t>
      </w:r>
      <w:r w:rsidR="005536B7">
        <w:t xml:space="preserve">affordable </w:t>
      </w:r>
      <w:r w:rsidR="00D20DA7">
        <w:t>marketplace</w:t>
      </w:r>
      <w:r w:rsidR="00DE4646">
        <w:t xml:space="preserve"> coverage</w:t>
      </w:r>
      <w:r w:rsidR="00D20DA7">
        <w:t xml:space="preserve"> when no Medicaid option was made available. Below, we provide further evidence for this </w:t>
      </w:r>
      <w:r w:rsidR="00F27165">
        <w:t>explanation with</w:t>
      </w:r>
      <w:r w:rsidR="00D20DA7">
        <w:t xml:space="preserve"> enrollment data. </w:t>
      </w:r>
    </w:p>
    <w:p w14:paraId="663C7844" w14:textId="4D03568E" w:rsidR="006B3215" w:rsidRDefault="005257B5" w:rsidP="006B3215">
      <w:r>
        <w:t>This presents an interesting economic point and an econometric complication.</w:t>
      </w:r>
      <w:r w:rsidR="00BF415D">
        <w:t xml:space="preserve"> </w:t>
      </w:r>
      <w:r>
        <w:t xml:space="preserve">Of economic interest, this suggests that low-income residents </w:t>
      </w:r>
      <w:r w:rsidR="007965CB">
        <w:t>(100</w:t>
      </w:r>
      <w:del w:id="71" w:author="Tal Gross" w:date="2019-09-17T09:33:00Z">
        <w:r w:rsidR="007965CB" w:rsidDel="00B1247D">
          <w:delText>-</w:delText>
        </w:r>
      </w:del>
      <w:ins w:id="72" w:author="Tal Gross" w:date="2019-09-17T09:33:00Z">
        <w:r w:rsidR="00B1247D">
          <w:t>–</w:t>
        </w:r>
      </w:ins>
      <w:r w:rsidR="007965CB">
        <w:t xml:space="preserve">138 percent of the FPL) </w:t>
      </w:r>
      <w:r>
        <w:t>in non-expansion states are more likely to be covered by private rather than public coverage</w:t>
      </w:r>
      <w:r w:rsidR="004255B7">
        <w:t xml:space="preserve">. </w:t>
      </w:r>
      <w:r>
        <w:t>Future work should examine the impact of this difference on access to healthcare and</w:t>
      </w:r>
      <w:r w:rsidR="00F27165">
        <w:t xml:space="preserve"> on</w:t>
      </w:r>
      <w:r>
        <w:t xml:space="preserve"> health outcomes</w:t>
      </w:r>
      <w:r w:rsidR="00592C1C">
        <w:t xml:space="preserve">, as differences in utilization mediated by type of coverage (e.g., </w:t>
      </w:r>
      <w:r w:rsidR="00EA442B">
        <w:t>Medicaid</w:t>
      </w:r>
      <w:r w:rsidR="00592C1C">
        <w:t xml:space="preserve"> or heavily </w:t>
      </w:r>
      <w:r w:rsidR="007C5141">
        <w:t>subsidized</w:t>
      </w:r>
      <w:r w:rsidR="00592C1C">
        <w:t xml:space="preserve"> private insurance) </w:t>
      </w:r>
      <w:r w:rsidR="007C5141">
        <w:t xml:space="preserve">could inform current policy debates over </w:t>
      </w:r>
      <w:r w:rsidR="006B3215">
        <w:t xml:space="preserve">whether to further expand via public </w:t>
      </w:r>
      <w:r w:rsidR="008C6B72">
        <w:t>or</w:t>
      </w:r>
      <w:r w:rsidR="006B3215">
        <w:t xml:space="preserve"> private </w:t>
      </w:r>
      <w:r w:rsidR="00905476">
        <w:t>modes</w:t>
      </w:r>
      <w:r w:rsidR="006B3215">
        <w:t xml:space="preserve"> of </w:t>
      </w:r>
      <w:r w:rsidR="008C6B72">
        <w:t>coverage</w:t>
      </w:r>
      <w:r w:rsidR="006B3215">
        <w:t xml:space="preserve">. </w:t>
      </w:r>
      <w:r w:rsidR="000873D5">
        <w:t>Unfortunately, we were unable to quantify these impacts in our data because we lacked measures of individual income to identify patients in this narrow income range.</w:t>
      </w:r>
    </w:p>
    <w:p w14:paraId="09211454" w14:textId="3335F564" w:rsidR="00D20DA7" w:rsidRDefault="005257B5">
      <w:r>
        <w:t xml:space="preserve">Econometrically, this </w:t>
      </w:r>
      <w:r w:rsidR="00D20DA7">
        <w:t xml:space="preserve">dynamic complicates a simple </w:t>
      </w:r>
      <w:r w:rsidR="00D20DA7" w:rsidRPr="00BC40BA">
        <w:t>difference-in-difference</w:t>
      </w:r>
      <w:r w:rsidR="00D20DA7">
        <w:t xml:space="preserve"> approach, </w:t>
      </w:r>
      <w:r w:rsidR="00D11D0B">
        <w:t xml:space="preserve">because </w:t>
      </w:r>
      <w:r w:rsidR="00D20DA7">
        <w:t xml:space="preserve">the </w:t>
      </w:r>
      <w:r w:rsidR="0042146F">
        <w:t>non</w:t>
      </w:r>
      <w:r w:rsidR="00E96659">
        <w:t>-</w:t>
      </w:r>
      <w:r w:rsidR="0042146F">
        <w:t xml:space="preserve">expansion </w:t>
      </w:r>
      <w:r w:rsidR="00D20DA7">
        <w:t xml:space="preserve">states still saw increases in coverage among </w:t>
      </w:r>
      <w:r w:rsidR="00527BA1">
        <w:t xml:space="preserve">an overlapping share of the </w:t>
      </w:r>
      <w:r w:rsidR="00D20DA7">
        <w:t>low-income population</w:t>
      </w:r>
      <w:r w:rsidR="00F316FC">
        <w:t xml:space="preserve"> (those 100</w:t>
      </w:r>
      <w:r w:rsidR="008C6B72">
        <w:t>–</w:t>
      </w:r>
      <w:r w:rsidR="00F316FC">
        <w:t>138</w:t>
      </w:r>
      <w:r w:rsidR="008C6B72">
        <w:t xml:space="preserve"> percent of the</w:t>
      </w:r>
      <w:r w:rsidR="00F316FC">
        <w:t xml:space="preserve"> FPL)</w:t>
      </w:r>
      <w:r w:rsidR="00D20DA7">
        <w:t>.</w:t>
      </w:r>
      <w:r w:rsidR="006B3215">
        <w:t xml:space="preserve"> </w:t>
      </w:r>
      <w:r w:rsidR="00E95215">
        <w:t xml:space="preserve">This complication extends to the wide and growing body of research on the ACA as well. </w:t>
      </w:r>
      <w:r w:rsidR="006B3215">
        <w:t xml:space="preserve">In </w:t>
      </w:r>
      <w:r w:rsidR="00EA442B">
        <w:t>essence,</w:t>
      </w:r>
      <w:r w:rsidR="006B3215">
        <w:t xml:space="preserve"> the estimated effect of “Medicaid expansion” is the differential effect of Medicaid for those </w:t>
      </w:r>
      <w:r w:rsidR="00C072FE">
        <w:t xml:space="preserve">below </w:t>
      </w:r>
      <w:r w:rsidR="006B3215">
        <w:t>100</w:t>
      </w:r>
      <w:r w:rsidR="000730B9">
        <w:t xml:space="preserve"> </w:t>
      </w:r>
      <w:r w:rsidR="00C072FE">
        <w:t>pe</w:t>
      </w:r>
      <w:r w:rsidR="000730B9">
        <w:t>r</w:t>
      </w:r>
      <w:r w:rsidR="00C072FE">
        <w:t>cent of the FPL</w:t>
      </w:r>
      <w:r w:rsidR="00D20DA7">
        <w:t xml:space="preserve"> </w:t>
      </w:r>
      <w:r w:rsidR="006B3215">
        <w:t xml:space="preserve">plus the effect of differences in mode of coverage for those </w:t>
      </w:r>
      <w:r w:rsidR="00C072FE">
        <w:t xml:space="preserve">between </w:t>
      </w:r>
      <w:r w:rsidR="006B3215">
        <w:t>100</w:t>
      </w:r>
      <w:r w:rsidR="00C072FE">
        <w:t xml:space="preserve"> and </w:t>
      </w:r>
      <w:r w:rsidR="006B3215">
        <w:t>138</w:t>
      </w:r>
      <w:r w:rsidR="00C072FE">
        <w:t xml:space="preserve"> percent of the</w:t>
      </w:r>
      <w:r w:rsidR="006B3215">
        <w:t xml:space="preserve"> FPL. </w:t>
      </w:r>
      <w:r w:rsidR="00EA442B">
        <w:t>The effect of differences in mode of coverage o</w:t>
      </w:r>
      <w:r w:rsidR="00BF1588">
        <w:t>n</w:t>
      </w:r>
      <w:r w:rsidR="00EA442B">
        <w:t xml:space="preserve"> utilization are </w:t>
      </w:r>
      <w:r w:rsidR="00641BF9">
        <w:t xml:space="preserve">likely </w:t>
      </w:r>
      <w:r w:rsidR="00EA442B">
        <w:t>not insubstantial</w:t>
      </w:r>
      <w:r w:rsidR="00D11D0B">
        <w:t>. I</w:t>
      </w:r>
      <w:r w:rsidR="00EA442B">
        <w:t>n a recent study, among those 100</w:t>
      </w:r>
      <w:r w:rsidR="00E1600E">
        <w:t>–</w:t>
      </w:r>
      <w:r w:rsidR="00EA442B">
        <w:t>138</w:t>
      </w:r>
      <w:r w:rsidR="00E1600E">
        <w:t xml:space="preserve"> percent of the</w:t>
      </w:r>
      <w:r w:rsidR="00EA442B">
        <w:t xml:space="preserve"> FPL, adults in expansion states had differentially lower out-of-pocket spending (-$344) and a lower probability of having a high-spending burden (-4.1 percentage points)</w:t>
      </w:r>
      <w:r w:rsidR="00641BF9">
        <w:t xml:space="preserve"> as compared </w:t>
      </w:r>
      <w:r w:rsidR="00F17B20">
        <w:t>to</w:t>
      </w:r>
      <w:r w:rsidR="00641BF9">
        <w:t xml:space="preserve"> those in non</w:t>
      </w:r>
      <w:r w:rsidR="00F17B20">
        <w:t>-</w:t>
      </w:r>
      <w:r w:rsidR="00641BF9">
        <w:t>expansion states</w:t>
      </w:r>
      <w:r w:rsidR="00B8231F">
        <w:t xml:space="preserve"> (Blavin et al 2018)</w:t>
      </w:r>
      <w:r w:rsidR="00EA442B">
        <w:t>.</w:t>
      </w:r>
      <w:r w:rsidR="008200C7">
        <w:t xml:space="preserve"> </w:t>
      </w:r>
      <w:r w:rsidR="00D20DA7">
        <w:t xml:space="preserve">We </w:t>
      </w:r>
      <w:r w:rsidR="008200C7">
        <w:t xml:space="preserve">further </w:t>
      </w:r>
      <w:r w:rsidR="00D20DA7">
        <w:t>discuss this issue below, first by examining the effect of the expansion on private coverage and then by studying within-state variation in exposure to the expansion.</w:t>
      </w:r>
    </w:p>
    <w:p w14:paraId="6E687273" w14:textId="5689805C" w:rsidR="00AA7430" w:rsidRDefault="00D20DA7" w:rsidP="00D20DA7">
      <w:r>
        <w:lastRenderedPageBreak/>
        <w:t xml:space="preserve">Regardless, </w:t>
      </w:r>
      <w:r w:rsidR="00A1649C">
        <w:t xml:space="preserve">these raw time-series figures </w:t>
      </w:r>
      <w:r>
        <w:t xml:space="preserve">suggest a natural </w:t>
      </w:r>
      <w:r w:rsidR="00B76937">
        <w:t>starting point</w:t>
      </w:r>
      <w:r>
        <w:t xml:space="preserve"> to study the effects of Medicaid expansion. </w:t>
      </w:r>
      <w:r w:rsidR="00F7527C">
        <w:t xml:space="preserve">We next </w:t>
      </w:r>
      <w:r>
        <w:t xml:space="preserve">explore standard </w:t>
      </w:r>
      <w:r w:rsidRPr="00D20DA7">
        <w:t>difference-in-difference</w:t>
      </w:r>
      <w:r>
        <w:t xml:space="preserve"> regressions that assess the degree to which </w:t>
      </w:r>
      <w:r w:rsidR="0060071A">
        <w:t xml:space="preserve">Medicaid </w:t>
      </w:r>
      <w:r>
        <w:t xml:space="preserve">expansion affected </w:t>
      </w:r>
      <w:r w:rsidR="00303D82">
        <w:t>the magnitude and coverage</w:t>
      </w:r>
      <w:r w:rsidR="00DA3C31">
        <w:t xml:space="preserve"> profile </w:t>
      </w:r>
      <w:r>
        <w:t xml:space="preserve">of hospital </w:t>
      </w:r>
      <w:r w:rsidR="00303D82">
        <w:t>utilization</w:t>
      </w:r>
      <w:r>
        <w:t>.</w:t>
      </w:r>
      <w:r w:rsidR="005257B5">
        <w:t xml:space="preserve"> </w:t>
      </w:r>
      <w:r w:rsidR="0060071A">
        <w:t xml:space="preserve">As discussed below, we </w:t>
      </w:r>
      <w:r w:rsidR="005257B5">
        <w:t>account for this increase in private coverage in non-expansion states</w:t>
      </w:r>
      <w:r w:rsidR="00D22964">
        <w:t xml:space="preserve">. </w:t>
      </w:r>
      <w:r w:rsidR="00B76937">
        <w:t>We then examine a triple</w:t>
      </w:r>
      <w:r w:rsidR="00104CAD">
        <w:t>-</w:t>
      </w:r>
      <w:r w:rsidR="00B76937">
        <w:t>difference specification that attempts to overcome the potential bias from the differential impact of the ACA on private insurance coverage in the non-expansion states.</w:t>
      </w:r>
    </w:p>
    <w:p w14:paraId="46E4251B" w14:textId="6922FB88" w:rsidR="00AA7430" w:rsidRDefault="005279A4" w:rsidP="00FC201D">
      <w:pPr>
        <w:pStyle w:val="Heading2"/>
        <w:numPr>
          <w:ilvl w:val="0"/>
          <w:numId w:val="0"/>
        </w:numPr>
      </w:pPr>
      <w:r>
        <w:t xml:space="preserve">4.1 </w:t>
      </w:r>
      <w:r w:rsidR="00AA7430">
        <w:t>D</w:t>
      </w:r>
      <w:r w:rsidR="00AA7430" w:rsidRPr="00AA7430">
        <w:t>ifference-in-</w:t>
      </w:r>
      <w:r w:rsidR="00AA7430">
        <w:t>D</w:t>
      </w:r>
      <w:r w:rsidR="00AA7430" w:rsidRPr="00AA7430">
        <w:t>ifference</w:t>
      </w:r>
      <w:r w:rsidR="00AA7430">
        <w:t xml:space="preserve"> Estimates</w:t>
      </w:r>
    </w:p>
    <w:p w14:paraId="53A989B2" w14:textId="7056B96A" w:rsidR="00DD724E" w:rsidRDefault="003F1B52" w:rsidP="00DD724E">
      <w:r>
        <w:t xml:space="preserve">To </w:t>
      </w:r>
      <w:r w:rsidR="00E320FA">
        <w:t>isolate the effect of the Medicaid expansion</w:t>
      </w:r>
      <w:r w:rsidR="00A55D22">
        <w:t xml:space="preserve">, </w:t>
      </w:r>
      <w:r w:rsidR="00DD724E">
        <w:t xml:space="preserve">we calculate utilization for each ZIP Code, year, and month. </w:t>
      </w:r>
      <w:r w:rsidR="00BB681F">
        <w:t>W</w:t>
      </w:r>
      <w:r w:rsidR="00A55D22">
        <w:t xml:space="preserve">e </w:t>
      </w:r>
      <w:r w:rsidR="00DD724E">
        <w:t>estimate the following regression model:</w:t>
      </w:r>
    </w:p>
    <w:p w14:paraId="2A144FA0" w14:textId="4A14049A" w:rsidR="00DD724E" w:rsidRDefault="00C44640" w:rsidP="00DD724E">
      <m:oMathPara>
        <m:oMath>
          <m:sSub>
            <m:sSubPr>
              <m:ctrlPr>
                <w:rPr>
                  <w:rFonts w:ascii="Cambria Math" w:hAnsi="Cambria Math"/>
                  <w:i/>
                </w:rPr>
              </m:ctrlPr>
            </m:sSubPr>
            <m:e>
              <m:r>
                <w:rPr>
                  <w:rFonts w:ascii="Cambria Math" w:hAnsi="Cambria Math"/>
                </w:rPr>
                <m:t>Y</m:t>
              </m:r>
            </m:e>
            <m:sub>
              <m:r>
                <w:rPr>
                  <w:rFonts w:ascii="Cambria Math" w:hAnsi="Cambria Math"/>
                </w:rPr>
                <m:t>ist</m:t>
              </m:r>
            </m:sub>
          </m:sSub>
          <m:r>
            <w:rPr>
              <w:rFonts w:ascii="Cambria Math" w:hAnsi="Cambria Math"/>
            </w:rPr>
            <m:t>=β⋅Pos</m:t>
          </m:r>
          <m:sSub>
            <m:sSubPr>
              <m:ctrlPr>
                <w:rPr>
                  <w:rFonts w:ascii="Cambria Math" w:hAnsi="Cambria Math"/>
                  <w:i/>
                </w:rPr>
              </m:ctrlPr>
            </m:sSubPr>
            <m:e>
              <m:r>
                <w:rPr>
                  <w:rFonts w:ascii="Cambria Math" w:hAnsi="Cambria Math"/>
                </w:rPr>
                <m:t>t</m:t>
              </m:r>
            </m:e>
            <m:sub>
              <m:r>
                <w:rPr>
                  <w:rFonts w:ascii="Cambria Math" w:hAnsi="Cambria Math"/>
                </w:rPr>
                <m:t>st</m:t>
              </m:r>
            </m:sub>
          </m:sSub>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s</m:t>
              </m:r>
            </m:sub>
          </m:sSub>
          <m:r>
            <w:rPr>
              <w:rFonts w:ascii="Cambria Math" w:hAnsi="Cambria Math"/>
            </w:rPr>
            <m:t>⋅t+</m:t>
          </m:r>
          <m:sSub>
            <m:sSubPr>
              <m:ctrlPr>
                <w:rPr>
                  <w:rFonts w:ascii="Cambria Math" w:hAnsi="Cambria Math"/>
                  <w:i/>
                </w:rPr>
              </m:ctrlPr>
            </m:sSubPr>
            <m:e>
              <m:r>
                <w:rPr>
                  <w:rFonts w:ascii="Cambria Math" w:hAnsi="Cambria Math"/>
                </w:rPr>
                <m:t>ε</m:t>
              </m:r>
            </m:e>
            <m:sub>
              <m:r>
                <w:rPr>
                  <w:rFonts w:ascii="Cambria Math" w:hAnsi="Cambria Math"/>
                </w:rPr>
                <m:t>ist</m:t>
              </m:r>
            </m:sub>
          </m:sSub>
          <m:r>
            <w:rPr>
              <w:rFonts w:ascii="Cambria Math" w:hAnsi="Cambria Math"/>
            </w:rPr>
            <m:t>.</m:t>
          </m:r>
        </m:oMath>
      </m:oMathPara>
    </w:p>
    <w:p w14:paraId="398D3DBD" w14:textId="3DE1C29C" w:rsidR="00931344" w:rsidRDefault="00BB681F" w:rsidP="00DD724E">
      <w:pPr>
        <w:ind w:firstLine="0"/>
      </w:pPr>
      <w:r>
        <w:t xml:space="preserve">Here, we study outcome </w:t>
      </w:r>
      <m:oMath>
        <m:sSub>
          <m:sSubPr>
            <m:ctrlPr>
              <w:rPr>
                <w:rFonts w:ascii="Cambria Math" w:hAnsi="Cambria Math"/>
                <w:i/>
              </w:rPr>
            </m:ctrlPr>
          </m:sSubPr>
          <m:e>
            <m:r>
              <w:rPr>
                <w:rFonts w:ascii="Cambria Math" w:hAnsi="Cambria Math"/>
              </w:rPr>
              <m:t>Y</m:t>
            </m:r>
          </m:e>
          <m:sub>
            <m:r>
              <w:rPr>
                <w:rFonts w:ascii="Cambria Math" w:hAnsi="Cambria Math"/>
              </w:rPr>
              <m:t>ist</m:t>
            </m:r>
          </m:sub>
        </m:sSub>
      </m:oMath>
      <w:r>
        <w:t xml:space="preserve"> for </w:t>
      </w:r>
      <w:r w:rsidR="00931344">
        <w:t xml:space="preserve">ZIP Code </w:t>
      </w:r>
      <w:r w:rsidR="00931344" w:rsidRPr="00F6549B">
        <w:rPr>
          <w:i/>
        </w:rPr>
        <w:t>i</w:t>
      </w:r>
      <w:r w:rsidR="00931344">
        <w:t xml:space="preserve"> in state </w:t>
      </w:r>
      <w:r w:rsidR="00931344" w:rsidRPr="00F6549B">
        <w:rPr>
          <w:i/>
        </w:rPr>
        <w:t>s</w:t>
      </w:r>
      <w:r w:rsidR="00931344">
        <w:t xml:space="preserve"> and year</w:t>
      </w:r>
      <w:r w:rsidR="000F614B">
        <w:t>-month</w:t>
      </w:r>
      <w:r w:rsidR="00931344">
        <w:t xml:space="preserve"> </w:t>
      </w:r>
      <w:r w:rsidR="00931344" w:rsidRPr="00F6549B">
        <w:rPr>
          <w:i/>
        </w:rPr>
        <w:t>t</w:t>
      </w:r>
      <w:r w:rsidR="00931344">
        <w:t xml:space="preserve">. The variable </w:t>
      </w:r>
      <m:oMath>
        <m:r>
          <w:rPr>
            <w:rFonts w:ascii="Cambria Math" w:hAnsi="Cambria Math"/>
          </w:rPr>
          <m:t>Pos</m:t>
        </m:r>
        <m:sSub>
          <m:sSubPr>
            <m:ctrlPr>
              <w:rPr>
                <w:rFonts w:ascii="Cambria Math" w:hAnsi="Cambria Math"/>
                <w:i/>
              </w:rPr>
            </m:ctrlPr>
          </m:sSubPr>
          <m:e>
            <m:r>
              <w:rPr>
                <w:rFonts w:ascii="Cambria Math" w:hAnsi="Cambria Math"/>
              </w:rPr>
              <m:t>t</m:t>
            </m:r>
          </m:e>
          <m:sub>
            <m:r>
              <w:rPr>
                <w:rFonts w:ascii="Cambria Math" w:hAnsi="Cambria Math"/>
              </w:rPr>
              <m:t>st</m:t>
            </m:r>
          </m:sub>
        </m:sSub>
      </m:oMath>
      <w:r w:rsidR="00931344">
        <w:t xml:space="preserve"> indicates whether the state has expanded Medicaid, </w:t>
      </w:r>
      <m:oMath>
        <m:sSub>
          <m:sSubPr>
            <m:ctrlPr>
              <w:rPr>
                <w:rFonts w:ascii="Cambria Math" w:hAnsi="Cambria Math"/>
                <w:i/>
              </w:rPr>
            </m:ctrlPr>
          </m:sSubPr>
          <m:e>
            <m:r>
              <w:rPr>
                <w:rFonts w:ascii="Cambria Math" w:hAnsi="Cambria Math"/>
              </w:rPr>
              <m:t>α</m:t>
            </m:r>
          </m:e>
          <m:sub>
            <m:r>
              <w:rPr>
                <w:rFonts w:ascii="Cambria Math" w:hAnsi="Cambria Math"/>
              </w:rPr>
              <m:t>i</m:t>
            </m:r>
          </m:sub>
        </m:sSub>
      </m:oMath>
      <w:r w:rsidR="00931344">
        <w:t xml:space="preserve"> are ZIP-Code-specific fixed effects, </w:t>
      </w:r>
      <m:oMath>
        <m:sSub>
          <m:sSubPr>
            <m:ctrlPr>
              <w:rPr>
                <w:rFonts w:ascii="Cambria Math" w:hAnsi="Cambria Math"/>
                <w:i/>
              </w:rPr>
            </m:ctrlPr>
          </m:sSubPr>
          <m:e>
            <m:r>
              <w:rPr>
                <w:rFonts w:ascii="Cambria Math" w:hAnsi="Cambria Math"/>
              </w:rPr>
              <m:t>α</m:t>
            </m:r>
          </m:e>
          <m:sub>
            <m:r>
              <w:rPr>
                <w:rFonts w:ascii="Cambria Math" w:hAnsi="Cambria Math"/>
              </w:rPr>
              <m:t>t</m:t>
            </m:r>
          </m:sub>
        </m:sSub>
      </m:oMath>
      <w:r w:rsidR="00931344">
        <w:t xml:space="preserve"> are year-</w:t>
      </w:r>
      <w:r w:rsidR="000F614B">
        <w:t>month-</w:t>
      </w:r>
      <w:r w:rsidR="00931344">
        <w:t xml:space="preserve">specific fixed effects. In addition, we include a state-specific linear time trend, </w:t>
      </w:r>
      <m:oMath>
        <m:sSub>
          <m:sSubPr>
            <m:ctrlPr>
              <w:rPr>
                <w:rFonts w:ascii="Cambria Math" w:hAnsi="Cambria Math"/>
                <w:i/>
              </w:rPr>
            </m:ctrlPr>
          </m:sSubPr>
          <m:e>
            <m:r>
              <w:rPr>
                <w:rFonts w:ascii="Cambria Math" w:hAnsi="Cambria Math"/>
              </w:rPr>
              <m:t>α</m:t>
            </m:r>
          </m:e>
          <m:sub>
            <m:r>
              <w:rPr>
                <w:rFonts w:ascii="Cambria Math" w:hAnsi="Cambria Math"/>
              </w:rPr>
              <m:t>s</m:t>
            </m:r>
          </m:sub>
        </m:sSub>
        <m:r>
          <w:rPr>
            <w:rFonts w:ascii="Cambria Math" w:hAnsi="Cambria Math"/>
          </w:rPr>
          <m:t>⋅t</m:t>
        </m:r>
      </m:oMath>
      <w:r w:rsidR="00931344">
        <w:t xml:space="preserve">. </w:t>
      </w:r>
    </w:p>
    <w:p w14:paraId="08E81D0F" w14:textId="3EA57C7B" w:rsidR="009A013F" w:rsidRDefault="00931344" w:rsidP="00F6549B">
      <w:pPr>
        <w:ind w:firstLine="0"/>
      </w:pPr>
      <w:r>
        <w:tab/>
      </w:r>
      <w:r w:rsidR="009A013F">
        <w:t>Such a</w:t>
      </w:r>
      <w:r w:rsidR="00C3639B">
        <w:t xml:space="preserve"> regression</w:t>
      </w:r>
      <w:r w:rsidR="009A013F">
        <w:t xml:space="preserve"> approach relies on the standard parallel-trends assumption, </w:t>
      </w:r>
      <w:r w:rsidR="00B73444">
        <w:t xml:space="preserve">which is </w:t>
      </w:r>
      <w:r w:rsidR="009A013F">
        <w:t xml:space="preserve">that trends in hospital utilization would have </w:t>
      </w:r>
      <w:r w:rsidR="00D277F9">
        <w:t xml:space="preserve">evolved along parallel paths </w:t>
      </w:r>
      <w:r w:rsidR="009A013F">
        <w:t xml:space="preserve">in expansion states relative to non-expansion states if not for the expansion itself. We </w:t>
      </w:r>
      <w:r w:rsidR="00502B0B">
        <w:t>evaluate the validity of this</w:t>
      </w:r>
      <w:r w:rsidR="009A013F">
        <w:t xml:space="preserve"> assumption by</w:t>
      </w:r>
      <w:r w:rsidR="001A0D2F">
        <w:t xml:space="preserve"> examining </w:t>
      </w:r>
      <w:r w:rsidR="00B73444">
        <w:t xml:space="preserve">trends in raw data in the years leading up to the reform as well as </w:t>
      </w:r>
      <w:r w:rsidR="001A0D2F">
        <w:t>the pre-expansion coefficients</w:t>
      </w:r>
      <w:r w:rsidR="001B1F18">
        <w:t xml:space="preserve"> from event-study specifications</w:t>
      </w:r>
      <w:r w:rsidR="001A0D2F">
        <w:t xml:space="preserve">. </w:t>
      </w:r>
    </w:p>
    <w:p w14:paraId="1B9CBD21" w14:textId="02601DB2" w:rsidR="001A0D2F" w:rsidRDefault="001A0D2F" w:rsidP="001A0D2F">
      <w:r w:rsidRPr="00991380">
        <w:t>Figure</w:t>
      </w:r>
      <w:r>
        <w:t>s</w:t>
      </w:r>
      <w:r w:rsidRPr="00991380">
        <w:t xml:space="preserve"> </w:t>
      </w:r>
      <w:r w:rsidR="00B05C57">
        <w:t>6</w:t>
      </w:r>
      <w:r>
        <w:t xml:space="preserve"> through </w:t>
      </w:r>
      <w:r w:rsidR="00E93A29">
        <w:t>8</w:t>
      </w:r>
      <w:r>
        <w:t xml:space="preserve"> present event-study estimates for a variety of outcomes. First, the top panel of Figure </w:t>
      </w:r>
      <w:r w:rsidR="00B05C57">
        <w:t>6</w:t>
      </w:r>
      <w:r>
        <w:t xml:space="preserve"> presents event-study estimates for all hospital discharges and each type of insurance</w:t>
      </w:r>
      <w:r w:rsidR="004255B7">
        <w:t xml:space="preserve">. </w:t>
      </w:r>
      <w:r>
        <w:t xml:space="preserve">Each point represents the difference in total discharges in Medicaid-expansion states versus non-expansion states with the associated confidence interval plotted by dashed lines. The figure suggests that, after 2014, there </w:t>
      </w:r>
      <w:r w:rsidR="00104CAD">
        <w:t>wa</w:t>
      </w:r>
      <w:r>
        <w:t xml:space="preserve">s a clear increase in Medicaid visits and a decrease in uninsured visits. Importantly, the 2014 change does not seem to be driven by a pre-existing trend. In that sense, the figure supports the parallel-trends assumption that underlies the regression estimates above. </w:t>
      </w:r>
    </w:p>
    <w:p w14:paraId="7C05D897" w14:textId="48F8EAEE" w:rsidR="001A0D2F" w:rsidRDefault="001A0D2F" w:rsidP="001A0D2F">
      <w:r>
        <w:t xml:space="preserve">In order to examine whether </w:t>
      </w:r>
      <w:r w:rsidR="00DD724E">
        <w:t>the expansion increased utilization, we next</w:t>
      </w:r>
      <w:r w:rsidR="005A55BC">
        <w:t xml:space="preserve"> consider</w:t>
      </w:r>
      <w:r w:rsidR="00DD724E">
        <w:t xml:space="preserve"> combination</w:t>
      </w:r>
      <w:r w:rsidR="003E7921">
        <w:t>s</w:t>
      </w:r>
      <w:r w:rsidR="00DD724E">
        <w:t xml:space="preserve"> of visits for patients with various types of insurance</w:t>
      </w:r>
      <w:r w:rsidR="004255B7">
        <w:t xml:space="preserve">. </w:t>
      </w:r>
      <w:r>
        <w:t>T</w:t>
      </w:r>
      <w:r w:rsidR="002A5A76">
        <w:t xml:space="preserve">he </w:t>
      </w:r>
      <w:r w:rsidR="00D65F95">
        <w:t>bottom</w:t>
      </w:r>
      <w:r w:rsidR="002A5A76">
        <w:t xml:space="preserve"> panel of Figure </w:t>
      </w:r>
      <w:r w:rsidR="00D65F95">
        <w:t xml:space="preserve">6 </w:t>
      </w:r>
      <w:r>
        <w:lastRenderedPageBreak/>
        <w:t xml:space="preserve">presents similar event studies, but with Medicaid-plus-uninsured hospital discharges plotted alongside private visits. The </w:t>
      </w:r>
      <w:r w:rsidR="00D65F95">
        <w:t xml:space="preserve">estimates </w:t>
      </w:r>
      <w:r>
        <w:t xml:space="preserve">suggest a clear increase in Medicaid-plus-uninsured visits. Again, that change appears to be sudden and not explained by pre-2014 trends. </w:t>
      </w:r>
      <w:r w:rsidR="002A5A76">
        <w:t xml:space="preserve">However, it is also clear that there was a </w:t>
      </w:r>
      <w:r w:rsidRPr="005919D3">
        <w:rPr>
          <w:i/>
        </w:rPr>
        <w:t>decrease</w:t>
      </w:r>
      <w:r>
        <w:t xml:space="preserve"> in private hospital discharges. </w:t>
      </w:r>
      <w:r w:rsidR="002A5A76">
        <w:t xml:space="preserve">Given the aggregate trends </w:t>
      </w:r>
      <w:r w:rsidR="00411A25">
        <w:t>described above</w:t>
      </w:r>
      <w:r w:rsidR="00F6549B">
        <w:t xml:space="preserve"> (and depicted in Figure 4 and 5)</w:t>
      </w:r>
      <w:r w:rsidR="002A5A76">
        <w:t xml:space="preserve"> t</w:t>
      </w:r>
      <w:r>
        <w:t>his</w:t>
      </w:r>
      <w:r w:rsidR="00FC4B42">
        <w:t xml:space="preserve"> differential</w:t>
      </w:r>
      <w:r>
        <w:t xml:space="preserve"> decline is likely driven by the </w:t>
      </w:r>
      <w:r w:rsidRPr="00F6549B">
        <w:rPr>
          <w:i/>
        </w:rPr>
        <w:t>increase</w:t>
      </w:r>
      <w:r>
        <w:t xml:space="preserve"> in private coverage in non-expansion states as low-income individuals became eligible for heavily subsidized marketplace coverage.</w:t>
      </w:r>
      <w:r w:rsidR="002A5A76">
        <w:rPr>
          <w:rStyle w:val="FootnoteReference"/>
        </w:rPr>
        <w:footnoteReference w:id="18"/>
      </w:r>
      <w:r>
        <w:t xml:space="preserve"> In expansion states, individuals with that income qualify for Medicaid coverage</w:t>
      </w:r>
      <w:r w:rsidR="00B7178A">
        <w:t xml:space="preserve"> and would likely prefer that to marketplace coverage because Medicaid provides superior financial protection</w:t>
      </w:r>
      <w:r>
        <w:t xml:space="preserve">. Therefore, these estimates likely reflect an actual treatment of the ACA on insurance access for low-income individuals in non-expansion states. This increase should provide caution for interpreting </w:t>
      </w:r>
      <w:r w:rsidR="00B7178A">
        <w:t xml:space="preserve">other </w:t>
      </w:r>
      <w:r>
        <w:t>studies that compare expans</w:t>
      </w:r>
      <w:r w:rsidR="002A5A76">
        <w:t xml:space="preserve">ion and non-expansion states that do not account for differential use of the ACA marketplaces by individuals earning between 100 and 138 percent of poverty. </w:t>
      </w:r>
    </w:p>
    <w:p w14:paraId="188AF67E" w14:textId="5ED002F9" w:rsidR="001A0D2F" w:rsidRDefault="001A0D2F">
      <w:r>
        <w:t>Next, Figure</w:t>
      </w:r>
      <w:r w:rsidR="0001466A">
        <w:t xml:space="preserve"> </w:t>
      </w:r>
      <w:r w:rsidR="00464797">
        <w:t>7</w:t>
      </w:r>
      <w:r w:rsidR="0001466A">
        <w:t xml:space="preserve"> </w:t>
      </w:r>
      <w:r w:rsidR="00464797">
        <w:t xml:space="preserve">presents </w:t>
      </w:r>
      <w:r>
        <w:t xml:space="preserve">event-study estimates separately for the three types of hospital discharges: </w:t>
      </w:r>
      <w:r w:rsidR="00464797">
        <w:t xml:space="preserve">scheduled </w:t>
      </w:r>
      <w:r>
        <w:t>inpatient, inpatient emergency, and outpatient emergency.</w:t>
      </w:r>
      <w:r>
        <w:rPr>
          <w:rStyle w:val="FootnoteReference"/>
        </w:rPr>
        <w:footnoteReference w:id="19"/>
      </w:r>
      <w:r>
        <w:t xml:space="preserve"> The three panels of Figure </w:t>
      </w:r>
      <w:r w:rsidR="00464797">
        <w:t>7</w:t>
      </w:r>
      <w:r>
        <w:t xml:space="preserve"> suggest decreases in uninsured visits, increases in Medicaid visits, and smaller decreases in private visits. The figure suggests a smaller effect for inpatient discharges. That smaller effect for inpatient visits is unsurprising given that relatively few uninsured patients have scheduled inpatient visits, and those visits tend to be less discretionary. Recall that hospitals are only required to provide care regardless of the ability to pay for patients in the emergency </w:t>
      </w:r>
      <w:r w:rsidR="00E96659">
        <w:t>room; they</w:t>
      </w:r>
      <w:r>
        <w:t xml:space="preserve"> are not required to provide scheduled inpatient visits to the uninsured</w:t>
      </w:r>
      <w:r w:rsidR="004255B7">
        <w:t xml:space="preserve">. </w:t>
      </w:r>
      <w:r w:rsidR="00C7390B">
        <w:t xml:space="preserve">Finally, </w:t>
      </w:r>
      <w:r>
        <w:t xml:space="preserve">Figure </w:t>
      </w:r>
      <w:r w:rsidR="00464797">
        <w:t>8</w:t>
      </w:r>
      <w:r>
        <w:t xml:space="preserve"> then presents the same analysis, but focusing on the sum of Medicaid and uninsured visits. Like the bottom panel of Figure </w:t>
      </w:r>
      <w:r w:rsidR="00464797">
        <w:t>6</w:t>
      </w:r>
      <w:r>
        <w:t xml:space="preserve">, Figure </w:t>
      </w:r>
      <w:r w:rsidR="00464797">
        <w:t>8</w:t>
      </w:r>
      <w:r>
        <w:t xml:space="preserve"> suggests a net increase in Medicaid-plus-uninsured visits and a decrease in private visits, across all types of discharges</w:t>
      </w:r>
      <w:r w:rsidR="00D22964">
        <w:t xml:space="preserve">. </w:t>
      </w:r>
    </w:p>
    <w:p w14:paraId="47EFD6E0" w14:textId="0216FFCB" w:rsidR="0050644D" w:rsidRDefault="001A0D2F" w:rsidP="00500205">
      <w:r>
        <w:t>In order to provide a sense of the magnitude of the effect, we also estimate</w:t>
      </w:r>
      <w:r w:rsidR="00E320FA">
        <w:t xml:space="preserve"> the regression specification above. </w:t>
      </w:r>
      <w:r w:rsidR="00FA1BE0">
        <w:t>T</w:t>
      </w:r>
      <w:r w:rsidR="00E73B99">
        <w:t xml:space="preserve">he </w:t>
      </w:r>
      <w:r w:rsidR="002225F0">
        <w:t xml:space="preserve">top </w:t>
      </w:r>
      <w:r w:rsidR="00E73B99">
        <w:t>panel of T</w:t>
      </w:r>
      <w:r w:rsidR="00E51298">
        <w:t xml:space="preserve">able </w:t>
      </w:r>
      <w:r w:rsidR="00E320FA">
        <w:t>2</w:t>
      </w:r>
      <w:r w:rsidR="00E51298">
        <w:t xml:space="preserve"> presents </w:t>
      </w:r>
      <w:r>
        <w:t>this</w:t>
      </w:r>
      <w:r w:rsidR="00E51298">
        <w:t xml:space="preserve"> approach</w:t>
      </w:r>
      <w:r w:rsidR="004406A4">
        <w:t xml:space="preserve"> for all types of hospital </w:t>
      </w:r>
      <w:r w:rsidR="004406A4">
        <w:lastRenderedPageBreak/>
        <w:t>encounters</w:t>
      </w:r>
      <w:r w:rsidR="003B4690">
        <w:t>, with the dependent variable the number of visits in levels</w:t>
      </w:r>
      <w:r w:rsidR="00E51298">
        <w:t xml:space="preserve">. Each cell presents estimates from a separate regression, with the main </w:t>
      </w:r>
      <m:oMath>
        <m:r>
          <w:rPr>
            <w:rFonts w:ascii="Cambria Math" w:hAnsi="Cambria Math"/>
          </w:rPr>
          <m:t>Pos</m:t>
        </m:r>
        <m:sSub>
          <m:sSubPr>
            <m:ctrlPr>
              <w:rPr>
                <w:rFonts w:ascii="Cambria Math" w:hAnsi="Cambria Math"/>
                <w:i/>
              </w:rPr>
            </m:ctrlPr>
          </m:sSubPr>
          <m:e>
            <m:r>
              <w:rPr>
                <w:rFonts w:ascii="Cambria Math" w:hAnsi="Cambria Math"/>
              </w:rPr>
              <m:t>t</m:t>
            </m:r>
          </m:e>
          <m:sub>
            <m:r>
              <w:rPr>
                <w:rFonts w:ascii="Cambria Math" w:hAnsi="Cambria Math"/>
              </w:rPr>
              <m:t>st</m:t>
            </m:r>
          </m:sub>
        </m:sSub>
      </m:oMath>
      <w:r w:rsidR="00E51298">
        <w:t xml:space="preserve"> coefficient tabulated. The first column suggests </w:t>
      </w:r>
      <w:r w:rsidR="00B86502">
        <w:t xml:space="preserve">that Medicaid expansion led to </w:t>
      </w:r>
      <w:r w:rsidR="0050644D">
        <w:t xml:space="preserve">roughly </w:t>
      </w:r>
      <w:r w:rsidR="00E320FA">
        <w:t>10,000</w:t>
      </w:r>
      <w:r w:rsidR="003B4690">
        <w:t xml:space="preserve"> more Medicaid-covered hospitalizations and </w:t>
      </w:r>
      <w:r w:rsidR="00F90685">
        <w:t xml:space="preserve">roughly </w:t>
      </w:r>
      <w:r w:rsidR="00E320FA">
        <w:t>7,000</w:t>
      </w:r>
      <w:r w:rsidR="003B4690">
        <w:t xml:space="preserve"> fewer uninsured hospitalizations. </w:t>
      </w:r>
      <w:r w:rsidR="007E5EB9">
        <w:t xml:space="preserve">Those point estimates, in combination, suggest that the increase in Medicaid visits was larger than the decrease in uninsured visits. </w:t>
      </w:r>
      <w:r w:rsidR="003B4690">
        <w:t xml:space="preserve">The second panel presents estimates in which the </w:t>
      </w:r>
      <w:r w:rsidR="00552FBF">
        <w:t>logarithm</w:t>
      </w:r>
      <w:r w:rsidR="003B4690">
        <w:t xml:space="preserve"> of </w:t>
      </w:r>
      <w:r w:rsidR="00552FBF">
        <w:t>hospitalizations</w:t>
      </w:r>
      <w:r w:rsidR="003B4690">
        <w:t xml:space="preserve"> is the outcome of interest; </w:t>
      </w:r>
      <w:r w:rsidR="00552FBF">
        <w:t xml:space="preserve">Medicaid visits increase by </w:t>
      </w:r>
      <w:r w:rsidR="00B73444">
        <w:t xml:space="preserve">roughly </w:t>
      </w:r>
      <w:r w:rsidR="00E320FA">
        <w:t>1</w:t>
      </w:r>
      <w:r w:rsidR="00B73444">
        <w:t>4</w:t>
      </w:r>
      <w:r w:rsidR="00E320FA">
        <w:t xml:space="preserve"> </w:t>
      </w:r>
      <w:r w:rsidR="00552FBF">
        <w:t xml:space="preserve">percent and </w:t>
      </w:r>
      <w:r w:rsidR="00FF133B">
        <w:t>u</w:t>
      </w:r>
      <w:r w:rsidR="00552FBF">
        <w:t xml:space="preserve">ninsured visits decrease by roughly </w:t>
      </w:r>
      <w:r w:rsidR="00E320FA">
        <w:t>2</w:t>
      </w:r>
      <w:r w:rsidR="00B73444">
        <w:t>5</w:t>
      </w:r>
      <w:r w:rsidR="00F90685">
        <w:t xml:space="preserve"> </w:t>
      </w:r>
      <w:r w:rsidR="00552FBF">
        <w:t>percent.</w:t>
      </w:r>
      <w:r w:rsidR="00B7178A">
        <w:rPr>
          <w:rStyle w:val="FootnoteReference"/>
        </w:rPr>
        <w:footnoteReference w:id="20"/>
      </w:r>
      <w:r w:rsidR="00552FBF">
        <w:t xml:space="preserve"> </w:t>
      </w:r>
    </w:p>
    <w:p w14:paraId="06225609" w14:textId="3B929D6B" w:rsidR="00FA1BE0" w:rsidRDefault="0050644D" w:rsidP="00FA1BE0">
      <w:r>
        <w:t xml:space="preserve">To further </w:t>
      </w:r>
      <w:r w:rsidR="00F83D27">
        <w:t>study that comparison, the table also presents estimates for the sum of Medicaid and uninsured visits and for the sum of Medicaid, uninsured, and privately covered visits. The estimates suggest a</w:t>
      </w:r>
      <w:r w:rsidR="00FF133B">
        <w:t>n</w:t>
      </w:r>
      <w:r w:rsidR="00F83D27">
        <w:t xml:space="preserve"> increase in </w:t>
      </w:r>
      <w:r w:rsidR="00F90685">
        <w:t>both of those groupings of visits</w:t>
      </w:r>
      <w:r w:rsidR="00E14447">
        <w:t>, though the estimate for all visits is less precisely estimated and more sensitive to the specification</w:t>
      </w:r>
      <w:r w:rsidR="00F83D27">
        <w:t xml:space="preserve">. </w:t>
      </w:r>
      <w:r w:rsidR="00E14447">
        <w:t xml:space="preserve">This pattern </w:t>
      </w:r>
      <w:r w:rsidR="00F83D27">
        <w:t xml:space="preserve">suggests that Medicaid </w:t>
      </w:r>
      <w:r w:rsidR="009B297F">
        <w:t>coverage</w:t>
      </w:r>
      <w:r w:rsidR="00F83D27">
        <w:t xml:space="preserve"> leads to an increase</w:t>
      </w:r>
      <w:r w:rsidR="00F511A6">
        <w:t>,</w:t>
      </w:r>
      <w:r w:rsidR="005257B5">
        <w:t xml:space="preserve"> rather than a decrease</w:t>
      </w:r>
      <w:r w:rsidR="00F511A6">
        <w:t>,</w:t>
      </w:r>
      <w:r w:rsidR="00F83D27">
        <w:t xml:space="preserve"> in utilization.</w:t>
      </w:r>
    </w:p>
    <w:p w14:paraId="1635E1B4" w14:textId="57E53E22" w:rsidR="008A7E11" w:rsidRDefault="00E14447" w:rsidP="00FA1BE0">
      <w:r>
        <w:t xml:space="preserve">To better understand the dynamics of the effect of expanding Medicaid on </w:t>
      </w:r>
      <w:r w:rsidR="00771DCA">
        <w:t>utilization</w:t>
      </w:r>
      <w:r>
        <w:t xml:space="preserve">, we </w:t>
      </w:r>
      <w:r w:rsidR="003D27C3">
        <w:t>separate hospital encounters by category</w:t>
      </w:r>
      <w:r>
        <w:t xml:space="preserve">. </w:t>
      </w:r>
      <w:r w:rsidR="00F83D27">
        <w:t xml:space="preserve">Columns 2 through 4 suggest a roughly similar pattern for scheduled inpatient visits, inpatient visits that originated in the ED, and ED visits, respectively. </w:t>
      </w:r>
      <w:r w:rsidR="0045207A">
        <w:t xml:space="preserve">In all cases, we see a statistically significant decrease in uninsured visits, combined with an increase in Medicaid visits. All types of encounters seem to increase on net: the increase in Medicaid visits is larger than the decrease in uninsured visits. </w:t>
      </w:r>
      <w:r>
        <w:t xml:space="preserve">When we consider all visits (Medicaid, uninsured, </w:t>
      </w:r>
      <w:r w:rsidR="00570E92">
        <w:t>plus</w:t>
      </w:r>
      <w:r>
        <w:t xml:space="preserve"> private) the effect is still positive and relatively large but is not statistically significant</w:t>
      </w:r>
      <w:r w:rsidR="00EC5A36">
        <w:t xml:space="preserve"> in all specifications</w:t>
      </w:r>
      <w:r>
        <w:t xml:space="preserve">. </w:t>
      </w:r>
    </w:p>
    <w:p w14:paraId="61654555" w14:textId="02ADDFE0" w:rsidR="000A085D" w:rsidRDefault="00C45DBA">
      <w:r>
        <w:t xml:space="preserve">Finally, Table </w:t>
      </w:r>
      <w:r w:rsidR="008437DA">
        <w:t>2</w:t>
      </w:r>
      <w:r>
        <w:t xml:space="preserve"> offers insight into which </w:t>
      </w:r>
      <w:r w:rsidRPr="00716A0D">
        <w:rPr>
          <w:i/>
        </w:rPr>
        <w:t>types</w:t>
      </w:r>
      <w:r>
        <w:t xml:space="preserve"> of hospital encounters became more common. Column 5 presents estimates with deferrable hospital visits as the outcome of interest, and column 6 presents estimates with non-deferrable hospital visits as the outcome of interest. </w:t>
      </w:r>
      <w:r w:rsidR="00F90685">
        <w:t xml:space="preserve">Following </w:t>
      </w:r>
      <w:r w:rsidR="00CC3CDC">
        <w:t xml:space="preserve">Garthwaite et al. </w:t>
      </w:r>
      <w:r w:rsidR="00CC3CDC">
        <w:fldChar w:fldCharType="begin"/>
      </w:r>
      <w:r w:rsidR="00CC3CDC">
        <w:instrText xml:space="preserve"> ADDIN ZOTERO_ITEM CSL_CITATION {"citationID":"GjsW31FN","properties":{"formattedCitation":"(2017)","plainCitation":"(2017)","noteIndex":0},"citationItems":[{"id":75,"uris":["http://zotero.org/users/5840172/items/DV4VV7S4"],"uri":["http://zotero.org/users/5840172/items/DV4VV7S4"],"itemData":{"id":75,"type":"article-journal","title":"Insurance Expansion and Hospital Emergency Department Access: Evidence From the Affordable Care Act","container-title":"Annals of Internal Medicine","page":"172-179","volume":"166","issue":"3","source":"PubMed","abstract":"Background: Little is known about whether insurance expansion affects the location and type of emergency department (ED) use. Understanding these changes can inform state-level decisions about the Medicaid expansion under the Patient Protection and Affordable Care Act (ACA).\nObjective: To investigate the effect of the 2014 ACA Medicaid expansion on the location, insurance status, and type of ED visits.\nDesign: Quasi-experimental observational study from 2012 to 2014.\nSetting: 126 investor-owned, hospital-based EDs.\nParticipants: Uninsured and Medicaid-insured adults aged 18 to 64 years.\nIntervention: ACA expansion of Medicaid in January 2014.\nMeasurements: Number of ED visits overall, type of visit (for example, nondiscretionary or nonemergency), and average travel time to the ED. Interrupted time-series analyses comparing changes from the end of 2013 to end of 2014 for patients from Medicaid expansion versus nonexpansion states were done.\nResults: There were 1.06 million ED visits among patients from 17 Medicaid expansion states, and 7.87 million ED visits among patients from 19 nonexpansion states. The EDs treating patients from Medicaid expansion states saw an overall 47.1% decrease in uninsured visits (95% CI, -65.0% to -29.3%) and a 125.7% (CI, 89.2% to 162.6%) increase in Medicaid visits after 12 months of ACA expansion. Average travel time for nondiscretionary conditions requiring immediate medical care decreased by 0.9 minutes (-6.2% [CI, -8.9% to -3.5%]) among all Medicaid patients from expansion states. We found little evidence of similar changes among patients from nonexpansion states.\nLimitation: Results reflect shifts in ED care at investor-owned facilities, which limits generalizability to other hospital types.\nConclusion: Meaningful changes in insurance status and location and type of ED visits in the first year of ACA Medicaid expansion were found, suggesting that expansion provides patients with a greater choice of hospital facilities.\nPrimary Funding Source: Robert Wood Johnson Foundation.","DOI":"10.7326/M16-0086","ISSN":"1539-3704","note":"PMID: 27992930","title-short":"Insurance Expansion and Hospital Emergency Department Access","journalAbbreviation":"Ann. Intern. Med.","language":"eng","author":[{"family":"Garthwaite","given":"Craig"},{"family":"Gross","given":"Tal"},{"family":"Notowidigdo","given":"Matthew"},{"family":"Graves","given":"John A."}],"issued":{"date-parts":[["2017",2,7]]}},"suppress-author":true}],"schema":"https://github.com/citation-style-language/schema/raw/master/csl-citation.json"} </w:instrText>
      </w:r>
      <w:r w:rsidR="00CC3CDC">
        <w:fldChar w:fldCharType="separate"/>
      </w:r>
      <w:r w:rsidR="00CC3CDC">
        <w:rPr>
          <w:noProof/>
        </w:rPr>
        <w:t>(2017)</w:t>
      </w:r>
      <w:r w:rsidR="00CC3CDC">
        <w:fldChar w:fldCharType="end"/>
      </w:r>
      <w:r w:rsidR="00CC3CDC">
        <w:t xml:space="preserve"> and other</w:t>
      </w:r>
      <w:r w:rsidR="0087774E">
        <w:t>s</w:t>
      </w:r>
      <w:r w:rsidR="00F90685">
        <w:t xml:space="preserve">, we focus on deferrable and non-deferrable visits as a way to </w:t>
      </w:r>
      <w:r w:rsidR="000A085D">
        <w:t xml:space="preserve">disentangle changes in coverage rates from changes in the propensity to visit the hospital. </w:t>
      </w:r>
    </w:p>
    <w:p w14:paraId="6E936EE2" w14:textId="0CD27526" w:rsidR="00502B0B" w:rsidRDefault="00C45DBA" w:rsidP="007E5EB9">
      <w:r>
        <w:lastRenderedPageBreak/>
        <w:t>The two columns suggest similar relative drops in uninsured visits for either category, with roughly similar relative increases</w:t>
      </w:r>
      <w:r w:rsidR="000A085D">
        <w:t xml:space="preserve"> in Medicaid-covered visits</w:t>
      </w:r>
      <w:r>
        <w:t>. However, the regressions suggest a clear increase in Medicaid</w:t>
      </w:r>
      <w:r w:rsidR="0087774E">
        <w:t>-</w:t>
      </w:r>
      <w:r>
        <w:t>plus</w:t>
      </w:r>
      <w:r w:rsidR="0087774E">
        <w:t>-</w:t>
      </w:r>
      <w:r>
        <w:t xml:space="preserve">uninsured visits for deferrable encounters and no such increase for non-deferrable encounters. </w:t>
      </w:r>
      <w:r w:rsidR="00164392">
        <w:t xml:space="preserve">That pattern of results is easy to rationalize. The types of visits that are most discretionary are deferrable visits. So it unsurprising that we see a net increase in those types of visits. Non-deferrable visits, by contrast, are visits that </w:t>
      </w:r>
      <w:r w:rsidR="0087774E">
        <w:t xml:space="preserve">likely </w:t>
      </w:r>
      <w:r w:rsidR="00164392">
        <w:t>must occur regardless of insurance status.</w:t>
      </w:r>
      <w:r w:rsidR="00DF25D6">
        <w:rPr>
          <w:rStyle w:val="FootnoteReference"/>
        </w:rPr>
        <w:footnoteReference w:id="21"/>
      </w:r>
      <w:r w:rsidR="00164392">
        <w:t xml:space="preserve"> </w:t>
      </w:r>
    </w:p>
    <w:p w14:paraId="0D5B2E0B" w14:textId="025DABD4" w:rsidR="004A4886" w:rsidRPr="004A4886" w:rsidRDefault="00602E37" w:rsidP="00294ADA">
      <w:pPr>
        <w:pStyle w:val="Heading2"/>
        <w:numPr>
          <w:ilvl w:val="0"/>
          <w:numId w:val="0"/>
        </w:numPr>
      </w:pPr>
      <w:r>
        <w:t>4.</w:t>
      </w:r>
      <w:r w:rsidR="001A0D2F">
        <w:t>2</w:t>
      </w:r>
      <w:r w:rsidR="00501744">
        <w:t xml:space="preserve"> </w:t>
      </w:r>
      <w:r w:rsidR="00A32807">
        <w:t>Triple</w:t>
      </w:r>
      <w:r w:rsidR="00870534">
        <w:t>-</w:t>
      </w:r>
      <w:r w:rsidR="00A32807">
        <w:t>Difference Estimates</w:t>
      </w:r>
    </w:p>
    <w:p w14:paraId="4CBFB301" w14:textId="33857ED3" w:rsidR="00E85E4D" w:rsidRDefault="004A4886" w:rsidP="007E5EB9">
      <w:r w:rsidRPr="004A4886">
        <w:t xml:space="preserve">A concern with the difference-in-differences approach above is that </w:t>
      </w:r>
      <w:r w:rsidR="00B73444">
        <w:t xml:space="preserve">there may be </w:t>
      </w:r>
      <w:r w:rsidRPr="004A4886">
        <w:t xml:space="preserve">a variety of state-level factors </w:t>
      </w:r>
      <w:r w:rsidR="00B73444">
        <w:t xml:space="preserve">that are </w:t>
      </w:r>
      <w:r w:rsidRPr="004A4886">
        <w:t>correlated with the Medicaid-expansion decision</w:t>
      </w:r>
      <w:r w:rsidR="00B73444">
        <w:t xml:space="preserve"> which</w:t>
      </w:r>
      <w:r w:rsidRPr="004A4886">
        <w:t xml:space="preserve"> could bias the estimates. </w:t>
      </w:r>
      <w:r w:rsidR="00B73444">
        <w:t>For example</w:t>
      </w:r>
      <w:r w:rsidR="00DD724E">
        <w:t>, differential exposure to</w:t>
      </w:r>
      <w:r w:rsidR="00F3330B">
        <w:t xml:space="preserve"> subsidized coverage in the </w:t>
      </w:r>
      <w:r w:rsidR="00DD724E">
        <w:t xml:space="preserve">ACA marketplaces </w:t>
      </w:r>
      <w:r w:rsidR="00F3330B">
        <w:t>for those 100</w:t>
      </w:r>
      <w:del w:id="73" w:author="Tal Gross" w:date="2019-09-17T09:43:00Z">
        <w:r w:rsidR="00F3330B" w:rsidDel="00232A56">
          <w:delText>-</w:delText>
        </w:r>
      </w:del>
      <w:ins w:id="74" w:author="Tal Gross" w:date="2019-09-17T09:43:00Z">
        <w:r w:rsidR="00232A56">
          <w:t>–</w:t>
        </w:r>
      </w:ins>
      <w:r w:rsidR="00F3330B">
        <w:t xml:space="preserve">138 percent of the FPL </w:t>
      </w:r>
      <w:r w:rsidR="00DD724E">
        <w:t xml:space="preserve">may make it hard to assess the effect of the Medicaid expansion on the </w:t>
      </w:r>
      <w:r w:rsidR="00957084">
        <w:t xml:space="preserve">overall </w:t>
      </w:r>
      <w:r w:rsidR="00DD724E">
        <w:t>use of hospital services.</w:t>
      </w:r>
      <w:r w:rsidR="00A32807">
        <w:t xml:space="preserve"> </w:t>
      </w:r>
      <w:r w:rsidR="00E85E4D">
        <w:t xml:space="preserve">This may contribute to the relatively small and imprecise estimates of the effect of insurance on the </w:t>
      </w:r>
      <w:r w:rsidR="00B73444">
        <w:t xml:space="preserve">overall </w:t>
      </w:r>
      <w:r w:rsidR="00E85E4D">
        <w:t>use of hospital services.</w:t>
      </w:r>
      <w:r w:rsidR="00B73444">
        <w:t xml:space="preserve"> </w:t>
      </w:r>
    </w:p>
    <w:p w14:paraId="4631407C" w14:textId="660BA6C9" w:rsidR="002D36B3" w:rsidRDefault="004A4886" w:rsidP="007E5EB9">
      <w:r w:rsidRPr="004A4886">
        <w:t>To address</w:t>
      </w:r>
      <w:r w:rsidR="0001466A">
        <w:t xml:space="preserve"> these concerns</w:t>
      </w:r>
      <w:r w:rsidR="00B73444">
        <w:t xml:space="preserve"> and provide a more</w:t>
      </w:r>
      <w:ins w:id="75" w:author="Tal Gross" w:date="2019-09-17T09:43:00Z">
        <w:r w:rsidR="00F92E50">
          <w:t>-</w:t>
        </w:r>
      </w:ins>
      <w:del w:id="76" w:author="Tal Gross" w:date="2019-09-17T09:43:00Z">
        <w:r w:rsidR="00B73444" w:rsidDel="00F92E50">
          <w:delText xml:space="preserve"> </w:delText>
        </w:r>
      </w:del>
      <w:r w:rsidR="00B73444">
        <w:t>reliable estimate of the effect of the ACA Medicaid expansion</w:t>
      </w:r>
      <w:r w:rsidRPr="004A4886">
        <w:t xml:space="preserve">, we </w:t>
      </w:r>
      <w:r w:rsidR="00E85E4D">
        <w:t>next expl</w:t>
      </w:r>
      <w:r w:rsidR="00E5181C">
        <w:t>ore</w:t>
      </w:r>
      <w:r w:rsidR="00EC5A36">
        <w:t xml:space="preserve"> within-state variation in </w:t>
      </w:r>
      <w:r w:rsidR="000F48F1">
        <w:t xml:space="preserve">the share of </w:t>
      </w:r>
      <w:r w:rsidR="00E5181C">
        <w:t>e</w:t>
      </w:r>
      <w:r w:rsidR="000F48F1">
        <w:t>a</w:t>
      </w:r>
      <w:r w:rsidR="00E5181C">
        <w:t>ch</w:t>
      </w:r>
      <w:r w:rsidR="000F48F1">
        <w:t xml:space="preserve"> </w:t>
      </w:r>
      <w:r w:rsidR="00522C9E">
        <w:t>ZIP Code</w:t>
      </w:r>
      <w:r w:rsidR="000F48F1">
        <w:t xml:space="preserve"> that was made newly eligible for Medicaid as a result of the expansion. </w:t>
      </w:r>
      <w:r w:rsidR="00540E25">
        <w:t>Given that the ACA was based on a single income standard (i.e.</w:t>
      </w:r>
      <w:r w:rsidR="00B73444">
        <w:t>,</w:t>
      </w:r>
      <w:r w:rsidR="00540E25">
        <w:t xml:space="preserve"> earning below 138 percent of the poverty line) there is a large amount of variation in the share of </w:t>
      </w:r>
      <w:r w:rsidR="00E5181C">
        <w:t xml:space="preserve">each </w:t>
      </w:r>
      <w:r w:rsidR="00134227">
        <w:t>ZIP Code</w:t>
      </w:r>
      <w:r w:rsidR="00540E25">
        <w:t xml:space="preserve"> tha</w:t>
      </w:r>
      <w:r w:rsidR="002D36B3">
        <w:t>t gained Medicaid eligibility.</w:t>
      </w:r>
      <w:r w:rsidR="00540E25">
        <w:t xml:space="preserve"> </w:t>
      </w:r>
      <w:r w:rsidR="00957084">
        <w:t>To measure th</w:t>
      </w:r>
      <w:r w:rsidR="00E5181C">
        <w:t>at</w:t>
      </w:r>
      <w:r w:rsidR="00957084">
        <w:t xml:space="preserve"> variation, we use a </w:t>
      </w:r>
      <w:r w:rsidR="00E5181C">
        <w:t>Z</w:t>
      </w:r>
      <w:r w:rsidR="00957084">
        <w:t>ip</w:t>
      </w:r>
      <w:r w:rsidR="00E5181C">
        <w:t>-C</w:t>
      </w:r>
      <w:r w:rsidR="00957084">
        <w:t>ode</w:t>
      </w:r>
      <w:r w:rsidR="00DF25D6">
        <w:t>-</w:t>
      </w:r>
      <w:r w:rsidR="00957084">
        <w:t xml:space="preserve">level measure of new Medicaid eligibility </w:t>
      </w:r>
      <w:r w:rsidR="00E5181C">
        <w:t>ad</w:t>
      </w:r>
      <w:r w:rsidR="00DF25D6">
        <w:t>a</w:t>
      </w:r>
      <w:r w:rsidR="00E5181C">
        <w:t xml:space="preserve">pted </w:t>
      </w:r>
      <w:r w:rsidR="00957084">
        <w:t xml:space="preserve">from </w:t>
      </w:r>
      <w:r w:rsidR="00E5181C">
        <w:t xml:space="preserve">the work of </w:t>
      </w:r>
      <w:r w:rsidR="00957084">
        <w:t>Dranove et al. (2016).</w:t>
      </w:r>
      <w:r w:rsidR="00957084">
        <w:rPr>
          <w:rStyle w:val="FootnoteReference"/>
        </w:rPr>
        <w:footnoteReference w:id="22"/>
      </w:r>
      <w:r w:rsidR="00957084">
        <w:t xml:space="preserve"> </w:t>
      </w:r>
    </w:p>
    <w:p w14:paraId="50687285" w14:textId="522EE959" w:rsidR="002D36B3" w:rsidRDefault="00C7390B" w:rsidP="007E5EB9">
      <w:r>
        <w:t>Figure 9 shows the variation</w:t>
      </w:r>
      <w:r w:rsidR="002D36B3">
        <w:t xml:space="preserve"> across states in this measure. T</w:t>
      </w:r>
      <w:r>
        <w:t>he maps in Figure</w:t>
      </w:r>
      <w:del w:id="77" w:author="Tal Gross" w:date="2019-09-17T09:44:00Z">
        <w:r w:rsidDel="00F92E50">
          <w:delText>s</w:delText>
        </w:r>
      </w:del>
      <w:r>
        <w:t xml:space="preserve"> 9 show variation across expansion states in </w:t>
      </w:r>
      <w:ins w:id="78" w:author="Tal Gross" w:date="2019-09-17T09:44:00Z">
        <w:r w:rsidR="00F92E50">
          <w:t xml:space="preserve">the </w:t>
        </w:r>
      </w:ins>
      <w:r>
        <w:t xml:space="preserve">overall share of </w:t>
      </w:r>
      <w:ins w:id="79" w:author="Tal Gross" w:date="2019-09-17T09:44:00Z">
        <w:r w:rsidR="00F92E50">
          <w:t xml:space="preserve">each </w:t>
        </w:r>
      </w:ins>
      <w:r>
        <w:t xml:space="preserve">population made newly eligible, </w:t>
      </w:r>
      <w:r>
        <w:lastRenderedPageBreak/>
        <w:t xml:space="preserve">with larger increases in eligibility in California and Ohio and relatively smaller increases in Indiana and Iowa. The bottom panel of Figure 9 shows the counterfactual population share that would have been made newly eligible in non-expansion states; the panel shows that all of the non-expansion states would have had high treatment “intensity” compared to the expansion states (i.e., much closer to the large increases in California and Ohio than the other expansion states in our sample). </w:t>
      </w:r>
    </w:p>
    <w:p w14:paraId="5AC12F1F" w14:textId="585110C7" w:rsidR="00540E25" w:rsidRDefault="00774061" w:rsidP="007E5EB9">
      <w:r>
        <w:t xml:space="preserve">Lastly, </w:t>
      </w:r>
      <w:r w:rsidR="002D36B3">
        <w:t>Figure 10 illustrates the within-state variation (across ZIP Codes) for two expansion states (the ZIP Code maps for the remaining expansion states are reported in the Appendix).</w:t>
      </w:r>
      <w:r w:rsidR="00A33A5E">
        <w:t xml:space="preserve"> The maps</w:t>
      </w:r>
      <w:r>
        <w:t xml:space="preserve">, for Minnesota and New Jersey, </w:t>
      </w:r>
      <w:r w:rsidR="00A33A5E">
        <w:t>show that some ZIP Codes had relatively small changes in eligibility, while other ZIP Codes had increases in eligibility of more than 30</w:t>
      </w:r>
      <w:del w:id="80" w:author="Tal Gross" w:date="2019-09-17T09:45:00Z">
        <w:r w:rsidR="00A33A5E" w:rsidDel="003C2199">
          <w:delText>-</w:delText>
        </w:r>
      </w:del>
      <w:ins w:id="81" w:author="Tal Gross" w:date="2019-09-17T09:45:00Z">
        <w:r w:rsidR="003C2199">
          <w:t>–</w:t>
        </w:r>
      </w:ins>
      <w:r w:rsidR="00A33A5E">
        <w:t>40 percent.</w:t>
      </w:r>
      <w:r w:rsidR="00A33A5E" w:rsidDel="00854F64">
        <w:t xml:space="preserve"> </w:t>
      </w:r>
    </w:p>
    <w:p w14:paraId="27A9A79C" w14:textId="09897A9E" w:rsidR="003D6C96" w:rsidRDefault="00C93862" w:rsidP="00B7178A">
      <w:pPr>
        <w:ind w:firstLine="360"/>
      </w:pPr>
      <w:r>
        <w:tab/>
      </w:r>
      <w:r w:rsidR="00C7390B">
        <w:t xml:space="preserve">Using </w:t>
      </w:r>
      <w:r w:rsidR="00A33A5E">
        <w:t xml:space="preserve">this within-state variation, we </w:t>
      </w:r>
      <w:r w:rsidR="00C7390B">
        <w:t xml:space="preserve">implement </w:t>
      </w:r>
      <w:r w:rsidR="00687951">
        <w:t xml:space="preserve">a </w:t>
      </w:r>
      <w:r w:rsidR="00957084">
        <w:t>triple</w:t>
      </w:r>
      <w:r w:rsidR="00E5181C">
        <w:t>-</w:t>
      </w:r>
      <w:r w:rsidR="00957084">
        <w:t xml:space="preserve">difference </w:t>
      </w:r>
      <w:r w:rsidR="004A4886" w:rsidRPr="004A4886">
        <w:t>specification</w:t>
      </w:r>
      <w:r w:rsidR="00DF2021">
        <w:t xml:space="preserve"> </w:t>
      </w:r>
      <w:r w:rsidR="00957084">
        <w:t xml:space="preserve">that allows the effect </w:t>
      </w:r>
      <w:r w:rsidR="003D6C96">
        <w:t xml:space="preserve">of the Medicaid expansion </w:t>
      </w:r>
      <w:r w:rsidR="00957084">
        <w:t xml:space="preserve">to vary by the share newly eligible in </w:t>
      </w:r>
      <w:r w:rsidR="00C7390B">
        <w:t>each</w:t>
      </w:r>
      <w:r w:rsidR="00957084">
        <w:t xml:space="preserve"> </w:t>
      </w:r>
      <w:r w:rsidR="00134227">
        <w:t>ZIP Code</w:t>
      </w:r>
      <w:r w:rsidR="00957084">
        <w:t xml:space="preserve">. </w:t>
      </w:r>
      <w:r w:rsidR="00F6503B">
        <w:t>Th</w:t>
      </w:r>
      <w:r w:rsidR="00C7390B">
        <w:t>is</w:t>
      </w:r>
      <w:r w:rsidR="00F6503B">
        <w:t xml:space="preserve"> approach allows us to control for </w:t>
      </w:r>
      <w:r w:rsidR="00DF2021">
        <w:t>other features of the</w:t>
      </w:r>
      <w:r w:rsidR="007226B3">
        <w:t xml:space="preserve"> market </w:t>
      </w:r>
      <w:r w:rsidR="00A57C21">
        <w:t xml:space="preserve">or the ACA (other than the Medicaid expansion) </w:t>
      </w:r>
      <w:r w:rsidR="007226B3">
        <w:t xml:space="preserve">that differentially </w:t>
      </w:r>
      <w:r w:rsidR="00A57C21">
        <w:t xml:space="preserve">impacted </w:t>
      </w:r>
      <w:r w:rsidR="00134227">
        <w:t>ZIP Code</w:t>
      </w:r>
      <w:r w:rsidR="00687951">
        <w:t>s with a greater share</w:t>
      </w:r>
      <w:r w:rsidR="00F6503B">
        <w:t xml:space="preserve"> of their residents made eligible</w:t>
      </w:r>
      <w:r w:rsidR="00EF61C9">
        <w:t>.</w:t>
      </w:r>
      <w:r w:rsidR="00540E25">
        <w:t xml:space="preserve"> </w:t>
      </w:r>
      <w:r w:rsidR="003D6C96">
        <w:t>Additionally, we are able to include state-year</w:t>
      </w:r>
      <w:r w:rsidR="000F614B">
        <w:t>-month</w:t>
      </w:r>
      <w:r w:rsidR="003D6C96">
        <w:t xml:space="preserve"> fixed effects in all specifications, which can account for confounding state-level shocks that are correlated with expansion</w:t>
      </w:r>
      <w:ins w:id="82" w:author="Tal Gross" w:date="2019-09-17T09:45:00Z">
        <w:r w:rsidR="003C2199">
          <w:t xml:space="preserve"> and </w:t>
        </w:r>
      </w:ins>
      <w:del w:id="83" w:author="Tal Gross" w:date="2019-09-17T09:45:00Z">
        <w:r w:rsidR="003D6C96" w:rsidDel="003C2199">
          <w:delText>/</w:delText>
        </w:r>
      </w:del>
      <w:r w:rsidR="003D6C96">
        <w:t xml:space="preserve">non-expansion status. </w:t>
      </w:r>
      <w:del w:id="84" w:author="Tal Gross" w:date="2019-09-17T09:46:00Z">
        <w:r w:rsidR="000F614B" w:rsidDel="003C2199">
          <w:delText>Ultimately</w:delText>
        </w:r>
        <w:r w:rsidR="003D6C96" w:rsidDel="003C2199">
          <w:delText>, w</w:delText>
        </w:r>
      </w:del>
      <w:ins w:id="85" w:author="Tal Gross" w:date="2019-09-17T09:46:00Z">
        <w:r w:rsidR="003C2199">
          <w:t>W</w:t>
        </w:r>
      </w:ins>
      <w:r w:rsidR="003D6C96">
        <w:t>e estimate the following regression model:</w:t>
      </w:r>
    </w:p>
    <w:p w14:paraId="27692190" w14:textId="77777777" w:rsidR="00D33AE2" w:rsidRDefault="00D33AE2" w:rsidP="00B7178A">
      <w:pPr>
        <w:ind w:firstLine="360"/>
      </w:pPr>
    </w:p>
    <w:p w14:paraId="328FCA17" w14:textId="0F62D7FA" w:rsidR="003D6C96" w:rsidRPr="00D33AE2" w:rsidRDefault="00C44640" w:rsidP="003D6C96">
      <m:oMathPara>
        <m:oMath>
          <m:sSub>
            <m:sSubPr>
              <m:ctrlPr>
                <w:rPr>
                  <w:rFonts w:ascii="Cambria Math" w:hAnsi="Cambria Math"/>
                  <w:i/>
                </w:rPr>
              </m:ctrlPr>
            </m:sSubPr>
            <m:e>
              <m:r>
                <w:rPr>
                  <w:rFonts w:ascii="Cambria Math" w:hAnsi="Cambria Math"/>
                </w:rPr>
                <m:t>Y</m:t>
              </m:r>
            </m:e>
            <m:sub>
              <m:r>
                <w:rPr>
                  <w:rFonts w:ascii="Cambria Math" w:hAnsi="Cambria Math"/>
                </w:rPr>
                <m:t>ist</m:t>
              </m:r>
            </m:sub>
          </m:sSub>
          <m:r>
            <w:rPr>
              <w:rFonts w:ascii="Cambria Math" w:hAnsi="Cambria Math"/>
            </w:rPr>
            <m:t>=β⋅Pos</m:t>
          </m:r>
          <m:sSub>
            <m:sSubPr>
              <m:ctrlPr>
                <w:rPr>
                  <w:rFonts w:ascii="Cambria Math" w:hAnsi="Cambria Math"/>
                  <w:i/>
                </w:rPr>
              </m:ctrlPr>
            </m:sSubPr>
            <m:e>
              <m:r>
                <w:rPr>
                  <w:rFonts w:ascii="Cambria Math" w:hAnsi="Cambria Math"/>
                </w:rPr>
                <m:t>t</m:t>
              </m:r>
            </m:e>
            <m:sub>
              <m:r>
                <w:rPr>
                  <w:rFonts w:ascii="Cambria Math" w:hAnsi="Cambria Math"/>
                </w:rPr>
                <m:t>st</m:t>
              </m:r>
            </m:sub>
          </m:sSub>
          <m:r>
            <w:rPr>
              <w:rFonts w:ascii="Cambria Math" w:hAnsi="Cambria Math"/>
            </w:rPr>
            <m:t>⋅</m:t>
          </m:r>
          <m:sSub>
            <m:sSubPr>
              <m:ctrlPr>
                <w:rPr>
                  <w:rFonts w:ascii="Cambria Math" w:hAnsi="Cambria Math"/>
                  <w:i/>
                </w:rPr>
              </m:ctrlPr>
            </m:sSubPr>
            <m:e>
              <m:r>
                <w:rPr>
                  <w:rFonts w:ascii="Cambria Math" w:hAnsi="Cambria Math"/>
                </w:rPr>
                <m:t>ShareEligible</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ShareEligible</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ist</m:t>
              </m:r>
            </m:sub>
          </m:sSub>
          <m:r>
            <w:rPr>
              <w:rFonts w:ascii="Cambria Math" w:hAnsi="Cambria Math"/>
            </w:rPr>
            <m:t>.</m:t>
          </m:r>
        </m:oMath>
      </m:oMathPara>
    </w:p>
    <w:p w14:paraId="5E045DB9" w14:textId="77777777" w:rsidR="00D33AE2" w:rsidRDefault="00D33AE2" w:rsidP="003D6C96"/>
    <w:p w14:paraId="51489398" w14:textId="6961169B" w:rsidR="003D6C96" w:rsidRDefault="000F614B" w:rsidP="003D6C96">
      <w:pPr>
        <w:ind w:firstLine="0"/>
      </w:pPr>
      <w:r>
        <w:t>As with the difference-in-difference model</w:t>
      </w:r>
      <w:ins w:id="86" w:author="Tal Gross" w:date="2019-09-17T09:46:00Z">
        <w:r w:rsidR="003C2199">
          <w:t xml:space="preserve"> above</w:t>
        </w:r>
      </w:ins>
      <w:r>
        <w:t>, we</w:t>
      </w:r>
      <w:r w:rsidR="003D6C96">
        <w:t xml:space="preserve"> study outcome </w:t>
      </w:r>
      <m:oMath>
        <m:sSub>
          <m:sSubPr>
            <m:ctrlPr>
              <w:rPr>
                <w:rFonts w:ascii="Cambria Math" w:hAnsi="Cambria Math"/>
                <w:i/>
              </w:rPr>
            </m:ctrlPr>
          </m:sSubPr>
          <m:e>
            <m:r>
              <w:rPr>
                <w:rFonts w:ascii="Cambria Math" w:hAnsi="Cambria Math"/>
              </w:rPr>
              <m:t>Y</m:t>
            </m:r>
          </m:e>
          <m:sub>
            <m:r>
              <w:rPr>
                <w:rFonts w:ascii="Cambria Math" w:hAnsi="Cambria Math"/>
              </w:rPr>
              <m:t>ist</m:t>
            </m:r>
          </m:sub>
        </m:sSub>
      </m:oMath>
      <w:r w:rsidR="003D6C96">
        <w:t xml:space="preserve"> for ZIP Code </w:t>
      </w:r>
      <w:r w:rsidR="003D6C96" w:rsidRPr="00CE383D">
        <w:rPr>
          <w:i/>
        </w:rPr>
        <w:t>i</w:t>
      </w:r>
      <w:r w:rsidR="003D6C96">
        <w:t xml:space="preserve"> in state </w:t>
      </w:r>
      <w:r w:rsidR="003D6C96" w:rsidRPr="00CE383D">
        <w:rPr>
          <w:i/>
        </w:rPr>
        <w:t>s</w:t>
      </w:r>
      <w:r w:rsidR="003D6C96">
        <w:t xml:space="preserve"> and year </w:t>
      </w:r>
      <w:r w:rsidR="003D6C96" w:rsidRPr="00CE383D">
        <w:rPr>
          <w:i/>
        </w:rPr>
        <w:t>t</w:t>
      </w:r>
      <w:r w:rsidR="003D6C96">
        <w:t xml:space="preserve">. The variable </w:t>
      </w:r>
      <m:oMath>
        <m:r>
          <w:rPr>
            <w:rFonts w:ascii="Cambria Math" w:hAnsi="Cambria Math"/>
          </w:rPr>
          <m:t>Pos</m:t>
        </m:r>
        <m:sSub>
          <m:sSubPr>
            <m:ctrlPr>
              <w:rPr>
                <w:rFonts w:ascii="Cambria Math" w:hAnsi="Cambria Math"/>
                <w:i/>
              </w:rPr>
            </m:ctrlPr>
          </m:sSubPr>
          <m:e>
            <m:r>
              <w:rPr>
                <w:rFonts w:ascii="Cambria Math" w:hAnsi="Cambria Math"/>
              </w:rPr>
              <m:t>t</m:t>
            </m:r>
          </m:e>
          <m:sub>
            <m:r>
              <w:rPr>
                <w:rFonts w:ascii="Cambria Math" w:hAnsi="Cambria Math"/>
              </w:rPr>
              <m:t>st</m:t>
            </m:r>
          </m:sub>
        </m:sSub>
      </m:oMath>
      <w:r w:rsidR="003D6C96">
        <w:t xml:space="preserve"> indicates whether the state has expanded Medicaid, </w:t>
      </w:r>
      <m:oMath>
        <m:sSub>
          <m:sSubPr>
            <m:ctrlPr>
              <w:rPr>
                <w:rFonts w:ascii="Cambria Math" w:hAnsi="Cambria Math"/>
                <w:i/>
              </w:rPr>
            </m:ctrlPr>
          </m:sSubPr>
          <m:e>
            <m:r>
              <w:rPr>
                <w:rFonts w:ascii="Cambria Math" w:hAnsi="Cambria Math"/>
              </w:rPr>
              <m:t>α</m:t>
            </m:r>
          </m:e>
          <m:sub>
            <m:r>
              <w:rPr>
                <w:rFonts w:ascii="Cambria Math" w:hAnsi="Cambria Math"/>
              </w:rPr>
              <m:t>i</m:t>
            </m:r>
          </m:sub>
        </m:sSub>
      </m:oMath>
      <w:r w:rsidR="003D6C96">
        <w:t xml:space="preserve"> are ZIP-Code-specific fixed effects</w:t>
      </w:r>
      <w:r>
        <w:t xml:space="preserve">. The </w:t>
      </w:r>
      <m:oMath>
        <m:r>
          <w:rPr>
            <w:rFonts w:ascii="Cambria Math" w:hAnsi="Cambria Math"/>
          </w:rPr>
          <m:t>ShareEligible</m:t>
        </m:r>
      </m:oMath>
      <w:r>
        <w:t xml:space="preserve"> variable is the estimate of the share of the </w:t>
      </w:r>
      <w:r w:rsidR="00D33AE2">
        <w:t>ZIP Code</w:t>
      </w:r>
      <w:ins w:id="87" w:author="Tal Gross" w:date="2019-09-17T09:46:00Z">
        <w:r w:rsidR="00231768">
          <w:t>’s</w:t>
        </w:r>
      </w:ins>
      <w:r w:rsidR="00D33AE2">
        <w:t xml:space="preserve"> </w:t>
      </w:r>
      <w:r>
        <w:t xml:space="preserve">population that was made newly eligible for the ACA in expansion states, and the share that would have been made eligible </w:t>
      </w:r>
      <w:del w:id="88" w:author="Tal Gross" w:date="2019-09-17T09:46:00Z">
        <w:r w:rsidDel="00231768">
          <w:delText xml:space="preserve">in the case of </w:delText>
        </w:r>
      </w:del>
      <w:ins w:id="89" w:author="Tal Gross" w:date="2019-09-17T09:46:00Z">
        <w:r w:rsidR="00231768">
          <w:t xml:space="preserve">in </w:t>
        </w:r>
      </w:ins>
      <w:r>
        <w:t>non-expansion states. In the spirit of a triple-difference model, this variable is interacted with a full set of year-month-specific fixed effects</w:t>
      </w:r>
      <w:ins w:id="90" w:author="Tal Gross" w:date="2019-09-17T09:47:00Z">
        <w:r w:rsidR="00231768">
          <w:t>,</w:t>
        </w:r>
      </w:ins>
      <w:r w:rsidR="003D6C96">
        <w:t xml:space="preserve"> </w:t>
      </w:r>
      <m:oMath>
        <m:sSub>
          <m:sSubPr>
            <m:ctrlPr>
              <w:rPr>
                <w:rFonts w:ascii="Cambria Math" w:hAnsi="Cambria Math"/>
                <w:i/>
              </w:rPr>
            </m:ctrlPr>
          </m:sSubPr>
          <m:e>
            <m:r>
              <w:rPr>
                <w:rFonts w:ascii="Cambria Math" w:hAnsi="Cambria Math"/>
              </w:rPr>
              <m:t>α</m:t>
            </m:r>
          </m:e>
          <m:sub>
            <m:r>
              <w:rPr>
                <w:rFonts w:ascii="Cambria Math" w:hAnsi="Cambria Math"/>
              </w:rPr>
              <m:t>t</m:t>
            </m:r>
          </m:sub>
        </m:sSub>
      </m:oMath>
      <w:r>
        <w:t xml:space="preserve">, and </w:t>
      </w:r>
      <w:r w:rsidR="003530BC">
        <w:t xml:space="preserve">the </w:t>
      </w:r>
      <w:r>
        <w:t>regression model also includes a full set of state-year-month-specific fixed effects.</w:t>
      </w:r>
      <w:r w:rsidR="003D6C96">
        <w:t xml:space="preserve"> </w:t>
      </w:r>
    </w:p>
    <w:p w14:paraId="62A1E516" w14:textId="7335DCCA" w:rsidR="00687951" w:rsidRDefault="002D498C" w:rsidP="004A4886">
      <w:r>
        <w:lastRenderedPageBreak/>
        <w:t>Figure</w:t>
      </w:r>
      <w:r w:rsidR="00A65D37">
        <w:t xml:space="preserve"> 11</w:t>
      </w:r>
      <w:r w:rsidR="008C39AD">
        <w:t xml:space="preserve"> </w:t>
      </w:r>
      <w:r w:rsidR="00F6503B">
        <w:t>presents</w:t>
      </w:r>
      <w:r>
        <w:t xml:space="preserve"> </w:t>
      </w:r>
      <w:r w:rsidR="00A456F7">
        <w:t xml:space="preserve">event-study </w:t>
      </w:r>
      <w:r>
        <w:t xml:space="preserve">estimates from </w:t>
      </w:r>
      <w:r w:rsidR="00A456F7">
        <w:t xml:space="preserve">such a </w:t>
      </w:r>
      <w:r w:rsidR="00A456F7" w:rsidRPr="00A456F7">
        <w:t>triple-difference</w:t>
      </w:r>
      <w:r w:rsidR="00A456F7">
        <w:t xml:space="preserve"> </w:t>
      </w:r>
      <w:r>
        <w:t>specification.</w:t>
      </w:r>
      <w:r w:rsidR="003530BC">
        <w:rPr>
          <w:rStyle w:val="FootnoteReference"/>
        </w:rPr>
        <w:footnoteReference w:id="23"/>
      </w:r>
      <w:r>
        <w:t xml:space="preserve"> </w:t>
      </w:r>
      <w:r w:rsidR="00387332">
        <w:t>Panel A</w:t>
      </w:r>
      <w:r w:rsidR="009E6125">
        <w:t xml:space="preserve"> presents estimates for each type of insurance. </w:t>
      </w:r>
      <w:r w:rsidR="007577B0">
        <w:t>Prior to the expansion, the pattern of the estimated coefficients</w:t>
      </w:r>
      <w:r w:rsidR="00387332">
        <w:t xml:space="preserve"> for all insurance types</w:t>
      </w:r>
      <w:r w:rsidR="007577B0">
        <w:t xml:space="preserve"> is </w:t>
      </w:r>
      <w:r>
        <w:t>broadly flat and generally statistically insignificant</w:t>
      </w:r>
      <w:r w:rsidR="007577B0">
        <w:t xml:space="preserve">. </w:t>
      </w:r>
      <w:r>
        <w:t>After the expansion, there is an immediate change in utilization b</w:t>
      </w:r>
      <w:r w:rsidR="00F92FA5">
        <w:t>y insurance status</w:t>
      </w:r>
      <w:r w:rsidR="00BC6DC8">
        <w:t xml:space="preserve">, with Medicaid visits surging and uninsured visits </w:t>
      </w:r>
      <w:r w:rsidR="008B5AF2">
        <w:t>declining</w:t>
      </w:r>
      <w:r w:rsidR="00BC6DC8">
        <w:t xml:space="preserve">. </w:t>
      </w:r>
      <w:r w:rsidR="008B5AF2">
        <w:t xml:space="preserve">Unlike the </w:t>
      </w:r>
      <w:r w:rsidR="00387332">
        <w:t xml:space="preserve">negative </w:t>
      </w:r>
      <w:r w:rsidR="00480A4C">
        <w:t xml:space="preserve">estimates of the </w:t>
      </w:r>
      <w:r w:rsidR="008B5AF2">
        <w:t>difference-in-differences specification</w:t>
      </w:r>
      <w:r w:rsidR="00387332">
        <w:t xml:space="preserve"> </w:t>
      </w:r>
      <w:r w:rsidR="00480A4C">
        <w:t xml:space="preserve">above, we observe </w:t>
      </w:r>
      <w:r w:rsidR="008B5AF2">
        <w:t>no</w:t>
      </w:r>
      <w:r w:rsidR="00696F4E">
        <w:t xml:space="preserve"> meaningful</w:t>
      </w:r>
      <w:r w:rsidR="008B5AF2">
        <w:t xml:space="preserve"> </w:t>
      </w:r>
      <w:r w:rsidR="007E5EB9">
        <w:t>change</w:t>
      </w:r>
      <w:r w:rsidR="00696F4E">
        <w:t>s</w:t>
      </w:r>
      <w:r w:rsidR="008B5AF2">
        <w:t xml:space="preserve"> in the </w:t>
      </w:r>
      <w:r w:rsidR="007E5EB9">
        <w:t xml:space="preserve">number of </w:t>
      </w:r>
      <w:r w:rsidR="008B5AF2">
        <w:t>private</w:t>
      </w:r>
      <w:r w:rsidR="007E5EB9">
        <w:t>ly covered visits</w:t>
      </w:r>
      <w:r w:rsidR="00D22964">
        <w:t xml:space="preserve">. </w:t>
      </w:r>
    </w:p>
    <w:p w14:paraId="6EEE712C" w14:textId="4CAD3A15" w:rsidR="00A456F7" w:rsidRDefault="00387332" w:rsidP="00A456F7">
      <w:r>
        <w:t>Pane</w:t>
      </w:r>
      <w:r w:rsidR="00B06764">
        <w:t>l</w:t>
      </w:r>
      <w:r>
        <w:t xml:space="preserve"> B</w:t>
      </w:r>
      <w:r w:rsidR="00B06764">
        <w:t xml:space="preserve"> of </w:t>
      </w:r>
      <w:r w:rsidR="008A77ED">
        <w:t xml:space="preserve">Figure </w:t>
      </w:r>
      <w:r w:rsidR="00B06764">
        <w:t>11</w:t>
      </w:r>
      <w:r w:rsidR="008A77ED">
        <w:t xml:space="preserve"> </w:t>
      </w:r>
      <w:r w:rsidR="003959B1">
        <w:t>presents</w:t>
      </w:r>
      <w:r w:rsidR="00B06764">
        <w:t xml:space="preserve"> </w:t>
      </w:r>
      <w:r w:rsidR="00B06764" w:rsidRPr="00B06764">
        <w:t>triple-difference</w:t>
      </w:r>
      <w:r w:rsidR="008A77ED">
        <w:t xml:space="preserve"> event</w:t>
      </w:r>
      <w:r w:rsidR="003959B1">
        <w:t>-</w:t>
      </w:r>
      <w:r w:rsidR="008A77ED">
        <w:t xml:space="preserve">study coefficients </w:t>
      </w:r>
      <w:r w:rsidR="00081952">
        <w:t>for the</w:t>
      </w:r>
      <w:r w:rsidR="008B5AF2">
        <w:t xml:space="preserve"> combined outcome of</w:t>
      </w:r>
      <w:r w:rsidR="00081952">
        <w:t xml:space="preserve"> Medicaid, uninsured, and privately insured visits. </w:t>
      </w:r>
      <w:r w:rsidR="008B5AF2">
        <w:t>Similar to the estimates by category, prior to the expansion</w:t>
      </w:r>
      <w:ins w:id="91" w:author="Tal Gross" w:date="2019-09-17T09:47:00Z">
        <w:r w:rsidR="00231768">
          <w:t>,</w:t>
        </w:r>
      </w:ins>
      <w:r w:rsidR="008B5AF2">
        <w:t xml:space="preserve"> these estimates are broadly flat and near zero. After the expansion, the estimates </w:t>
      </w:r>
      <w:r w:rsidR="00A456F7">
        <w:t xml:space="preserve">suggest a </w:t>
      </w:r>
      <w:r>
        <w:t xml:space="preserve">gradual, </w:t>
      </w:r>
      <w:r w:rsidR="008B5AF2">
        <w:t>positive and statistically significant post</w:t>
      </w:r>
      <w:r w:rsidR="003959B1">
        <w:t>-</w:t>
      </w:r>
      <w:r w:rsidR="008B5AF2">
        <w:t>expansion increase in hospital visits.</w:t>
      </w:r>
      <w:r w:rsidR="00081952">
        <w:t xml:space="preserve"> Th</w:t>
      </w:r>
      <w:r w:rsidR="003959B1">
        <w:t>at pattern is</w:t>
      </w:r>
      <w:r w:rsidR="00081952">
        <w:t xml:space="preserve"> consistent with individuals gaining access to insurance and </w:t>
      </w:r>
      <w:r w:rsidR="008B5AF2">
        <w:t>changing their</w:t>
      </w:r>
      <w:r w:rsidR="00081952">
        <w:t xml:space="preserve"> use of medical services</w:t>
      </w:r>
      <w:r w:rsidR="00A33A5E">
        <w:t>,</w:t>
      </w:r>
      <w:r w:rsidR="008B5AF2">
        <w:t xml:space="preserve"> rather than simply a mechanical reclassification of existing behavior</w:t>
      </w:r>
      <w:r w:rsidR="00A33A5E">
        <w:t xml:space="preserve">, although more </w:t>
      </w:r>
      <w:r w:rsidR="00081952">
        <w:t>research is needed to understand the mechanism driving this gradual increase.</w:t>
      </w:r>
    </w:p>
    <w:p w14:paraId="03F27419" w14:textId="430896A7" w:rsidR="00A456F7" w:rsidRDefault="00A456F7" w:rsidP="00A456F7">
      <w:r>
        <w:t xml:space="preserve">To explore the precise magnitude of the change depicted in these event-study figures, Table 3 presents </w:t>
      </w:r>
      <w:r w:rsidRPr="00A456F7">
        <w:t>triple-difference</w:t>
      </w:r>
      <w:r>
        <w:t xml:space="preserve"> regression estimates. Considering the overall use of hospital services, the first column of Table 3 suggests that the Medicaid expansion caused an increase in the number of hospital visits. To interpret the magnitude of the coefficient, consider that the average ZIP Code in our sample had 24 percent of its residents made eligible for Medicaid. Based on the estimates in Table 3, this implies a change in utilization of approximately 1.9 percent.</w:t>
      </w:r>
      <w:r>
        <w:rPr>
          <w:rStyle w:val="FootnoteReference"/>
        </w:rPr>
        <w:footnoteReference w:id="24"/>
      </w:r>
      <w:r>
        <w:t xml:space="preserve"> Understanding the treatment on the treated involves considering the impact of the Medicaid expansion on the share of the population with coverage. If we consider the overall population (i.e. the Medicaid, uninsured, and private) the increase in the share of the population with </w:t>
      </w:r>
      <w:r>
        <w:lastRenderedPageBreak/>
        <w:t>coverage is approximately 3.75 percent.</w:t>
      </w:r>
      <w:r>
        <w:rPr>
          <w:rStyle w:val="FootnoteReference"/>
        </w:rPr>
        <w:footnoteReference w:id="25"/>
      </w:r>
      <w:r>
        <w:t xml:space="preserve"> This implies an increase in </w:t>
      </w:r>
      <w:r w:rsidR="00387332">
        <w:t xml:space="preserve">the </w:t>
      </w:r>
      <w:r>
        <w:t xml:space="preserve">use </w:t>
      </w:r>
      <w:r w:rsidR="00387332">
        <w:t xml:space="preserve">of hospital services </w:t>
      </w:r>
      <w:r>
        <w:t>of approximately 50 percent</w:t>
      </w:r>
      <w:r w:rsidR="00D22964">
        <w:t xml:space="preserve">. </w:t>
      </w:r>
    </w:p>
    <w:p w14:paraId="77339AEA" w14:textId="75B24B81" w:rsidR="00A456F7" w:rsidRDefault="00A456F7" w:rsidP="00A456F7">
      <w:r>
        <w:t>Given that most of the privately insured population was largely unaffected by the expansion, this treatment-on-the-treated estimate likely overestimates the change in the use of hospital services. If, instead, we consider the change in insurance status for the population most directly affected by the expansion (i.e. the Medicaid and uninsured population), the implied change in the use of hospital services is much smaller and likely a more-accurate estimate of the actual change in behavior. The expansion is associated with a 9.6</w:t>
      </w:r>
      <w:ins w:id="92" w:author="Tal Gross" w:date="2019-09-17T09:50:00Z">
        <w:r w:rsidR="00632F47">
          <w:t>-</w:t>
        </w:r>
      </w:ins>
      <w:del w:id="93" w:author="Tal Gross" w:date="2019-09-17T09:50:00Z">
        <w:r w:rsidDel="00632F47">
          <w:delText xml:space="preserve"> </w:delText>
        </w:r>
      </w:del>
      <w:r>
        <w:t>percentage-point increase in the share of the Medicaid and uninsured population with insurance coverage. This implies an increase in the use of hospitals services by each newly insured person of approximately 20 percent.</w:t>
      </w:r>
    </w:p>
    <w:p w14:paraId="4F391C9F" w14:textId="59B79F3D" w:rsidR="00294ADA" w:rsidRDefault="00F92FA5" w:rsidP="00B7178A">
      <w:r>
        <w:t xml:space="preserve">The last </w:t>
      </w:r>
      <w:r w:rsidR="002064DF">
        <w:t>two</w:t>
      </w:r>
      <w:r>
        <w:t xml:space="preserve"> columns of Table 3 estimate the change in u</w:t>
      </w:r>
      <w:r w:rsidR="003B0240">
        <w:t>tilization</w:t>
      </w:r>
      <w:r>
        <w:t xml:space="preserve"> by </w:t>
      </w:r>
      <w:r w:rsidR="003B0240">
        <w:t xml:space="preserve">the type of </w:t>
      </w:r>
      <w:r>
        <w:t>visit.</w:t>
      </w:r>
      <w:r w:rsidR="002A7A20">
        <w:t xml:space="preserve"> These estimates show that the overall increase in hospital visits was almost entirely driven by outpatient ED visits </w:t>
      </w:r>
      <w:r w:rsidR="00D75359">
        <w:t xml:space="preserve">for </w:t>
      </w:r>
      <w:r w:rsidR="002A7A20">
        <w:t xml:space="preserve">deferrable </w:t>
      </w:r>
      <w:r w:rsidR="00D75359">
        <w:t>conditions</w:t>
      </w:r>
      <w:r w:rsidR="002A7A20">
        <w:t xml:space="preserve">. This pattern of estimates is intuitive. </w:t>
      </w:r>
      <w:r w:rsidR="00A26676">
        <w:t>Medicaid expansion effectively lowers the price of an ED visit for the patient, and so we would expect for an increase in visits for those that are discretionary</w:t>
      </w:r>
      <w:r w:rsidR="002A7A20">
        <w:t xml:space="preserve">. </w:t>
      </w:r>
      <w:r w:rsidR="008B5AF2">
        <w:t xml:space="preserve">Appendix Figure </w:t>
      </w:r>
      <w:r w:rsidR="00B06764">
        <w:t>A5</w:t>
      </w:r>
      <w:r w:rsidR="008B5AF2">
        <w:t xml:space="preserve"> </w:t>
      </w:r>
      <w:r w:rsidR="00B06764">
        <w:t>presents</w:t>
      </w:r>
      <w:r w:rsidR="008B5AF2">
        <w:t xml:space="preserve"> the corresponding event studies for these outcomes. These again </w:t>
      </w:r>
      <w:r w:rsidR="00A26676">
        <w:t xml:space="preserve">suggest that </w:t>
      </w:r>
      <w:r w:rsidR="008B5AF2">
        <w:t xml:space="preserve">the </w:t>
      </w:r>
      <w:r w:rsidR="00A26676">
        <w:t xml:space="preserve">increase </w:t>
      </w:r>
      <w:r w:rsidR="008B5AF2">
        <w:t xml:space="preserve">in outpatient ED </w:t>
      </w:r>
      <w:r w:rsidR="00A26676">
        <w:t xml:space="preserve">visits </w:t>
      </w:r>
      <w:r w:rsidR="008B5AF2">
        <w:t>was gradual in the post-expansion months and not a sharp reclassification.</w:t>
      </w:r>
    </w:p>
    <w:p w14:paraId="1C749C85" w14:textId="7464CF28" w:rsidR="00294ADA" w:rsidRDefault="00294ADA" w:rsidP="00081952">
      <w:pPr>
        <w:pStyle w:val="Heading3"/>
        <w:rPr>
          <w:rStyle w:val="Emphasis"/>
          <w:i/>
          <w:iCs w:val="0"/>
        </w:rPr>
      </w:pPr>
      <w:r w:rsidRPr="00E82E0D">
        <w:rPr>
          <w:rStyle w:val="Emphasis"/>
          <w:i/>
          <w:iCs w:val="0"/>
        </w:rPr>
        <w:t>4.</w:t>
      </w:r>
      <w:r w:rsidR="00E82E0D" w:rsidRPr="008A6C99">
        <w:rPr>
          <w:rStyle w:val="Emphasis"/>
          <w:i/>
          <w:iCs w:val="0"/>
        </w:rPr>
        <w:t>2</w:t>
      </w:r>
      <w:r w:rsidR="00A32807">
        <w:rPr>
          <w:rStyle w:val="Emphasis"/>
          <w:i/>
          <w:iCs w:val="0"/>
        </w:rPr>
        <w:t>.A</w:t>
      </w:r>
      <w:r w:rsidRPr="0023295A">
        <w:rPr>
          <w:rStyle w:val="Emphasis"/>
          <w:i/>
          <w:iCs w:val="0"/>
        </w:rPr>
        <w:t>. Variation in the Number of Residents Transitioning to Medicaid</w:t>
      </w:r>
    </w:p>
    <w:p w14:paraId="6F38E10C" w14:textId="65BDCDCA" w:rsidR="001F1318" w:rsidRPr="00F138D5" w:rsidRDefault="001F1318" w:rsidP="00B7178A">
      <w:r>
        <w:t>The triple</w:t>
      </w:r>
      <w:r w:rsidR="003C5965">
        <w:t>-</w:t>
      </w:r>
      <w:r>
        <w:t xml:space="preserve">difference estimates </w:t>
      </w:r>
      <w:r w:rsidR="00C93862">
        <w:t xml:space="preserve">result from the </w:t>
      </w:r>
      <w:r>
        <w:t xml:space="preserve">combination of two </w:t>
      </w:r>
      <w:r w:rsidR="00C93862">
        <w:t xml:space="preserve">mechanisms. </w:t>
      </w:r>
      <w:r>
        <w:t xml:space="preserve">First, there is a mechanical </w:t>
      </w:r>
      <w:r w:rsidR="005B77F3">
        <w:t xml:space="preserve">effect: </w:t>
      </w:r>
      <w:r>
        <w:t>visits that would have occurred without any policy change are no</w:t>
      </w:r>
      <w:r w:rsidR="003777CA">
        <w:t>w</w:t>
      </w:r>
      <w:r>
        <w:t xml:space="preserve"> categorized as a Medicaid </w:t>
      </w:r>
      <w:r w:rsidR="005B77F3">
        <w:t xml:space="preserve">visit </w:t>
      </w:r>
      <w:r>
        <w:t xml:space="preserve">rather than an uninsured visit. </w:t>
      </w:r>
      <w:r w:rsidR="00E35D11">
        <w:t xml:space="preserve">Second, there is an increase in use by </w:t>
      </w:r>
      <w:r w:rsidR="007248D0">
        <w:t xml:space="preserve">those </w:t>
      </w:r>
      <w:r w:rsidR="00E35D11">
        <w:t xml:space="preserve">who gained </w:t>
      </w:r>
      <w:r w:rsidR="007248D0">
        <w:t>coverage</w:t>
      </w:r>
      <w:r w:rsidR="00E35D11">
        <w:t xml:space="preserve">. </w:t>
      </w:r>
      <w:r w:rsidR="007248D0">
        <w:t xml:space="preserve">This </w:t>
      </w:r>
      <w:r w:rsidR="00E35D11">
        <w:t>seco</w:t>
      </w:r>
      <w:r w:rsidR="00E35D11" w:rsidRPr="000326D9">
        <w:t xml:space="preserve">nd effect </w:t>
      </w:r>
      <w:r w:rsidR="007248D0">
        <w:t xml:space="preserve">likely operates through several channels, </w:t>
      </w:r>
      <w:r w:rsidR="00E35D11" w:rsidRPr="000326D9">
        <w:t>including a reduction in the price of a hospital visit, a greater ability of insured patients to access non-emergency hospital services, and the potential that hospitals are a complement</w:t>
      </w:r>
      <w:r w:rsidR="007248D0">
        <w:t xml:space="preserve">, </w:t>
      </w:r>
      <w:r w:rsidR="00E35D11" w:rsidRPr="000326D9">
        <w:t>rather than a substitute</w:t>
      </w:r>
      <w:r w:rsidR="007248D0">
        <w:t>,</w:t>
      </w:r>
      <w:r w:rsidR="00E35D11" w:rsidRPr="000326D9">
        <w:t xml:space="preserve"> for physician and outpatient services. </w:t>
      </w:r>
    </w:p>
    <w:p w14:paraId="041BE846" w14:textId="5C15AFE9" w:rsidR="009F7A2A" w:rsidRPr="00F138D5" w:rsidRDefault="00A57468" w:rsidP="00B7178A">
      <w:r w:rsidRPr="000326D9">
        <w:t>Given Medicaid</w:t>
      </w:r>
      <w:r w:rsidR="00944F00">
        <w:t>’s retroactive coverage</w:t>
      </w:r>
      <w:r w:rsidRPr="000326D9">
        <w:t xml:space="preserve">, the mechanical transition of uninsured to Medicaid visits can happen without any action by the newly eligible. After all, if those individuals </w:t>
      </w:r>
      <w:r w:rsidRPr="000326D9">
        <w:lastRenderedPageBreak/>
        <w:t>have a medical shock that requires the us</w:t>
      </w:r>
      <w:r w:rsidRPr="008437DA">
        <w:t xml:space="preserve">e of hospital services </w:t>
      </w:r>
      <w:r w:rsidR="009F7A2A" w:rsidRPr="008437DA">
        <w:t xml:space="preserve">they (or the hospital) can sign up for Medicaid at that point. </w:t>
      </w:r>
      <w:r w:rsidR="009F7A2A" w:rsidRPr="00B05C57">
        <w:t xml:space="preserve">The behavioral effect, however, likely requires that an individual is actually aware of their new Medicaid coverage </w:t>
      </w:r>
      <w:r w:rsidR="009F7A2A" w:rsidRPr="002E4BC1">
        <w:t>in order to c</w:t>
      </w:r>
      <w:r w:rsidR="009F7A2A" w:rsidRPr="001927B1">
        <w:t xml:space="preserve">hange their consumption of medical services. </w:t>
      </w:r>
    </w:p>
    <w:p w14:paraId="37CF4137" w14:textId="3635E4FA" w:rsidR="00F530FA" w:rsidRPr="00F530FA" w:rsidRDefault="009F7A2A">
      <w:r w:rsidRPr="009F7A2A">
        <w:t>To examine this second po</w:t>
      </w:r>
      <w:r w:rsidR="000326D9">
        <w:t>i</w:t>
      </w:r>
      <w:r w:rsidR="00A32807" w:rsidRPr="000326D9">
        <w:t>n</w:t>
      </w:r>
      <w:r w:rsidR="000326D9">
        <w:t>t</w:t>
      </w:r>
      <w:r w:rsidR="00A32807" w:rsidRPr="000326D9">
        <w:t>, we</w:t>
      </w:r>
      <w:r>
        <w:t xml:space="preserve"> </w:t>
      </w:r>
      <w:r w:rsidR="00A32807" w:rsidRPr="000326D9">
        <w:t>turn to an analysis that examines within-state changes in hospital encounters based on county-level estimates of the number of residents who shifted from uninsured status to Medicaid. This analysis is motivated by</w:t>
      </w:r>
      <w:r w:rsidR="00A32807" w:rsidRPr="00E56C33">
        <w:t xml:space="preserve"> the hypothesis that the changes in healthcare utilization we observe were driven by those who actually obtained coverage rather than simply those who were made eligible. We therefore seek to measure the size of the transition population, and to exploit va</w:t>
      </w:r>
      <w:r w:rsidR="00A32807" w:rsidRPr="00F530FA">
        <w:t>riation across counties in that number to estimate the direct effect of Medicaid on the use of healthcare services. Again, exploiting this source of variation allows us to estimate the effect both in the entire sample and in a sample consist</w:t>
      </w:r>
      <w:ins w:id="94" w:author="Tal Gross" w:date="2019-09-17T09:55:00Z">
        <w:r w:rsidR="00E7177D">
          <w:t>ing</w:t>
        </w:r>
      </w:ins>
      <w:del w:id="95" w:author="Tal Gross" w:date="2019-09-17T09:55:00Z">
        <w:r w:rsidR="00A32807" w:rsidRPr="00F530FA" w:rsidDel="00E7177D">
          <w:delText>e</w:delText>
        </w:r>
      </w:del>
      <w:del w:id="96" w:author="Tal Gross" w:date="2019-09-17T09:54:00Z">
        <w:r w:rsidR="00A32807" w:rsidRPr="00F530FA" w:rsidDel="00E7177D">
          <w:delText>nt</w:delText>
        </w:r>
      </w:del>
      <w:r w:rsidR="00A32807" w:rsidRPr="00F530FA">
        <w:t xml:space="preserve"> of only counties in Medicaid-expansion states. </w:t>
      </w:r>
    </w:p>
    <w:p w14:paraId="5E4BCC43" w14:textId="6A113F7C" w:rsidR="004D4503" w:rsidRPr="00F138D5" w:rsidRDefault="0023295A">
      <w:r w:rsidRPr="00E56C33">
        <w:t xml:space="preserve">The </w:t>
      </w:r>
      <w:r w:rsidR="00DE2E73">
        <w:t>triple</w:t>
      </w:r>
      <w:r w:rsidR="00E56C33">
        <w:t>-</w:t>
      </w:r>
      <w:r w:rsidR="00DE2E73">
        <w:t xml:space="preserve">difference </w:t>
      </w:r>
      <w:r w:rsidR="00236335" w:rsidRPr="000326D9">
        <w:t xml:space="preserve">analysis </w:t>
      </w:r>
      <w:r w:rsidRPr="00E56C33">
        <w:t xml:space="preserve">above </w:t>
      </w:r>
      <w:r w:rsidR="00C86D5C" w:rsidRPr="00E56C33">
        <w:t xml:space="preserve">examines </w:t>
      </w:r>
      <w:r w:rsidR="00236335" w:rsidRPr="00E56C33">
        <w:t>the relationship between the outcome (hospital utilization) and the expansion “dose</w:t>
      </w:r>
      <w:r w:rsidR="00C86D5C" w:rsidRPr="00F530FA">
        <w:t>,</w:t>
      </w:r>
      <w:r w:rsidR="00236335" w:rsidRPr="00F530FA">
        <w:t xml:space="preserve">” the fraction of the population that could enroll in Medicaid. However, to facilitate interpretation </w:t>
      </w:r>
      <w:r w:rsidR="006E32B6" w:rsidRPr="00F530FA">
        <w:t xml:space="preserve">in terms of utilization rates per person, </w:t>
      </w:r>
      <w:r w:rsidR="00236335" w:rsidRPr="00F530FA">
        <w:t xml:space="preserve">we develop estimates of the “response,” the number of uninsured individuals who </w:t>
      </w:r>
      <w:r w:rsidR="00DE2E73">
        <w:t xml:space="preserve">actually took up the </w:t>
      </w:r>
      <w:r w:rsidR="00236335" w:rsidRPr="00E56C33">
        <w:t xml:space="preserve">Medicaid </w:t>
      </w:r>
      <w:r w:rsidR="00014EA9" w:rsidRPr="00E56C33">
        <w:t>coverage</w:t>
      </w:r>
      <w:r w:rsidR="00DE2E73">
        <w:t xml:space="preserve"> for which they were newly eligible</w:t>
      </w:r>
      <w:r w:rsidR="004255B7" w:rsidRPr="000326D9">
        <w:t xml:space="preserve">. </w:t>
      </w:r>
      <w:r w:rsidRPr="00E56C33">
        <w:t xml:space="preserve">We derive these </w:t>
      </w:r>
      <w:r w:rsidR="00A95BE3" w:rsidRPr="00E56C33">
        <w:t>county-level</w:t>
      </w:r>
      <w:r w:rsidR="00A95BE3" w:rsidRPr="00F530FA">
        <w:t xml:space="preserve"> measures</w:t>
      </w:r>
      <w:r w:rsidR="00DD04F5" w:rsidRPr="00F530FA">
        <w:t xml:space="preserve"> </w:t>
      </w:r>
      <w:r w:rsidR="006505D7" w:rsidRPr="00F530FA">
        <w:t xml:space="preserve">from </w:t>
      </w:r>
      <w:r w:rsidR="00093807" w:rsidRPr="00F530FA">
        <w:t xml:space="preserve">three </w:t>
      </w:r>
      <w:r w:rsidR="00FD307E" w:rsidRPr="00F530FA">
        <w:t xml:space="preserve">data </w:t>
      </w:r>
      <w:r w:rsidR="00093807" w:rsidRPr="00F530FA">
        <w:t>sources: (1) county</w:t>
      </w:r>
      <w:r w:rsidR="00014EA9" w:rsidRPr="00F530FA">
        <w:t>-specific</w:t>
      </w:r>
      <w:r w:rsidR="006505D7" w:rsidRPr="00F530FA">
        <w:t xml:space="preserve"> estimates </w:t>
      </w:r>
      <w:r w:rsidR="00093807" w:rsidRPr="00F530FA">
        <w:t>o</w:t>
      </w:r>
      <w:r w:rsidR="00014EA9" w:rsidRPr="00F530FA">
        <w:t>f</w:t>
      </w:r>
      <w:r w:rsidR="00093807" w:rsidRPr="00F530FA">
        <w:t xml:space="preserve"> the number of insured and uninsured residen</w:t>
      </w:r>
      <w:r w:rsidR="00F949A8" w:rsidRPr="00F530FA">
        <w:t>ts</w:t>
      </w:r>
      <w:r w:rsidR="00093807" w:rsidRPr="00F530FA">
        <w:t xml:space="preserve"> </w:t>
      </w:r>
      <w:r w:rsidR="007175AD" w:rsidRPr="00F530FA">
        <w:t xml:space="preserve">in 2013 </w:t>
      </w:r>
      <w:r w:rsidR="00DD04F5" w:rsidRPr="00F530FA">
        <w:t>from the Census Bureau</w:t>
      </w:r>
      <w:r w:rsidR="00093807" w:rsidRPr="00F530FA">
        <w:t>; (2)</w:t>
      </w:r>
      <w:r w:rsidR="00EE2F59" w:rsidRPr="00F530FA">
        <w:t xml:space="preserve"> county-level measures of Medicaid and private</w:t>
      </w:r>
      <w:r w:rsidR="00014EA9" w:rsidRPr="00F530FA">
        <w:t>-</w:t>
      </w:r>
      <w:r w:rsidR="00EE2F59" w:rsidRPr="00F530FA">
        <w:t xml:space="preserve">coverage enrollment </w:t>
      </w:r>
      <w:r w:rsidR="004A29E6" w:rsidRPr="00F530FA">
        <w:t xml:space="preserve">in 2013 from </w:t>
      </w:r>
      <w:r w:rsidR="00EE2F59" w:rsidRPr="00F530FA">
        <w:t>DRG</w:t>
      </w:r>
      <w:r w:rsidR="00093807" w:rsidRPr="00F530FA">
        <w:t>; and (3)</w:t>
      </w:r>
      <w:r w:rsidR="00DD04F5" w:rsidRPr="00F530FA">
        <w:t xml:space="preserve"> </w:t>
      </w:r>
      <w:r w:rsidR="006505D7" w:rsidRPr="00F530FA">
        <w:t xml:space="preserve">a model of insurance transitions </w:t>
      </w:r>
      <w:r w:rsidR="00EE2F59" w:rsidRPr="00F530FA">
        <w:t>fit to</w:t>
      </w:r>
      <w:r w:rsidR="00DD04F5" w:rsidRPr="00F530FA">
        <w:t xml:space="preserve"> a large nationally</w:t>
      </w:r>
      <w:r w:rsidR="00014EA9" w:rsidRPr="00F530FA">
        <w:t xml:space="preserve"> </w:t>
      </w:r>
      <w:r w:rsidR="00DD04F5" w:rsidRPr="00F530FA">
        <w:t xml:space="preserve">representative </w:t>
      </w:r>
      <w:r w:rsidR="00EE2F59" w:rsidRPr="00F530FA">
        <w:t>longitudinal</w:t>
      </w:r>
      <w:r w:rsidR="00DD04F5" w:rsidRPr="00F530FA">
        <w:t xml:space="preserve"> </w:t>
      </w:r>
      <w:r w:rsidR="0065519B" w:rsidRPr="00F530FA">
        <w:t xml:space="preserve">(January 2013 to December 2014) </w:t>
      </w:r>
      <w:r w:rsidR="004A7529" w:rsidRPr="00F530FA">
        <w:t>panel</w:t>
      </w:r>
      <w:r w:rsidR="00DD04F5" w:rsidRPr="00F530FA">
        <w:t xml:space="preserve"> of </w:t>
      </w:r>
      <w:r w:rsidR="00EE2F59" w:rsidRPr="00F530FA">
        <w:t xml:space="preserve">monthly insurance coverage </w:t>
      </w:r>
      <w:r w:rsidR="00CD2C4C" w:rsidRPr="00F530FA">
        <w:t xml:space="preserve">among 44,227 individuals </w:t>
      </w:r>
      <w:r w:rsidR="00EE2F59" w:rsidRPr="00F530FA">
        <w:t>in the SIPP.</w:t>
      </w:r>
      <w:r w:rsidR="00BA691B" w:rsidRPr="000326D9">
        <w:rPr>
          <w:rStyle w:val="FootnoteReference"/>
          <w:szCs w:val="24"/>
        </w:rPr>
        <w:footnoteReference w:id="26"/>
      </w:r>
      <w:r w:rsidR="00EE2F59" w:rsidRPr="000326D9">
        <w:t xml:space="preserve"> </w:t>
      </w:r>
      <w:r w:rsidR="00093807" w:rsidRPr="00E56C33">
        <w:t xml:space="preserve"> </w:t>
      </w:r>
      <w:r w:rsidR="004D4503" w:rsidRPr="00F530FA">
        <w:t xml:space="preserve">Using those data, we construct a measure for each county of the </w:t>
      </w:r>
      <w:r w:rsidR="004770A1" w:rsidRPr="00F530FA">
        <w:t>number of uninsured residents who actually enrolled in Medicaid</w:t>
      </w:r>
      <w:r w:rsidR="004770A1" w:rsidRPr="000326D9">
        <w:t xml:space="preserve">. </w:t>
      </w:r>
      <w:r w:rsidR="004770A1" w:rsidRPr="00E56C33">
        <w:t xml:space="preserve">This procedure follows the work of Graves et al. (2019) and Graves, McWilliams and Hatfield (2019). </w:t>
      </w:r>
    </w:p>
    <w:p w14:paraId="4BC6B51E" w14:textId="19CCC168" w:rsidR="00452A42" w:rsidRPr="00EC32BB" w:rsidRDefault="004E796D">
      <w:pPr>
        <w:rPr>
          <w:szCs w:val="24"/>
        </w:rPr>
      </w:pPr>
      <w:r w:rsidRPr="00BC6DC8">
        <w:rPr>
          <w:szCs w:val="24"/>
        </w:rPr>
        <w:lastRenderedPageBreak/>
        <w:t xml:space="preserve">Figure </w:t>
      </w:r>
      <w:r w:rsidR="007E5EB9">
        <w:rPr>
          <w:szCs w:val="24"/>
        </w:rPr>
        <w:t>12</w:t>
      </w:r>
      <w:r w:rsidRPr="00BC6DC8">
        <w:rPr>
          <w:szCs w:val="24"/>
        </w:rPr>
        <w:t xml:space="preserve"> summarizes the relationship between this </w:t>
      </w:r>
      <w:r w:rsidR="00877AD9" w:rsidRPr="00BC6DC8">
        <w:rPr>
          <w:szCs w:val="24"/>
        </w:rPr>
        <w:t xml:space="preserve">measure </w:t>
      </w:r>
      <w:r w:rsidRPr="00BC6DC8">
        <w:rPr>
          <w:szCs w:val="24"/>
        </w:rPr>
        <w:t xml:space="preserve">and a measure of the change in </w:t>
      </w:r>
      <w:r w:rsidR="004F5D26" w:rsidRPr="00BC6DC8">
        <w:rPr>
          <w:szCs w:val="24"/>
        </w:rPr>
        <w:t xml:space="preserve">healthcare utilization before and after the expansion from the HCUP data. </w:t>
      </w:r>
      <w:r w:rsidR="009A439F" w:rsidRPr="008B5AF2">
        <w:rPr>
          <w:szCs w:val="24"/>
        </w:rPr>
        <w:t xml:space="preserve">Specifically, </w:t>
      </w:r>
      <w:r w:rsidR="00D00689" w:rsidRPr="008B5AF2">
        <w:rPr>
          <w:szCs w:val="24"/>
        </w:rPr>
        <w:t>we limit the data to the 11 Medicaid-expansion states in the main sample. T</w:t>
      </w:r>
      <w:r w:rsidR="00452A42" w:rsidRPr="008B5AF2">
        <w:rPr>
          <w:szCs w:val="24"/>
        </w:rPr>
        <w:t xml:space="preserve">he figure </w:t>
      </w:r>
      <w:r w:rsidR="00BB4477" w:rsidRPr="008B5AF2">
        <w:rPr>
          <w:szCs w:val="24"/>
        </w:rPr>
        <w:t xml:space="preserve">plots the </w:t>
      </w:r>
      <w:r w:rsidR="00452A42" w:rsidRPr="008B5AF2">
        <w:rPr>
          <w:szCs w:val="24"/>
        </w:rPr>
        <w:t xml:space="preserve">association between the change in total Medicaid and </w:t>
      </w:r>
      <w:r w:rsidR="00D00689" w:rsidRPr="008B5AF2">
        <w:rPr>
          <w:szCs w:val="24"/>
        </w:rPr>
        <w:t>u</w:t>
      </w:r>
      <w:r w:rsidR="00452A42" w:rsidRPr="00C83379">
        <w:rPr>
          <w:szCs w:val="24"/>
        </w:rPr>
        <w:t xml:space="preserve">ninsured visits </w:t>
      </w:r>
      <w:r w:rsidR="00D00689" w:rsidRPr="00C83379">
        <w:rPr>
          <w:szCs w:val="24"/>
        </w:rPr>
        <w:t xml:space="preserve">from </w:t>
      </w:r>
      <w:r w:rsidR="00452A42" w:rsidRPr="00C83379">
        <w:rPr>
          <w:szCs w:val="24"/>
        </w:rPr>
        <w:t xml:space="preserve">2013 </w:t>
      </w:r>
      <w:r w:rsidR="00D00689" w:rsidRPr="00245B6B">
        <w:rPr>
          <w:szCs w:val="24"/>
        </w:rPr>
        <w:t xml:space="preserve">to </w:t>
      </w:r>
      <w:r w:rsidR="00452A42" w:rsidRPr="00870534">
        <w:rPr>
          <w:szCs w:val="24"/>
        </w:rPr>
        <w:t>2015</w:t>
      </w:r>
      <w:r w:rsidR="00452A42" w:rsidRPr="00F6503B">
        <w:rPr>
          <w:szCs w:val="24"/>
        </w:rPr>
        <w:t xml:space="preserve"> for each county </w:t>
      </w:r>
      <w:r w:rsidR="00452A42" w:rsidRPr="00480A4C">
        <w:rPr>
          <w:szCs w:val="24"/>
        </w:rPr>
        <w:t xml:space="preserve">and the </w:t>
      </w:r>
      <w:r w:rsidR="00FA6C02" w:rsidRPr="00134227">
        <w:rPr>
          <w:szCs w:val="24"/>
        </w:rPr>
        <w:t>n</w:t>
      </w:r>
      <w:r w:rsidR="00452A42" w:rsidRPr="00134227">
        <w:rPr>
          <w:szCs w:val="24"/>
        </w:rPr>
        <w:t xml:space="preserve">umber of </w:t>
      </w:r>
      <w:r w:rsidR="00EB2BFF" w:rsidRPr="00522C9E">
        <w:rPr>
          <w:szCs w:val="24"/>
        </w:rPr>
        <w:t>u</w:t>
      </w:r>
      <w:r w:rsidR="00452A42" w:rsidRPr="00522C9E">
        <w:rPr>
          <w:szCs w:val="24"/>
        </w:rPr>
        <w:t xml:space="preserve">ninsured-to-Medicaid </w:t>
      </w:r>
      <w:r w:rsidR="00FA6C02" w:rsidRPr="00185D84">
        <w:rPr>
          <w:szCs w:val="24"/>
        </w:rPr>
        <w:t>transitions</w:t>
      </w:r>
      <w:r w:rsidR="00452A42" w:rsidRPr="00EC32BB">
        <w:rPr>
          <w:szCs w:val="24"/>
        </w:rPr>
        <w:t xml:space="preserve"> in that county during the same time period.</w:t>
      </w:r>
      <w:r w:rsidR="00FA6C02" w:rsidRPr="00EC32BB">
        <w:rPr>
          <w:szCs w:val="24"/>
        </w:rPr>
        <w:t xml:space="preserve"> The figure </w:t>
      </w:r>
      <w:r w:rsidR="00EB2BFF" w:rsidRPr="00EC32BB">
        <w:rPr>
          <w:szCs w:val="24"/>
        </w:rPr>
        <w:t xml:space="preserve">demonstrates </w:t>
      </w:r>
      <w:r w:rsidR="00FA6C02" w:rsidRPr="00EC32BB">
        <w:rPr>
          <w:szCs w:val="24"/>
        </w:rPr>
        <w:t xml:space="preserve">a positive </w:t>
      </w:r>
      <w:r w:rsidR="00EB2BFF" w:rsidRPr="00EC32BB">
        <w:rPr>
          <w:szCs w:val="24"/>
        </w:rPr>
        <w:t>relationship</w:t>
      </w:r>
      <w:r w:rsidR="00FA6C02" w:rsidRPr="00EC32BB">
        <w:rPr>
          <w:szCs w:val="24"/>
        </w:rPr>
        <w:t xml:space="preserve">. </w:t>
      </w:r>
    </w:p>
    <w:p w14:paraId="75074B19" w14:textId="468E4792" w:rsidR="004A4886" w:rsidRPr="004A4886" w:rsidRDefault="00452A42" w:rsidP="004A4886">
      <w:r w:rsidRPr="00EC32BB">
        <w:rPr>
          <w:szCs w:val="24"/>
        </w:rPr>
        <w:t xml:space="preserve">Building on Figure </w:t>
      </w:r>
      <w:r w:rsidR="00AE0B8C">
        <w:rPr>
          <w:szCs w:val="24"/>
        </w:rPr>
        <w:t>12</w:t>
      </w:r>
      <w:r>
        <w:t xml:space="preserve">, </w:t>
      </w:r>
      <w:r w:rsidR="00E02F0E">
        <w:t xml:space="preserve">Table 4 </w:t>
      </w:r>
      <w:r>
        <w:t>report</w:t>
      </w:r>
      <w:r w:rsidR="00E02F0E">
        <w:t>s</w:t>
      </w:r>
      <w:r>
        <w:t xml:space="preserve"> </w:t>
      </w:r>
      <w:r w:rsidR="00E02F0E">
        <w:t xml:space="preserve">analogous </w:t>
      </w:r>
      <w:r>
        <w:t>regression results</w:t>
      </w:r>
      <w:r w:rsidR="00E02F0E">
        <w:t xml:space="preserve">, </w:t>
      </w:r>
      <w:r>
        <w:t>quantify</w:t>
      </w:r>
      <w:r w:rsidR="00E02F0E">
        <w:t>ing the</w:t>
      </w:r>
      <w:r>
        <w:t xml:space="preserve"> magnitude of </w:t>
      </w:r>
      <w:r w:rsidR="00E02F0E">
        <w:t xml:space="preserve">the </w:t>
      </w:r>
      <w:r>
        <w:t xml:space="preserve">association. </w:t>
      </w:r>
      <w:r w:rsidR="004A4886" w:rsidRPr="004A4886">
        <w:t xml:space="preserve">Table </w:t>
      </w:r>
      <w:r w:rsidR="003C6B03">
        <w:t>4</w:t>
      </w:r>
      <w:r w:rsidR="004A4886" w:rsidRPr="004A4886">
        <w:t xml:space="preserve"> presents regressions in which the outcome of interest is the difference in Medicaid-plus-uninsured visits between the 12 months after Medicaid expansion and the 12 months before. The first column presents a simple regression in which the only right-hand</w:t>
      </w:r>
      <w:r w:rsidR="00E02F0E">
        <w:t>-</w:t>
      </w:r>
      <w:r w:rsidR="004A4886" w:rsidRPr="004A4886">
        <w:t xml:space="preserve">side variable is the </w:t>
      </w:r>
      <w:r w:rsidR="00E02F0E">
        <w:t>measure</w:t>
      </w:r>
      <w:r w:rsidR="004A4886" w:rsidRPr="004A4886">
        <w:t xml:space="preserve">, described above, </w:t>
      </w:r>
      <w:r w:rsidR="00E02F0E">
        <w:t xml:space="preserve">of </w:t>
      </w:r>
      <w:r w:rsidR="004A4886" w:rsidRPr="004A4886">
        <w:t>the number of county residents who shifted from uninsured status to being Medicaid covered. The coefficient on that variable is 0.32, suggesting that each county resident who gained Medicaid was associated with a</w:t>
      </w:r>
      <w:r w:rsidR="003C6B03">
        <w:t>pproximately one-</w:t>
      </w:r>
      <w:r w:rsidR="004A4886" w:rsidRPr="004A4886">
        <w:t xml:space="preserve">third of </w:t>
      </w:r>
      <w:r w:rsidR="00E96659" w:rsidRPr="004A4886">
        <w:t>a</w:t>
      </w:r>
      <w:r w:rsidR="004A4886" w:rsidRPr="004A4886">
        <w:t xml:space="preserve"> visit. </w:t>
      </w:r>
    </w:p>
    <w:p w14:paraId="33D9016F" w14:textId="78C678BA" w:rsidR="004A4886" w:rsidRPr="004A4886" w:rsidRDefault="004A4886" w:rsidP="004A4886">
      <w:r w:rsidRPr="004A4886">
        <w:t>The second</w:t>
      </w:r>
      <w:ins w:id="97" w:author="Tal Gross" w:date="2019-09-17T09:56:00Z">
        <w:r w:rsidR="00EB6A77">
          <w:t>-</w:t>
        </w:r>
      </w:ins>
      <w:del w:id="98" w:author="Tal Gross" w:date="2019-09-17T09:56:00Z">
        <w:r w:rsidRPr="004A4886" w:rsidDel="00EB6A77">
          <w:delText xml:space="preserve"> </w:delText>
        </w:r>
      </w:del>
      <w:r w:rsidRPr="004A4886">
        <w:t>through</w:t>
      </w:r>
      <w:ins w:id="99" w:author="Tal Gross" w:date="2019-09-17T09:56:00Z">
        <w:r w:rsidR="00EB6A77">
          <w:t>-</w:t>
        </w:r>
      </w:ins>
      <w:del w:id="100" w:author="Tal Gross" w:date="2019-09-17T09:56:00Z">
        <w:r w:rsidRPr="004A4886" w:rsidDel="00EB6A77">
          <w:delText xml:space="preserve"> </w:delText>
        </w:r>
      </w:del>
      <w:r w:rsidR="00E216F8">
        <w:t>fourth</w:t>
      </w:r>
      <w:r w:rsidRPr="004A4886">
        <w:t xml:space="preserve"> columns of Table </w:t>
      </w:r>
      <w:r w:rsidR="00E216F8">
        <w:t>4</w:t>
      </w:r>
      <w:r w:rsidRPr="004A4886">
        <w:t xml:space="preserve"> probe the robustness of this finding. </w:t>
      </w:r>
      <w:r w:rsidR="007858AF">
        <w:t>The regression in c</w:t>
      </w:r>
      <w:r w:rsidRPr="004A4886">
        <w:t xml:space="preserve">olumn 2 </w:t>
      </w:r>
      <w:r w:rsidR="007858AF">
        <w:t xml:space="preserve">adds </w:t>
      </w:r>
      <w:r w:rsidRPr="004A4886">
        <w:t>controls for state-specific fixed effects</w:t>
      </w:r>
      <w:r w:rsidR="00E216F8">
        <w:t xml:space="preserve"> in order to isolate within-state variation in </w:t>
      </w:r>
      <w:r w:rsidR="00073798">
        <w:t>uninsured</w:t>
      </w:r>
      <w:r w:rsidR="00E216F8">
        <w:t>-to-Medicaid transitions</w:t>
      </w:r>
      <w:r w:rsidRPr="004A4886">
        <w:t xml:space="preserve">, </w:t>
      </w:r>
      <w:r w:rsidR="00E216F8">
        <w:t xml:space="preserve">and </w:t>
      </w:r>
      <w:r w:rsidR="007858AF">
        <w:t xml:space="preserve">the regression in </w:t>
      </w:r>
      <w:r w:rsidRPr="004A4886">
        <w:t>column 3 adds a control for the number of visits consumed by the county’s residents in the pre-expansion period. Column 4 includes a control for the size of the county’s Medicaid enrollment before expansion. In all cases, the key coefficient on the proxy for the number of uninsured-to-Medicaid transitions remains roughly 0.3.</w:t>
      </w:r>
      <w:r w:rsidR="00DB1DFB">
        <w:t xml:space="preserve"> Columns 5 through 8 </w:t>
      </w:r>
      <w:r w:rsidR="00915090">
        <w:t>present</w:t>
      </w:r>
      <w:r w:rsidR="00DB1DFB">
        <w:t xml:space="preserve"> similar results from analogous specifications that exclude the largest counties. Since the regression is in first differences and in levels, including the largest counties substantially increases precision, but </w:t>
      </w:r>
      <w:r w:rsidR="00915090">
        <w:t xml:space="preserve">the inclusion of those </w:t>
      </w:r>
      <w:r w:rsidR="00DB1DFB">
        <w:t xml:space="preserve">counties </w:t>
      </w:r>
      <w:r w:rsidR="00915090">
        <w:t xml:space="preserve">does not entirely </w:t>
      </w:r>
      <w:r w:rsidR="00DB1DFB">
        <w:t>driv</w:t>
      </w:r>
      <w:r w:rsidR="00915090">
        <w:t>e</w:t>
      </w:r>
      <w:r w:rsidR="00DB1DFB">
        <w:t xml:space="preserve"> the results.</w:t>
      </w:r>
    </w:p>
    <w:p w14:paraId="7BF75877" w14:textId="5E669C09" w:rsidR="004A4886" w:rsidRDefault="00DE2E73" w:rsidP="00451EC1">
      <w:r>
        <w:t xml:space="preserve">Appendix </w:t>
      </w:r>
      <w:r w:rsidR="00DB1DFB">
        <w:t xml:space="preserve">Table </w:t>
      </w:r>
      <w:r w:rsidR="008437DA">
        <w:t>A1</w:t>
      </w:r>
      <w:r w:rsidR="00DB1DFB">
        <w:t xml:space="preserve"> reports results which address the fact that we</w:t>
      </w:r>
      <w:r w:rsidR="004A4886" w:rsidRPr="004A4886">
        <w:t xml:space="preserve"> likely measure each county’s number of uninsured-to-Medicaid transitions with error. </w:t>
      </w:r>
      <w:r w:rsidR="00A71593">
        <w:t xml:space="preserve">Given </w:t>
      </w:r>
      <w:r w:rsidR="003B6F59">
        <w:t>that</w:t>
      </w:r>
      <w:r w:rsidR="00DB1DFB" w:rsidRPr="004A4886">
        <w:t xml:space="preserve"> </w:t>
      </w:r>
      <w:r w:rsidR="004A4886" w:rsidRPr="004A4886">
        <w:t xml:space="preserve">potential measurement error, we instrument for the </w:t>
      </w:r>
      <w:r w:rsidR="00DB1DFB">
        <w:t xml:space="preserve">uninsured-to-Medicaid transitions </w:t>
      </w:r>
      <w:r w:rsidR="004A4886" w:rsidRPr="004A4886">
        <w:t>with the change in the uninsured population before and after Medicaid expansion. The IV estimate</w:t>
      </w:r>
      <w:r w:rsidR="00771DCA">
        <w:t xml:space="preserve">s in </w:t>
      </w:r>
      <w:r>
        <w:t xml:space="preserve">Appendix </w:t>
      </w:r>
      <w:r w:rsidR="00771DCA">
        <w:t xml:space="preserve">Table </w:t>
      </w:r>
      <w:r w:rsidR="008437DA">
        <w:lastRenderedPageBreak/>
        <w:t>A1</w:t>
      </w:r>
      <w:r w:rsidR="00771DCA">
        <w:t xml:space="preserve"> are very</w:t>
      </w:r>
      <w:r w:rsidR="004A4886" w:rsidRPr="004A4886">
        <w:t xml:space="preserve"> similar </w:t>
      </w:r>
      <w:r w:rsidR="00A71593">
        <w:t xml:space="preserve">in magnitude </w:t>
      </w:r>
      <w:r w:rsidR="004A4886" w:rsidRPr="004A4886">
        <w:t>to the estimate</w:t>
      </w:r>
      <w:r w:rsidR="00771DCA">
        <w:t>s</w:t>
      </w:r>
      <w:r w:rsidR="004A4886" w:rsidRPr="004A4886">
        <w:t xml:space="preserve"> in </w:t>
      </w:r>
      <w:r w:rsidR="00771DCA">
        <w:t>Table 4</w:t>
      </w:r>
      <w:r w:rsidR="004A4886" w:rsidRPr="004A4886">
        <w:t>.</w:t>
      </w:r>
      <w:r w:rsidR="00771DCA">
        <w:rPr>
          <w:rStyle w:val="FootnoteReference"/>
        </w:rPr>
        <w:footnoteReference w:id="27"/>
      </w:r>
      <w:r w:rsidR="00451EC1">
        <w:t xml:space="preserve"> </w:t>
      </w:r>
      <w:r w:rsidR="005279A4">
        <w:t xml:space="preserve">Finally, </w:t>
      </w:r>
      <w:r>
        <w:t xml:space="preserve">Appendix Table </w:t>
      </w:r>
      <w:r w:rsidR="008437DA">
        <w:t>A2</w:t>
      </w:r>
      <w:r>
        <w:t xml:space="preserve"> re</w:t>
      </w:r>
      <w:r w:rsidR="005279A4">
        <w:t xml:space="preserve">plicates </w:t>
      </w:r>
      <w:r w:rsidR="00A71593">
        <w:t xml:space="preserve">Table 4, but with the outcome of interest being </w:t>
      </w:r>
      <w:r w:rsidR="00317358">
        <w:t>the combined total of</w:t>
      </w:r>
      <w:r w:rsidR="005279A4">
        <w:t xml:space="preserve"> Medicaid, </w:t>
      </w:r>
      <w:r w:rsidR="00A71593">
        <w:t>u</w:t>
      </w:r>
      <w:r w:rsidR="005279A4">
        <w:t xml:space="preserve">ninsured and </w:t>
      </w:r>
      <w:r w:rsidR="00A71593">
        <w:t>p</w:t>
      </w:r>
      <w:r w:rsidR="005279A4">
        <w:t xml:space="preserve">rivate visits. </w:t>
      </w:r>
      <w:r w:rsidR="00A71593">
        <w:t>T</w:t>
      </w:r>
      <w:r w:rsidR="005279A4">
        <w:t>h</w:t>
      </w:r>
      <w:r w:rsidR="00A71593">
        <w:t>o</w:t>
      </w:r>
      <w:r w:rsidR="005279A4">
        <w:t>se estimates are quite similar to those in</w:t>
      </w:r>
      <w:r w:rsidR="00317358">
        <w:t xml:space="preserve"> </w:t>
      </w:r>
      <w:r w:rsidR="00DB1DFB">
        <w:t xml:space="preserve">Tables 4 and </w:t>
      </w:r>
      <w:r>
        <w:t xml:space="preserve">Appendix Table </w:t>
      </w:r>
      <w:r w:rsidR="008437DA">
        <w:t>A2</w:t>
      </w:r>
      <w:r w:rsidR="00DB1DFB">
        <w:t xml:space="preserve">, which </w:t>
      </w:r>
      <w:r w:rsidR="005279A4">
        <w:t>suggest</w:t>
      </w:r>
      <w:r w:rsidR="00DB1DFB">
        <w:t>s</w:t>
      </w:r>
      <w:r w:rsidR="005279A4">
        <w:t xml:space="preserve"> that </w:t>
      </w:r>
      <w:r w:rsidR="00B839C5">
        <w:t xml:space="preserve">changes in </w:t>
      </w:r>
      <w:r w:rsidR="00A71593">
        <w:t>p</w:t>
      </w:r>
      <w:r w:rsidR="00B839C5">
        <w:t>rivate visits are not</w:t>
      </w:r>
      <w:r w:rsidR="00317358">
        <w:t xml:space="preserve"> biasing </w:t>
      </w:r>
      <w:r w:rsidR="00B839C5">
        <w:t>our conclusions about the net effect of the expansion on Medicaid-plus-</w:t>
      </w:r>
      <w:r w:rsidR="00A71593">
        <w:t>u</w:t>
      </w:r>
      <w:r w:rsidR="00B839C5">
        <w:t>ninsured visits</w:t>
      </w:r>
      <w:r w:rsidR="005279A4">
        <w:t xml:space="preserve">. </w:t>
      </w:r>
    </w:p>
    <w:p w14:paraId="391EB8D5" w14:textId="43E30D23" w:rsidR="00F530FA" w:rsidRDefault="00896A29">
      <w:r>
        <w:t>This</w:t>
      </w:r>
      <w:r w:rsidR="00DE2E73">
        <w:t xml:space="preserve"> estimated increase </w:t>
      </w:r>
      <w:r w:rsidR="00DE2E73" w:rsidRPr="007858AF">
        <w:t xml:space="preserve">is </w:t>
      </w:r>
      <w:r w:rsidR="00DE2E73">
        <w:t>larger</w:t>
      </w:r>
      <w:r>
        <w:t xml:space="preserve"> </w:t>
      </w:r>
      <w:r w:rsidR="00DE2E73" w:rsidRPr="007858AF">
        <w:t xml:space="preserve">in magnitude to </w:t>
      </w:r>
      <w:r w:rsidR="00DE2E73">
        <w:t>our preferred triple</w:t>
      </w:r>
      <w:r w:rsidR="00825204">
        <w:t>-</w:t>
      </w:r>
      <w:r w:rsidR="00DE2E73">
        <w:t>difference estimate</w:t>
      </w:r>
      <w:r>
        <w:t xml:space="preserve">. This </w:t>
      </w:r>
      <w:r w:rsidR="000571A3">
        <w:t>is understandable given that this i</w:t>
      </w:r>
      <w:r>
        <w:t xml:space="preserve">s likely an overestimate of the true increase in use resulting from the expansion. </w:t>
      </w:r>
      <w:r w:rsidR="00D91273">
        <w:t xml:space="preserve">While we are able to accurately measure the share of the population that actively transitions to Medicaid, any individuals that become newly eligible as a result of the expansion but do not sign up for coverage would not be accounted for in our transition measure. Visits by these individuals, however, would </w:t>
      </w:r>
      <w:r>
        <w:t xml:space="preserve">largely </w:t>
      </w:r>
      <w:r w:rsidR="00D91273">
        <w:t>be categorized as a Medicaid visit</w:t>
      </w:r>
      <w:r>
        <w:t xml:space="preserve"> in the hospital data</w:t>
      </w:r>
      <w:r w:rsidR="00D91273">
        <w:t xml:space="preserve"> because these individuals are retroactively eligible for coverage</w:t>
      </w:r>
      <w:r>
        <w:t xml:space="preserve"> and Medicaid therefore paid for the visit</w:t>
      </w:r>
      <w:r w:rsidR="00D91273">
        <w:t>. Thus, the measure of the increased use of hospital services based on the transition measure will overstate the true increase in use by those who</w:t>
      </w:r>
      <w:r>
        <w:t xml:space="preserve"> take-up Medicaid coverage. That said, </w:t>
      </w:r>
      <w:r w:rsidR="00561FC2">
        <w:t>this</w:t>
      </w:r>
      <w:r>
        <w:t xml:space="preserve"> upward bias is likely small and therefore the fact that this estimate is similar to </w:t>
      </w:r>
      <w:r w:rsidR="00DF25D6">
        <w:t>the</w:t>
      </w:r>
      <w:r>
        <w:t xml:space="preserve"> triple</w:t>
      </w:r>
      <w:r w:rsidR="00DF25D6">
        <w:t>-</w:t>
      </w:r>
      <w:r>
        <w:t xml:space="preserve">difference estimate </w:t>
      </w:r>
      <w:r w:rsidR="00561FC2">
        <w:t xml:space="preserve">provides additional support for the fact that insurance expansions increase rather than decrease the use of hospital services. </w:t>
      </w:r>
    </w:p>
    <w:p w14:paraId="597EE150" w14:textId="08F5E9FD" w:rsidR="00602E37" w:rsidRPr="00B67FED" w:rsidRDefault="00602E37" w:rsidP="00602E37">
      <w:pPr>
        <w:pStyle w:val="Heading1"/>
      </w:pPr>
      <w:r>
        <w:t xml:space="preserve">How Target Efficient Was </w:t>
      </w:r>
      <w:r w:rsidR="00E96659">
        <w:t>the</w:t>
      </w:r>
      <w:r>
        <w:t xml:space="preserve"> ACA Medicaid Expansion</w:t>
      </w:r>
      <w:r w:rsidR="00DB186F">
        <w:t>?</w:t>
      </w:r>
    </w:p>
    <w:p w14:paraId="230BE686" w14:textId="5B131A20" w:rsidR="005737EF" w:rsidRDefault="005737EF" w:rsidP="00BF6C4C">
      <w:r>
        <w:t xml:space="preserve">One </w:t>
      </w:r>
      <w:r w:rsidR="001141ED">
        <w:t xml:space="preserve">of the </w:t>
      </w:r>
      <w:r>
        <w:t>goal</w:t>
      </w:r>
      <w:r w:rsidR="001141ED">
        <w:t>s</w:t>
      </w:r>
      <w:r>
        <w:t xml:space="preserve"> of </w:t>
      </w:r>
      <w:r w:rsidR="001141ED">
        <w:t xml:space="preserve">publicly provided </w:t>
      </w:r>
      <w:r>
        <w:t xml:space="preserve">insurance is to </w:t>
      </w:r>
      <w:r w:rsidR="004920B8">
        <w:t>provide assistance</w:t>
      </w:r>
      <w:r>
        <w:t xml:space="preserve"> </w:t>
      </w:r>
      <w:r w:rsidR="00194705">
        <w:t xml:space="preserve">for those </w:t>
      </w:r>
      <w:r>
        <w:t>with the highest unmet need for healthcare</w:t>
      </w:r>
      <w:r w:rsidR="004920B8">
        <w:t xml:space="preserve"> coverage</w:t>
      </w:r>
      <w:r w:rsidR="00BD3E97">
        <w:t xml:space="preserve">. </w:t>
      </w:r>
      <w:r w:rsidR="009F2B53">
        <w:t xml:space="preserve">The ACA attempted to </w:t>
      </w:r>
      <w:r w:rsidR="004920B8">
        <w:t xml:space="preserve">meet this goal through </w:t>
      </w:r>
      <w:r w:rsidR="009F2B53">
        <w:t xml:space="preserve">both the expansion of Medicaid and the creation of heavily subsidized insurance marketplaces. </w:t>
      </w:r>
      <w:r w:rsidR="00BF6C4C">
        <w:t>This section</w:t>
      </w:r>
      <w:r w:rsidR="009F2B53">
        <w:t xml:space="preserve"> examine</w:t>
      </w:r>
      <w:r w:rsidR="00BF6C4C">
        <w:t>s</w:t>
      </w:r>
      <w:r w:rsidR="009F2B53">
        <w:t xml:space="preserve"> how well</w:t>
      </w:r>
      <w:r w:rsidR="00BF6C4C">
        <w:t xml:space="preserve">-targeted </w:t>
      </w:r>
      <w:r w:rsidR="009F2B53">
        <w:t xml:space="preserve">these policies were </w:t>
      </w:r>
      <w:r w:rsidR="00BF6C4C">
        <w:t xml:space="preserve">towards </w:t>
      </w:r>
      <w:r w:rsidR="009F2B53">
        <w:t xml:space="preserve">those with the highest unmet need for </w:t>
      </w:r>
      <w:r w:rsidR="00194705">
        <w:t xml:space="preserve">health </w:t>
      </w:r>
      <w:r w:rsidR="009F2B53">
        <w:t>insurance.</w:t>
      </w:r>
      <w:r w:rsidR="009F2B53">
        <w:rPr>
          <w:rStyle w:val="FootnoteReference"/>
        </w:rPr>
        <w:footnoteReference w:id="28"/>
      </w:r>
      <w:r w:rsidR="009F2B53">
        <w:t xml:space="preserve"> </w:t>
      </w:r>
    </w:p>
    <w:p w14:paraId="182531C0" w14:textId="5C2C7A4A" w:rsidR="005737EF" w:rsidRDefault="005737EF" w:rsidP="005737EF">
      <w:pPr>
        <w:pStyle w:val="Heading2"/>
        <w:numPr>
          <w:ilvl w:val="0"/>
          <w:numId w:val="0"/>
        </w:numPr>
      </w:pPr>
      <w:r>
        <w:lastRenderedPageBreak/>
        <w:t xml:space="preserve">5.1 </w:t>
      </w:r>
      <w:r w:rsidR="00194705">
        <w:t xml:space="preserve">The </w:t>
      </w:r>
      <w:r>
        <w:t>Target Efficiency of Medicaid Expansions</w:t>
      </w:r>
    </w:p>
    <w:p w14:paraId="1A9E11A4" w14:textId="716F52DA" w:rsidR="00084076" w:rsidRDefault="00084076" w:rsidP="00602E37">
      <w:r>
        <w:t xml:space="preserve">Historically, Medicaid has been a program of categorical eligibility </w:t>
      </w:r>
      <w:r w:rsidR="00C8731A">
        <w:t>with</w:t>
      </w:r>
      <w:r>
        <w:t xml:space="preserve"> benefits provided to low</w:t>
      </w:r>
      <w:r w:rsidR="00C8731A">
        <w:t>-</w:t>
      </w:r>
      <w:r>
        <w:t xml:space="preserve">income groups that were perceived to have high unmet need for healthcare. For example, Medicaid </w:t>
      </w:r>
      <w:r w:rsidR="004920B8">
        <w:t>was available for low</w:t>
      </w:r>
      <w:r w:rsidR="00C8731A">
        <w:t>-</w:t>
      </w:r>
      <w:r w:rsidR="004920B8">
        <w:t xml:space="preserve">income individuals who were </w:t>
      </w:r>
      <w:r>
        <w:t xml:space="preserve">disabled </w:t>
      </w:r>
      <w:r w:rsidR="004920B8">
        <w:t>or</w:t>
      </w:r>
      <w:r>
        <w:t xml:space="preserve"> pregnant</w:t>
      </w:r>
      <w:r w:rsidR="004920B8">
        <w:t xml:space="preserve"> – two groups with higher</w:t>
      </w:r>
      <w:r w:rsidR="00C8731A">
        <w:t>-</w:t>
      </w:r>
      <w:r w:rsidR="004920B8">
        <w:t>than</w:t>
      </w:r>
      <w:r w:rsidR="00C8731A">
        <w:t>-</w:t>
      </w:r>
      <w:r w:rsidR="004920B8">
        <w:t>average medical spending</w:t>
      </w:r>
      <w:r>
        <w:t xml:space="preserve">. The ACA expansion did not target particular groups but instead made coverage available to everyone earning below 138 percent of the </w:t>
      </w:r>
      <w:r w:rsidR="00C8731A">
        <w:t>FPL</w:t>
      </w:r>
      <w:r>
        <w:t>. T</w:t>
      </w:r>
      <w:r w:rsidR="00E9334C">
        <w:t xml:space="preserve">hat feature of the expansion led to a </w:t>
      </w:r>
      <w:r>
        <w:t xml:space="preserve">concern that </w:t>
      </w:r>
      <w:r w:rsidR="00E9334C">
        <w:t xml:space="preserve">the program would fail to provide </w:t>
      </w:r>
      <w:r>
        <w:t xml:space="preserve">coverage to </w:t>
      </w:r>
      <w:r w:rsidR="00E9334C">
        <w:t xml:space="preserve">those </w:t>
      </w:r>
      <w:r>
        <w:t xml:space="preserve">with the </w:t>
      </w:r>
      <w:r w:rsidR="004920B8">
        <w:t>highest demand for</w:t>
      </w:r>
      <w:r>
        <w:t xml:space="preserve"> healthcare. </w:t>
      </w:r>
      <w:r w:rsidR="00B54795">
        <w:t xml:space="preserve">This would decrease the proverbial “bang for the buck” of </w:t>
      </w:r>
      <w:r w:rsidR="00E9334C">
        <w:t>the program</w:t>
      </w:r>
      <w:r w:rsidR="00B54795">
        <w:t>.</w:t>
      </w:r>
    </w:p>
    <w:p w14:paraId="4EDA6066" w14:textId="79C0F158" w:rsidR="00BD3E97" w:rsidRDefault="00084076" w:rsidP="00DD042A">
      <w:r>
        <w:t xml:space="preserve">To examine the target efficiency of the ACA Medicaid expansion, we </w:t>
      </w:r>
      <w:r w:rsidR="001A34FD">
        <w:t xml:space="preserve">focus on </w:t>
      </w:r>
      <w:r w:rsidR="00602E37">
        <w:t>counties in the 1</w:t>
      </w:r>
      <w:r w:rsidR="00F95DF1">
        <w:t>3</w:t>
      </w:r>
      <w:r w:rsidR="00602E37">
        <w:t xml:space="preserve"> expansion states listed above. In each of these counties, we calculate average utilization by dividing total uninsured visits by </w:t>
      </w:r>
      <w:r w:rsidR="001A34FD">
        <w:t>an</w:t>
      </w:r>
      <w:r w:rsidR="00602E37">
        <w:t xml:space="preserve"> estimate of the uninsured population</w:t>
      </w:r>
      <w:r w:rsidR="00C21755">
        <w:t xml:space="preserve"> from 2012</w:t>
      </w:r>
      <w:r w:rsidR="003D6B69">
        <w:t>–</w:t>
      </w:r>
      <w:r w:rsidR="00C21755">
        <w:t>2</w:t>
      </w:r>
      <w:r w:rsidR="003D6B69">
        <w:t>0</w:t>
      </w:r>
      <w:r w:rsidR="00C21755">
        <w:t xml:space="preserve">14. </w:t>
      </w:r>
      <w:r w:rsidR="00602E37">
        <w:t xml:space="preserve">We </w:t>
      </w:r>
      <w:r w:rsidR="003D6B69">
        <w:t>then</w:t>
      </w:r>
      <w:r w:rsidR="00602E37">
        <w:t xml:space="preserve"> perform the</w:t>
      </w:r>
      <w:r w:rsidR="002454A6">
        <w:t xml:space="preserve"> same</w:t>
      </w:r>
      <w:r w:rsidR="00602E37">
        <w:t xml:space="preserve"> calculation for the Medicaid population, </w:t>
      </w:r>
      <w:r w:rsidR="002454A6">
        <w:t>dividing utilization by enrollment in both periods.</w:t>
      </w:r>
      <w:r w:rsidR="00C21755">
        <w:t xml:space="preserve"> Finally, we do the same calculation for the privately insured</w:t>
      </w:r>
      <w:r w:rsidR="00D22964">
        <w:t xml:space="preserve">. </w:t>
      </w:r>
    </w:p>
    <w:p w14:paraId="377D6461" w14:textId="0927CA1D" w:rsidR="00602E37" w:rsidRDefault="00B76937" w:rsidP="00602E37">
      <w:r>
        <w:t xml:space="preserve">Table </w:t>
      </w:r>
      <w:r w:rsidR="008437DA">
        <w:t>5</w:t>
      </w:r>
      <w:r w:rsidR="00602E37">
        <w:t xml:space="preserve"> reports the results of these calculations. The fir</w:t>
      </w:r>
      <w:r w:rsidR="00084076">
        <w:t>st row shows an average of 0.35</w:t>
      </w:r>
      <w:r w:rsidR="00C21755">
        <w:t>4</w:t>
      </w:r>
      <w:r w:rsidR="00602E37">
        <w:t xml:space="preserve"> visits (combining hospital visits and ED visits) per uninsured individual in the pre-ACA period. After the </w:t>
      </w:r>
      <w:r w:rsidR="00084076">
        <w:t>ACA, this average drops to 0.23</w:t>
      </w:r>
      <w:r w:rsidR="00C21755">
        <w:t>7 in 2014</w:t>
      </w:r>
      <w:r w:rsidR="009E5D25">
        <w:t>,</w:t>
      </w:r>
      <w:r w:rsidR="00114A7E">
        <w:t xml:space="preserve"> a </w:t>
      </w:r>
      <w:r w:rsidR="00C21755">
        <w:t>decline of 33.2</w:t>
      </w:r>
      <w:r w:rsidR="00114A7E">
        <w:t xml:space="preserve"> percent. </w:t>
      </w:r>
      <w:r w:rsidR="00602E37">
        <w:t>These averages are based on simple unweighted means across the counties in the sample</w:t>
      </w:r>
      <w:r w:rsidR="009E5D25">
        <w:t>; t</w:t>
      </w:r>
      <w:r w:rsidR="00602E37">
        <w:t xml:space="preserve">he last two columns </w:t>
      </w:r>
      <w:r w:rsidR="009E5D25">
        <w:t xml:space="preserve">suggest a </w:t>
      </w:r>
      <w:r w:rsidR="00602E37">
        <w:t xml:space="preserve">similar pattern </w:t>
      </w:r>
      <w:r w:rsidR="009E5D25">
        <w:t xml:space="preserve">when </w:t>
      </w:r>
      <w:r w:rsidR="00602E37">
        <w:t>taking a weighted average across counties based on pre-ACA county population.</w:t>
      </w:r>
      <w:r w:rsidR="00C21755">
        <w:t xml:space="preserve"> This weighting causes little substantive change in the estimates.</w:t>
      </w:r>
      <w:r w:rsidR="00602E37">
        <w:t xml:space="preserve"> The decline in average utilization for the uninsured is consistent with the hypothesis that those who move from uninsured status to Medicaid ha</w:t>
      </w:r>
      <w:r w:rsidR="003D6B69">
        <w:t>ve</w:t>
      </w:r>
      <w:r w:rsidR="00602E37">
        <w:t xml:space="preserve"> higher-than-average utilization in the pre-ACA period. As a result, removing them from the uninsured population leads to a reduction in the average utilization rate for the uninsured population in the post-ACA period.</w:t>
      </w:r>
      <w:r w:rsidR="009E5D25" w:rsidRPr="009E5D25">
        <w:t xml:space="preserve"> </w:t>
      </w:r>
      <w:r w:rsidR="009E5D25">
        <w:t>These estimates thus suggest that the ACA was broadly target efficient.</w:t>
      </w:r>
    </w:p>
    <w:p w14:paraId="563634A6" w14:textId="1EC4F994" w:rsidR="00B76937" w:rsidRDefault="009E5D25" w:rsidP="00602E37">
      <w:r>
        <w:t>T</w:t>
      </w:r>
      <w:r w:rsidR="00114A7E">
        <w:t xml:space="preserve">he </w:t>
      </w:r>
      <w:r w:rsidR="00C21755">
        <w:t>second</w:t>
      </w:r>
      <w:r w:rsidR="00114A7E">
        <w:t xml:space="preserve"> row of</w:t>
      </w:r>
      <w:r w:rsidR="00B76937">
        <w:t xml:space="preserve"> Table </w:t>
      </w:r>
      <w:r w:rsidR="008437DA">
        <w:t>5</w:t>
      </w:r>
      <w:r w:rsidR="00114A7E">
        <w:t xml:space="preserve"> also </w:t>
      </w:r>
      <w:r>
        <w:t>suggest</w:t>
      </w:r>
      <w:r w:rsidR="00114A7E">
        <w:t xml:space="preserve"> that </w:t>
      </w:r>
      <w:r w:rsidRPr="00B30D01">
        <w:rPr>
          <w:i/>
        </w:rPr>
        <w:t>pre-ACA</w:t>
      </w:r>
      <w:r>
        <w:t xml:space="preserve"> </w:t>
      </w:r>
      <w:r w:rsidR="00114A7E">
        <w:t xml:space="preserve">Medicaid expansions </w:t>
      </w:r>
      <w:r>
        <w:t xml:space="preserve">were </w:t>
      </w:r>
      <w:r w:rsidR="00C21755">
        <w:t>not particularly target efficient compared to earlier categorical expansions</w:t>
      </w:r>
      <w:r w:rsidR="00114A7E">
        <w:t xml:space="preserve">. After the ACA expansion, the visits per Medicaid enrollee </w:t>
      </w:r>
      <w:r w:rsidR="00C21755">
        <w:t>increases.</w:t>
      </w:r>
      <w:r w:rsidR="00114A7E">
        <w:t xml:space="preserve"> This suggests that the newly insured </w:t>
      </w:r>
      <w:r w:rsidR="00C21755">
        <w:t>also had a greater use of h</w:t>
      </w:r>
      <w:r w:rsidR="00114A7E">
        <w:t>ospital services than those who were made eligible for Me</w:t>
      </w:r>
      <w:r w:rsidR="00C93862">
        <w:t xml:space="preserve">dicaid through prior </w:t>
      </w:r>
      <w:r w:rsidR="00C93862">
        <w:lastRenderedPageBreak/>
        <w:t>expansions</w:t>
      </w:r>
      <w:r w:rsidR="003C2107">
        <w:t xml:space="preserve">. In other words, Medicaid under </w:t>
      </w:r>
      <w:r w:rsidR="00C93862">
        <w:t>categorical eligibility was not more target efficien</w:t>
      </w:r>
      <w:r w:rsidR="003C2107">
        <w:t>t,</w:t>
      </w:r>
      <w:r w:rsidR="00C93862">
        <w:t xml:space="preserve"> on average</w:t>
      </w:r>
      <w:r w:rsidR="003C2107">
        <w:t>,</w:t>
      </w:r>
      <w:r w:rsidR="00C93862">
        <w:t xml:space="preserve"> than a system </w:t>
      </w:r>
      <w:r w:rsidR="003C2107">
        <w:t xml:space="preserve">with eligibility based solely on </w:t>
      </w:r>
      <w:r w:rsidR="00C93862">
        <w:t xml:space="preserve">income. </w:t>
      </w:r>
    </w:p>
    <w:p w14:paraId="75107161" w14:textId="40BDB891" w:rsidR="00602E37" w:rsidRDefault="008C7087" w:rsidP="00B30D01">
      <w:r>
        <w:t xml:space="preserve">A concern with this analysis </w:t>
      </w:r>
      <w:ins w:id="101" w:author="Tal Gross" w:date="2019-09-17T10:07:00Z">
        <w:r w:rsidR="00EC6CA1">
          <w:t xml:space="preserve">is </w:t>
        </w:r>
      </w:ins>
      <w:r>
        <w:t>that these changes in utilization rates might be driven by broader trends over time unrelated to the ACA</w:t>
      </w:r>
      <w:r w:rsidR="00D22964">
        <w:t xml:space="preserve">. </w:t>
      </w:r>
      <w:r>
        <w:t xml:space="preserve">For that reason, </w:t>
      </w:r>
      <w:r w:rsidR="00564EC8">
        <w:t xml:space="preserve">Table </w:t>
      </w:r>
      <w:r w:rsidR="008437DA">
        <w:t>5</w:t>
      </w:r>
      <w:r w:rsidR="00564EC8">
        <w:t xml:space="preserve"> presents the same calculations for non-expansion states. </w:t>
      </w:r>
      <w:r>
        <w:t xml:space="preserve">Reassuringly, the bottom rows of Table </w:t>
      </w:r>
      <w:r w:rsidR="008437DA">
        <w:t>5</w:t>
      </w:r>
      <w:r>
        <w:t xml:space="preserve"> suggest </w:t>
      </w:r>
      <w:r w:rsidR="00B76937">
        <w:t xml:space="preserve">relatively small changes </w:t>
      </w:r>
      <w:r>
        <w:t xml:space="preserve">in utilization rates for non-expansion states. This suggests that </w:t>
      </w:r>
      <w:r w:rsidR="00B76937">
        <w:t xml:space="preserve">the changes in expansion states </w:t>
      </w:r>
      <w:r>
        <w:t xml:space="preserve">were not </w:t>
      </w:r>
      <w:r w:rsidR="00B76937">
        <w:t>driven by pre-existing trends.</w:t>
      </w:r>
    </w:p>
    <w:p w14:paraId="15A8FD06" w14:textId="69E180BE" w:rsidR="005737EF" w:rsidRDefault="005737EF" w:rsidP="005737EF">
      <w:pPr>
        <w:pStyle w:val="Heading2"/>
        <w:numPr>
          <w:ilvl w:val="0"/>
          <w:numId w:val="0"/>
        </w:numPr>
      </w:pPr>
      <w:r>
        <w:t>5.2 Target Efficiency of the ACA Marketplaces</w:t>
      </w:r>
    </w:p>
    <w:p w14:paraId="7E50077B" w14:textId="603BA8F6" w:rsidR="00AF463C" w:rsidRDefault="00654AD8" w:rsidP="005737EF">
      <w:r>
        <w:t xml:space="preserve">The results above ought to be interpreted with one important institutional detail in mind. </w:t>
      </w:r>
      <w:r w:rsidR="00AF463C">
        <w:t xml:space="preserve">Unlike private insurance, Medicaid </w:t>
      </w:r>
      <w:r>
        <w:t xml:space="preserve">coverage is </w:t>
      </w:r>
      <w:r w:rsidR="00B30D01">
        <w:t>“</w:t>
      </w:r>
      <w:r w:rsidR="00AF463C">
        <w:t>retroactiv</w:t>
      </w:r>
      <w:r>
        <w:t>e</w:t>
      </w:r>
      <w:r w:rsidR="00B30D01">
        <w:t xml:space="preserve">,” i.e. </w:t>
      </w:r>
      <w:r>
        <w:t>enrollees</w:t>
      </w:r>
      <w:r w:rsidR="00AF463C">
        <w:t xml:space="preserve"> can receive coverage for medical expenses that occurred </w:t>
      </w:r>
      <w:r>
        <w:t>prior to their enrollment</w:t>
      </w:r>
      <w:r w:rsidR="00AF463C">
        <w:t xml:space="preserve">. Hospital billing departments </w:t>
      </w:r>
      <w:r>
        <w:t xml:space="preserve">often </w:t>
      </w:r>
      <w:r w:rsidR="00AF463C">
        <w:t xml:space="preserve">facilitate this enrollment in order to secure coverage for emergency services. </w:t>
      </w:r>
      <w:r w:rsidR="004D5D9A">
        <w:t xml:space="preserve">There are then </w:t>
      </w:r>
      <w:r w:rsidR="004D5D9A" w:rsidRPr="004D5D9A">
        <w:t>two types of new Medicaid enrollees: those who enrolled in Medicaid ahead of their hospitalization and those who enrolled after</w:t>
      </w:r>
      <w:r w:rsidR="00D91BEB">
        <w:t>wards</w:t>
      </w:r>
      <w:r w:rsidR="004D5D9A" w:rsidRPr="004D5D9A">
        <w:t xml:space="preserve">. The former likely value Medicaid more than the latter, since they enrolled soon after becoming eligible. But we cannot separate those two types of Medicaid enrollees in the data. Therefore, it is difficult for us to estimate </w:t>
      </w:r>
      <w:r w:rsidR="004D5D9A" w:rsidRPr="00B30D01">
        <w:rPr>
          <w:i/>
        </w:rPr>
        <w:t>enrollees’</w:t>
      </w:r>
      <w:r w:rsidR="004D5D9A" w:rsidRPr="004D5D9A">
        <w:t xml:space="preserve"> valuation of Medicaid. The results, however, do speak to the Medicaid expansion’s target efficiency. The expansion’s target efficiency is based on </w:t>
      </w:r>
      <w:r w:rsidR="004D5D9A" w:rsidRPr="00B30D01">
        <w:rPr>
          <w:i/>
        </w:rPr>
        <w:t>society’s</w:t>
      </w:r>
      <w:r w:rsidR="004D5D9A" w:rsidRPr="004D5D9A">
        <w:t xml:space="preserve"> preference for providing health insurance to those who most need healthcare. Estimating the need for healthcare across sub-populations does not involve enrollees’ valuation of Medicaid, and so is an object we can pursue in the data.</w:t>
      </w:r>
      <w:r w:rsidR="00AF463C">
        <w:t xml:space="preserve"> </w:t>
      </w:r>
    </w:p>
    <w:p w14:paraId="14A1A316" w14:textId="5A5EAF3D" w:rsidR="00AF463C" w:rsidRDefault="00AF463C" w:rsidP="006135F9">
      <w:r>
        <w:t xml:space="preserve">An additional question is whether </w:t>
      </w:r>
      <w:r w:rsidR="003946C8">
        <w:t>those</w:t>
      </w:r>
      <w:r>
        <w:t xml:space="preserve"> who gained access to insurance as a result of the ACA were truly those who valued it most</w:t>
      </w:r>
      <w:r w:rsidR="00B76937">
        <w:t xml:space="preserve"> as opposed to simply those who consumed the most hospital services</w:t>
      </w:r>
      <w:r>
        <w:t>.</w:t>
      </w:r>
      <w:r w:rsidR="00C21755">
        <w:t xml:space="preserve"> </w:t>
      </w:r>
      <w:r w:rsidR="005E7D1F">
        <w:t>An individual’s valuation of Medicaid</w:t>
      </w:r>
      <w:r w:rsidR="00C21755">
        <w:t xml:space="preserve"> may not match the</w:t>
      </w:r>
      <w:r w:rsidR="005E7D1F">
        <w:t>ir</w:t>
      </w:r>
      <w:r w:rsidR="00C21755">
        <w:t xml:space="preserve"> use of healthcare if </w:t>
      </w:r>
      <w:r w:rsidR="005E7D1F">
        <w:t xml:space="preserve">they </w:t>
      </w:r>
      <w:r w:rsidR="00C21755">
        <w:t xml:space="preserve">bore little cost for the use of </w:t>
      </w:r>
      <w:r w:rsidR="005E7D1F">
        <w:t xml:space="preserve">hospital </w:t>
      </w:r>
      <w:r w:rsidR="00C21755">
        <w:t xml:space="preserve">uncompensated care </w:t>
      </w:r>
      <w:r w:rsidR="005E7D1F">
        <w:t xml:space="preserve">when </w:t>
      </w:r>
      <w:r w:rsidR="00C21755">
        <w:t>they were uninsured.</w:t>
      </w:r>
      <w:r>
        <w:t xml:space="preserve"> A number of recent papers have examined the willingness to pay for individuals who gain access to sub</w:t>
      </w:r>
      <w:r w:rsidR="006135F9">
        <w:t xml:space="preserve">sidized health insurance. </w:t>
      </w:r>
      <w:r>
        <w:t xml:space="preserve">For example, </w:t>
      </w:r>
      <w:r>
        <w:rPr>
          <w:noProof/>
        </w:rPr>
        <w:t xml:space="preserve">Finkelstein, Hendren, and Shepard (2019) and Finkelstein, Hendren, and Luttmer </w:t>
      </w:r>
      <w:r w:rsidR="006135F9">
        <w:rPr>
          <w:noProof/>
        </w:rPr>
        <w:t>(</w:t>
      </w:r>
      <w:r>
        <w:rPr>
          <w:noProof/>
        </w:rPr>
        <w:t>2015</w:t>
      </w:r>
      <w:r w:rsidR="006135F9">
        <w:rPr>
          <w:noProof/>
        </w:rPr>
        <w:t xml:space="preserve">) examine whether individuals value </w:t>
      </w:r>
      <w:r w:rsidR="003946C8">
        <w:rPr>
          <w:noProof/>
        </w:rPr>
        <w:lastRenderedPageBreak/>
        <w:t xml:space="preserve">publicly provided </w:t>
      </w:r>
      <w:r w:rsidR="006135F9">
        <w:rPr>
          <w:noProof/>
        </w:rPr>
        <w:t>insurance greate</w:t>
      </w:r>
      <w:r w:rsidR="003946C8">
        <w:rPr>
          <w:noProof/>
        </w:rPr>
        <w:t>r</w:t>
      </w:r>
      <w:r w:rsidR="006135F9">
        <w:rPr>
          <w:noProof/>
        </w:rPr>
        <w:t xml:space="preserve"> than the cost of the coverage.</w:t>
      </w:r>
      <w:r w:rsidR="006135F9">
        <w:rPr>
          <w:rStyle w:val="FootnoteReference"/>
        </w:rPr>
        <w:footnoteReference w:id="29"/>
      </w:r>
      <w:r w:rsidR="006135F9">
        <w:t xml:space="preserve"> These papers are consistent with </w:t>
      </w:r>
      <w:r w:rsidR="005E7D1F">
        <w:t xml:space="preserve">the work of </w:t>
      </w:r>
      <w:r w:rsidR="006135F9">
        <w:t xml:space="preserve">Garthwaite et al. </w:t>
      </w:r>
      <w:r w:rsidR="006135F9">
        <w:fldChar w:fldCharType="begin"/>
      </w:r>
      <w:r w:rsidR="006135F9">
        <w:instrText xml:space="preserve"> ADDIN ZOTERO_ITEM CSL_CITATION {"citationID":"ZzVw4lBN","properties":{"formattedCitation":"(2018)","plainCitation":"(2018)","noteIndex":0},"citationItems":[{"id":2,"uris":["http://zotero.org/users/5840172/items/C3ZA9VM7"],"uri":["http://zotero.org/users/5840172/items/C3ZA9VM7"],"itemData":{"id":2,"type":"article-journal","title":"Hospitals as Insurers of Last Resort","container-title":"American Economic Journal: Applied Economics","page":"1-39","volume":"10","issue":"1","source":"www.aeaweb.org","abstract":"American hospitals are required to provide emergency medical care to the uninsured. We use previously confidential hospital financial data to study the resulting uncompensated care, medical care for which no payment is received. Using both panel-data methods and case studies, we find that each additional uninsured person costs hospitals approximately $800 each year. Increases in the uninsured population also lower hospital profit margins, suggesting that hospitals do not pass along all uncompensated-care costs to other parties such as hospital employees or privately insured patients. A hospital's uncompensated-care costs also increase when a neighboring hospital closes.","DOI":"10.1257/app.20150581","ISSN":"1945-7782","language":"en","author":[{"family":"Garthwaite","given":"Craig"},{"family":"Gross","given":"Tal"},{"family":"Notowidigdo","given":"Matthew J."}],"issued":{"date-parts":[["2018",1]]}},"suppress-author":true}],"schema":"https://github.com/citation-style-language/schema/raw/master/csl-citation.json"} </w:instrText>
      </w:r>
      <w:r w:rsidR="006135F9">
        <w:fldChar w:fldCharType="separate"/>
      </w:r>
      <w:r w:rsidR="006135F9">
        <w:rPr>
          <w:noProof/>
        </w:rPr>
        <w:t>(2018)</w:t>
      </w:r>
      <w:r w:rsidR="006135F9">
        <w:fldChar w:fldCharType="end"/>
      </w:r>
      <w:r w:rsidR="006135F9">
        <w:t xml:space="preserve"> and other </w:t>
      </w:r>
      <w:r w:rsidR="005E7D1F">
        <w:t xml:space="preserve">studies </w:t>
      </w:r>
      <w:r w:rsidR="006135F9">
        <w:t>which demonstrate that hospitals provide substantial uncompensated care, and this may crowd out demand for formal health insurance.</w:t>
      </w:r>
    </w:p>
    <w:p w14:paraId="6B846D10" w14:textId="298D4314" w:rsidR="00D91BEB" w:rsidRDefault="00C21755" w:rsidP="005737EF">
      <w:r>
        <w:t>The creation of the ACA marketplaces in non-</w:t>
      </w:r>
      <w:r w:rsidR="00A16916">
        <w:t xml:space="preserve">expansion </w:t>
      </w:r>
      <w:r w:rsidR="00B76937">
        <w:t xml:space="preserve">states </w:t>
      </w:r>
      <w:r w:rsidR="00A16916">
        <w:t xml:space="preserve">can shed further light on </w:t>
      </w:r>
      <w:r w:rsidR="006135F9">
        <w:t xml:space="preserve">this </w:t>
      </w:r>
      <w:r w:rsidR="00A16916">
        <w:t>issue</w:t>
      </w:r>
      <w:r w:rsidR="006135F9">
        <w:t xml:space="preserve">. </w:t>
      </w:r>
      <w:r w:rsidR="005737EF">
        <w:t>Standard economic theory suggests that the least healthy will value health insurance the most, holding constant risk preferences and other demand-side factors. This</w:t>
      </w:r>
      <w:r w:rsidR="0093128A">
        <w:t>,</w:t>
      </w:r>
      <w:r w:rsidR="005737EF">
        <w:t xml:space="preserve"> in turn</w:t>
      </w:r>
      <w:r w:rsidR="0093128A">
        <w:t>,</w:t>
      </w:r>
      <w:r w:rsidR="005737EF">
        <w:t xml:space="preserve"> suggests that the least</w:t>
      </w:r>
      <w:r w:rsidR="0093128A">
        <w:t>-</w:t>
      </w:r>
      <w:r w:rsidR="005737EF">
        <w:t>healthy uninsured ought to be th</w:t>
      </w:r>
      <w:r w:rsidR="0093128A">
        <w:t xml:space="preserve">ose </w:t>
      </w:r>
      <w:r w:rsidR="005737EF">
        <w:t>most e</w:t>
      </w:r>
      <w:r w:rsidR="006135F9">
        <w:t>ager to transition onto formal insurance</w:t>
      </w:r>
      <w:r w:rsidR="005737EF">
        <w:t xml:space="preserve"> when they become eligible for </w:t>
      </w:r>
      <w:r w:rsidR="006135F9">
        <w:t>subsidized coverage</w:t>
      </w:r>
      <w:r w:rsidR="004255B7">
        <w:t xml:space="preserve">. </w:t>
      </w:r>
      <w:r w:rsidR="006135F9">
        <w:t xml:space="preserve">While everyone </w:t>
      </w:r>
      <w:r w:rsidR="00B76937">
        <w:t xml:space="preserve">below the </w:t>
      </w:r>
      <w:r w:rsidR="0028709F">
        <w:t xml:space="preserve">income </w:t>
      </w:r>
      <w:r w:rsidR="00B76937">
        <w:t xml:space="preserve">threshold </w:t>
      </w:r>
      <w:r w:rsidR="006135F9">
        <w:t xml:space="preserve">becomes eligible for Medicaid without taking any action, </w:t>
      </w:r>
      <w:r w:rsidR="00A16916">
        <w:t>those</w:t>
      </w:r>
      <w:r w:rsidR="006135F9">
        <w:t xml:space="preserve"> who were ineligible for </w:t>
      </w:r>
      <w:r w:rsidR="003F2B98">
        <w:t xml:space="preserve">expanded Medicaid </w:t>
      </w:r>
      <w:r w:rsidR="006135F9">
        <w:t>needed to proactively sign up for coverage in the ACA marketplaces during an open</w:t>
      </w:r>
      <w:r w:rsidR="009C4649">
        <w:t>-</w:t>
      </w:r>
      <w:r w:rsidR="006135F9">
        <w:t>enrollment period.</w:t>
      </w:r>
      <w:r w:rsidR="006135F9">
        <w:rPr>
          <w:rStyle w:val="FootnoteReference"/>
        </w:rPr>
        <w:footnoteReference w:id="30"/>
      </w:r>
    </w:p>
    <w:p w14:paraId="63930E57" w14:textId="19B39E83" w:rsidR="00E26344" w:rsidRDefault="006135F9">
      <w:r>
        <w:t xml:space="preserve">Given these facts about the enrollment process, we can use data from non-expansion states to examine whether </w:t>
      </w:r>
      <w:r w:rsidR="00B80DFE">
        <w:t>those</w:t>
      </w:r>
      <w:r>
        <w:t xml:space="preserve"> </w:t>
      </w:r>
      <w:r w:rsidR="00B80DFE">
        <w:t xml:space="preserve">who </w:t>
      </w:r>
      <w:r>
        <w:t xml:space="preserve">signed up for the ACA marketplaces were healthier on average than </w:t>
      </w:r>
      <w:r w:rsidR="00B80DFE">
        <w:t>those</w:t>
      </w:r>
      <w:r>
        <w:t xml:space="preserve"> who remained uninsured. The bottom three rows of Table </w:t>
      </w:r>
      <w:r w:rsidR="008437DA">
        <w:t>5</w:t>
      </w:r>
      <w:r w:rsidR="008139E1">
        <w:t>, described above,</w:t>
      </w:r>
      <w:r>
        <w:t xml:space="preserve"> </w:t>
      </w:r>
      <w:r w:rsidR="00B80DFE">
        <w:t>present</w:t>
      </w:r>
      <w:r>
        <w:t xml:space="preserve"> the change in the use of hospital services in non-expansion states by insurance status</w:t>
      </w:r>
      <w:r w:rsidR="004255B7">
        <w:t xml:space="preserve">. </w:t>
      </w:r>
      <w:r w:rsidR="00BC260F">
        <w:t>T</w:t>
      </w:r>
      <w:r>
        <w:t xml:space="preserve">he </w:t>
      </w:r>
      <w:r w:rsidR="00BC260F">
        <w:t>utilization rate</w:t>
      </w:r>
      <w:r>
        <w:t xml:space="preserve"> for uninsured residents </w:t>
      </w:r>
      <w:r w:rsidR="00BC260F">
        <w:t xml:space="preserve">of </w:t>
      </w:r>
      <w:r>
        <w:t xml:space="preserve">non-expansion states </w:t>
      </w:r>
      <w:r w:rsidR="00C21755">
        <w:t>decline</w:t>
      </w:r>
      <w:r w:rsidR="00BC260F">
        <w:t>d, while t</w:t>
      </w:r>
      <w:r w:rsidR="00C21755">
        <w:t xml:space="preserve">he </w:t>
      </w:r>
      <w:r w:rsidR="00BC260F">
        <w:t xml:space="preserve">utilization rate for </w:t>
      </w:r>
      <w:r w:rsidR="00C21755">
        <w:t>the privately insured increase</w:t>
      </w:r>
      <w:r w:rsidR="00BC260F">
        <w:t>d. This pattern suggests</w:t>
      </w:r>
      <w:r w:rsidR="00C21755">
        <w:t xml:space="preserve"> that those who purchased insurance used more medical services than those who previously lacked coverage. This </w:t>
      </w:r>
      <w:r w:rsidR="008139E1">
        <w:lastRenderedPageBreak/>
        <w:t xml:space="preserve">suggests that many state residents were previously uninsured and had </w:t>
      </w:r>
      <w:r w:rsidR="00C21755">
        <w:t xml:space="preserve">a high valuation of insurance but </w:t>
      </w:r>
      <w:r w:rsidR="008139E1">
        <w:t xml:space="preserve">were </w:t>
      </w:r>
      <w:r w:rsidR="00C21755">
        <w:t>kept from coverage by either a pre-existing condition or a lack of financial resources.</w:t>
      </w:r>
      <w:r w:rsidR="00EE7C02">
        <w:rPr>
          <w:rStyle w:val="FootnoteReference"/>
        </w:rPr>
        <w:footnoteReference w:id="31"/>
      </w:r>
      <w:r w:rsidR="00C21755">
        <w:t xml:space="preserve"> </w:t>
      </w:r>
    </w:p>
    <w:p w14:paraId="1D9336EF" w14:textId="2A6BE2B1" w:rsidR="00436555" w:rsidRDefault="00A52083">
      <w:r>
        <w:t xml:space="preserve">It should be noted that </w:t>
      </w:r>
      <w:r w:rsidR="00EB5775">
        <w:t xml:space="preserve">a firm conclusion on </w:t>
      </w:r>
      <w:r>
        <w:t>w</w:t>
      </w:r>
      <w:r w:rsidR="00E26344" w:rsidRPr="00E26344">
        <w:t xml:space="preserve">hether </w:t>
      </w:r>
      <w:r>
        <w:t xml:space="preserve">the </w:t>
      </w:r>
      <w:r w:rsidR="00E26344" w:rsidRPr="00E26344">
        <w:t>ACA</w:t>
      </w:r>
      <w:r w:rsidR="000D7128">
        <w:t xml:space="preserve">’s </w:t>
      </w:r>
      <w:r w:rsidR="00F543CA">
        <w:t xml:space="preserve">expansion of coverage via marketplaces is </w:t>
      </w:r>
      <w:r w:rsidR="00E26344" w:rsidRPr="00E26344">
        <w:t xml:space="preserve">target efficient is </w:t>
      </w:r>
      <w:r w:rsidR="00320CB4">
        <w:t xml:space="preserve">much more </w:t>
      </w:r>
      <w:r w:rsidR="00E26344" w:rsidRPr="00E26344">
        <w:t xml:space="preserve">difficult to pin down. Viewed one way, if the marketplaces attracted individuals with the highest health care needs then </w:t>
      </w:r>
      <w:r w:rsidR="000F05B2">
        <w:t>this pattern of results</w:t>
      </w:r>
      <w:r w:rsidR="00E26344" w:rsidRPr="00E26344">
        <w:t xml:space="preserve"> might lead us to believe that the expansion was target efficient. But this observation is also consistent with a standard adverse selection story. Viewed another way, then, the consequent rise in private insurance premiums to cover higher costs induced by adverse selection (and moral hazard) could price out higher-income (unsubsidized) people with high health</w:t>
      </w:r>
      <w:del w:id="102" w:author="Tal Gross" w:date="2019-09-17T10:14:00Z">
        <w:r w:rsidR="00E26344" w:rsidRPr="00E26344" w:rsidDel="008440D7">
          <w:delText xml:space="preserve"> </w:delText>
        </w:r>
      </w:del>
      <w:r w:rsidR="00E26344" w:rsidRPr="00E26344">
        <w:t xml:space="preserve">care needs. Indeed, enrollment data since 2014 demonstrate that as marketplace premiums have increased, enrollment in </w:t>
      </w:r>
      <w:r w:rsidR="00970D66">
        <w:t xml:space="preserve">the </w:t>
      </w:r>
      <w:r w:rsidR="00E26344" w:rsidRPr="00E26344">
        <w:t xml:space="preserve">unsubsidized </w:t>
      </w:r>
      <w:r w:rsidR="00BC505B">
        <w:t xml:space="preserve">(greater than 400 percent of the FPL) </w:t>
      </w:r>
      <w:r w:rsidR="00E26344" w:rsidRPr="00E26344">
        <w:t>income range has shrunk—the marketplaces are now effectively concentrated to those in the subsidized income range.</w:t>
      </w:r>
      <w:r w:rsidR="00D958A9">
        <w:t xml:space="preserve"> As of February 2019, for example, 87 percent of marketplace enrollees received premium assistance (i.e., had income 100-400 percent of the FPL).</w:t>
      </w:r>
      <w:r w:rsidR="00D958A9">
        <w:rPr>
          <w:rStyle w:val="FootnoteReference"/>
        </w:rPr>
        <w:footnoteReference w:id="32"/>
      </w:r>
      <w:r w:rsidR="00E26344" w:rsidRPr="00E26344">
        <w:t xml:space="preserve"> Whether or not the policy was target efficient is therefore an open question that is highly dependent society’s preferences for redistribution </w:t>
      </w:r>
      <w:r w:rsidR="00E26344" w:rsidRPr="00E26344">
        <w:rPr>
          <w:i/>
          <w:iCs/>
        </w:rPr>
        <w:t xml:space="preserve">away </w:t>
      </w:r>
      <w:r w:rsidR="00E26344" w:rsidRPr="00E26344">
        <w:t>from higher-income people with health</w:t>
      </w:r>
      <w:del w:id="103" w:author="Tal Gross" w:date="2019-09-17T10:15:00Z">
        <w:r w:rsidR="00E26344" w:rsidRPr="00E26344" w:rsidDel="008440D7">
          <w:delText xml:space="preserve"> </w:delText>
        </w:r>
      </w:del>
      <w:r w:rsidR="00E26344" w:rsidRPr="00E26344">
        <w:t>care needs and towards lower-income people with high health</w:t>
      </w:r>
      <w:del w:id="104" w:author="Tal Gross" w:date="2019-09-17T10:15:00Z">
        <w:r w:rsidR="00E26344" w:rsidRPr="00E26344" w:rsidDel="008440D7">
          <w:delText xml:space="preserve"> </w:delText>
        </w:r>
      </w:del>
      <w:r w:rsidR="00E26344" w:rsidRPr="00E26344">
        <w:t xml:space="preserve">care needs. </w:t>
      </w:r>
    </w:p>
    <w:p w14:paraId="18D20553" w14:textId="564E29FF" w:rsidR="00602E37" w:rsidRPr="00B67FED" w:rsidRDefault="00602E37" w:rsidP="00602E37">
      <w:pPr>
        <w:pStyle w:val="Heading1"/>
      </w:pPr>
      <w:r>
        <w:t xml:space="preserve">How Did </w:t>
      </w:r>
      <w:r w:rsidR="00252FC0">
        <w:t>t</w:t>
      </w:r>
      <w:r>
        <w:t>he Effect</w:t>
      </w:r>
      <w:r w:rsidR="003D7802">
        <w:t>s</w:t>
      </w:r>
      <w:r>
        <w:t xml:space="preserve"> of the ACA </w:t>
      </w:r>
      <w:r w:rsidR="00DB186F">
        <w:t xml:space="preserve">Medicaid Expansion </w:t>
      </w:r>
      <w:r>
        <w:t>Vary Across States</w:t>
      </w:r>
      <w:r w:rsidR="00DB186F">
        <w:t>?</w:t>
      </w:r>
    </w:p>
    <w:p w14:paraId="1F739FA8" w14:textId="0DC3CDD0" w:rsidR="005737EF" w:rsidRDefault="006F269A" w:rsidP="005A022F">
      <w:pPr>
        <w:ind w:firstLine="360"/>
      </w:pPr>
      <w:r>
        <w:t>The estimates above suggest that Medicaid</w:t>
      </w:r>
      <w:r w:rsidR="00800A65">
        <w:t xml:space="preserve"> coverage</w:t>
      </w:r>
      <w:r>
        <w:t xml:space="preserve"> increases hospital and ED visits</w:t>
      </w:r>
      <w:r w:rsidR="00117EFA">
        <w:t xml:space="preserve"> and </w:t>
      </w:r>
      <w:r w:rsidR="00D636EE">
        <w:t xml:space="preserve">that the </w:t>
      </w:r>
      <w:r w:rsidR="00435919">
        <w:t>Medicaid</w:t>
      </w:r>
      <w:r w:rsidR="00D636EE">
        <w:t xml:space="preserve"> expansion </w:t>
      </w:r>
      <w:r w:rsidR="00117EFA">
        <w:t xml:space="preserve">was generally well targeted, </w:t>
      </w:r>
      <w:r w:rsidR="00CF4E8F">
        <w:t>that is,</w:t>
      </w:r>
      <w:r w:rsidR="00117EFA">
        <w:t xml:space="preserve"> </w:t>
      </w:r>
      <w:r w:rsidR="00CF4E8F">
        <w:t xml:space="preserve">those </w:t>
      </w:r>
      <w:r w:rsidR="00117EFA">
        <w:t xml:space="preserve">gaining </w:t>
      </w:r>
      <w:r w:rsidR="00CF4E8F">
        <w:t xml:space="preserve">coverage </w:t>
      </w:r>
      <w:r w:rsidR="00117EFA">
        <w:t>had greater demand for hospital servi</w:t>
      </w:r>
      <w:r w:rsidR="005737EF">
        <w:t>ces</w:t>
      </w:r>
      <w:r w:rsidR="00D636EE">
        <w:t xml:space="preserve"> than those who remained uninsured</w:t>
      </w:r>
      <w:r w:rsidR="005737EF">
        <w:t xml:space="preserve">. </w:t>
      </w:r>
      <w:r w:rsidR="00117EFA">
        <w:t xml:space="preserve">That said, an important feature of Medicaid is </w:t>
      </w:r>
      <w:r w:rsidR="00CF4E8F">
        <w:t xml:space="preserve">that </w:t>
      </w:r>
      <w:r w:rsidR="00117EFA">
        <w:t>the program is jointly funded</w:t>
      </w:r>
      <w:r w:rsidR="00D636EE">
        <w:t xml:space="preserve"> by federal and state govern</w:t>
      </w:r>
      <w:r w:rsidR="00D636EE">
        <w:lastRenderedPageBreak/>
        <w:t>ments</w:t>
      </w:r>
      <w:r w:rsidR="00117EFA">
        <w:t xml:space="preserve"> but is solely administere</w:t>
      </w:r>
      <w:r w:rsidR="00D636EE">
        <w:t>d by the states</w:t>
      </w:r>
      <w:r w:rsidR="00CF4E8F">
        <w:t>.</w:t>
      </w:r>
      <w:r w:rsidR="00117EFA">
        <w:t xml:space="preserve"> </w:t>
      </w:r>
      <w:r w:rsidR="005737EF">
        <w:t>Prior to the ACA expansion, states made a number of different decisions about the operation and generosity of their Medicaid programs that could affect the impact of the expansion.</w:t>
      </w:r>
      <w:r w:rsidR="00117EFA">
        <w:t xml:space="preserve"> In addition, Medicaid works in concert with a variety </w:t>
      </w:r>
      <w:r w:rsidR="005737EF">
        <w:t>of other supply</w:t>
      </w:r>
      <w:r w:rsidR="00CF4E8F">
        <w:t>-</w:t>
      </w:r>
      <w:r w:rsidR="005737EF">
        <w:t>side features of the healthcare market that vary across states</w:t>
      </w:r>
      <w:r w:rsidR="004255B7">
        <w:t xml:space="preserve">. </w:t>
      </w:r>
    </w:p>
    <w:p w14:paraId="63AE6E6D" w14:textId="26F5F136" w:rsidR="005737EF" w:rsidRDefault="005737EF" w:rsidP="00B76937">
      <w:pPr>
        <w:ind w:firstLine="360"/>
      </w:pPr>
      <w:r>
        <w:t>The combination of these supply</w:t>
      </w:r>
      <w:r w:rsidR="00CF4E8F">
        <w:t>-</w:t>
      </w:r>
      <w:r>
        <w:t xml:space="preserve"> and demand</w:t>
      </w:r>
      <w:r w:rsidR="00CF4E8F">
        <w:t>-</w:t>
      </w:r>
      <w:r>
        <w:t>side factors</w:t>
      </w:r>
      <w:r w:rsidR="006135F9">
        <w:t xml:space="preserve"> could result</w:t>
      </w:r>
      <w:r>
        <w:t xml:space="preserve"> in heterogene</w:t>
      </w:r>
      <w:r w:rsidR="00CF4E8F">
        <w:t>ous</w:t>
      </w:r>
      <w:r>
        <w:t xml:space="preserve"> effect</w:t>
      </w:r>
      <w:r w:rsidR="00CF4E8F">
        <w:t>s</w:t>
      </w:r>
      <w:r>
        <w:t xml:space="preserve"> of the expansion on the increased use of hospital services and the target efficiency of the policy. </w:t>
      </w:r>
      <w:r w:rsidR="00CF4E8F">
        <w:t>T</w:t>
      </w:r>
      <w:r>
        <w:t xml:space="preserve">his section </w:t>
      </w:r>
      <w:r w:rsidR="00800A65">
        <w:t>investigate</w:t>
      </w:r>
      <w:r w:rsidR="00CF4E8F">
        <w:t>s</w:t>
      </w:r>
      <w:r>
        <w:t xml:space="preserve"> </w:t>
      </w:r>
      <w:r w:rsidR="006F269A">
        <w:t xml:space="preserve">state-level heterogeneity </w:t>
      </w:r>
      <w:r w:rsidR="00CF4E8F">
        <w:t xml:space="preserve">on both of these </w:t>
      </w:r>
      <w:r w:rsidR="00D91BEB">
        <w:t>dimensions</w:t>
      </w:r>
      <w:r w:rsidR="00CF4E8F">
        <w:t>.</w:t>
      </w:r>
      <w:r w:rsidR="006F269A">
        <w:t xml:space="preserve"> We first document a wide amount of state-level heterogeneity in </w:t>
      </w:r>
      <w:r w:rsidR="00EF26A4">
        <w:t xml:space="preserve">the </w:t>
      </w:r>
      <w:r w:rsidR="006F269A">
        <w:t>magnitude of the effect of Medicaid</w:t>
      </w:r>
      <w:r w:rsidR="00BC796E">
        <w:t xml:space="preserve"> expansion</w:t>
      </w:r>
      <w:r w:rsidR="006F269A">
        <w:t xml:space="preserve"> on utilizatio</w:t>
      </w:r>
      <w:r w:rsidR="00FE4571">
        <w:t>n</w:t>
      </w:r>
      <w:r w:rsidR="009F3FB4">
        <w:t>. W</w:t>
      </w:r>
      <w:r w:rsidR="006F269A">
        <w:t xml:space="preserve">e </w:t>
      </w:r>
      <w:r w:rsidR="009F3FB4">
        <w:t xml:space="preserve">then </w:t>
      </w:r>
      <w:r w:rsidR="00800A65">
        <w:t>investigate</w:t>
      </w:r>
      <w:r w:rsidR="006F269A">
        <w:t xml:space="preserve"> </w:t>
      </w:r>
      <w:r w:rsidR="00EF26A4">
        <w:t>potential</w:t>
      </w:r>
      <w:r w:rsidR="006F269A">
        <w:t xml:space="preserve"> explanations for </w:t>
      </w:r>
      <w:r w:rsidR="00EF26A4">
        <w:t>that</w:t>
      </w:r>
      <w:r w:rsidR="006F269A">
        <w:t xml:space="preserve"> heterogeneity</w:t>
      </w:r>
      <w:r w:rsidR="00800A65">
        <w:t xml:space="preserve"> by correlating state-specific estimates with </w:t>
      </w:r>
      <w:r w:rsidR="009F3FB4">
        <w:t>characteristics of each state and expansion</w:t>
      </w:r>
      <w:r w:rsidR="00800A65">
        <w:t>.</w:t>
      </w:r>
      <w:r w:rsidR="00F37C17">
        <w:t xml:space="preserve"> </w:t>
      </w:r>
      <w:r>
        <w:t xml:space="preserve">Finally, we examine how the target efficiency of the program varied across both expansion and non-expansion states. </w:t>
      </w:r>
    </w:p>
    <w:p w14:paraId="451CFEF3" w14:textId="0A432607" w:rsidR="005737EF" w:rsidRDefault="005737EF" w:rsidP="005737EF">
      <w:pPr>
        <w:pStyle w:val="Heading2"/>
        <w:numPr>
          <w:ilvl w:val="0"/>
          <w:numId w:val="0"/>
        </w:numPr>
      </w:pPr>
      <w:r>
        <w:t>6.1 Heterogeneity in the Use of Hospital Services</w:t>
      </w:r>
    </w:p>
    <w:p w14:paraId="7F3EE48B" w14:textId="6BB17396" w:rsidR="005A022F" w:rsidRDefault="00EC22C5" w:rsidP="005A022F">
      <w:pPr>
        <w:ind w:firstLine="360"/>
      </w:pPr>
      <w:r>
        <w:t xml:space="preserve">We first estimate the effects of Medicaid expansion on hospital utilization for every state. </w:t>
      </w:r>
      <w:r w:rsidR="009F3FB4">
        <w:t>This</w:t>
      </w:r>
      <w:r w:rsidR="005A022F">
        <w:t xml:space="preserve"> exercise is different from </w:t>
      </w:r>
      <w:r w:rsidR="00074C1C">
        <w:t xml:space="preserve">simply </w:t>
      </w:r>
      <w:r w:rsidR="005A022F">
        <w:t xml:space="preserve">estimating the change in the </w:t>
      </w:r>
      <w:r w:rsidR="005A022F" w:rsidRPr="00B76937">
        <w:rPr>
          <w:i/>
        </w:rPr>
        <w:t>take</w:t>
      </w:r>
      <w:r w:rsidR="001D26B8" w:rsidRPr="00B76937">
        <w:rPr>
          <w:i/>
        </w:rPr>
        <w:t>-</w:t>
      </w:r>
      <w:r w:rsidR="005A022F" w:rsidRPr="00B76937">
        <w:rPr>
          <w:i/>
        </w:rPr>
        <w:t>up</w:t>
      </w:r>
      <w:r w:rsidR="005A022F">
        <w:t xml:space="preserve"> of Medicaid across states. Unlike private insurance, individuals are able to sign up for Medicaid at any point within the year and they have retroactive eligibility that allows them to apply Medicaid </w:t>
      </w:r>
      <w:r w:rsidR="00BD6030">
        <w:t xml:space="preserve">to </w:t>
      </w:r>
      <w:r w:rsidR="005A022F">
        <w:t xml:space="preserve">medical events that happen prior to enrollment. Given that we use </w:t>
      </w:r>
      <w:r w:rsidR="00E474DE">
        <w:t>administrative</w:t>
      </w:r>
      <w:r w:rsidR="00D91BEB">
        <w:t>—</w:t>
      </w:r>
      <w:r w:rsidR="005A022F">
        <w:t>as opposed to survey</w:t>
      </w:r>
      <w:ins w:id="105" w:author="Tal Gross" w:date="2019-09-17T10:36:00Z">
        <w:r w:rsidR="00EC5F16">
          <w:t>—</w:t>
        </w:r>
      </w:ins>
      <w:del w:id="106" w:author="Tal Gross" w:date="2019-09-17T10:36:00Z">
        <w:r w:rsidR="005A022F" w:rsidDel="00EC5F16">
          <w:delText xml:space="preserve"> </w:delText>
        </w:r>
      </w:del>
      <w:r w:rsidR="005A022F">
        <w:t>data</w:t>
      </w:r>
      <w:ins w:id="107" w:author="Tal Gross" w:date="2019-09-17T10:36:00Z">
        <w:r w:rsidR="00BD5916">
          <w:t>,</w:t>
        </w:r>
      </w:ins>
      <w:del w:id="108" w:author="Tal Gross" w:date="2019-09-17T10:36:00Z">
        <w:r w:rsidR="00D91BEB" w:rsidDel="00EC5F16">
          <w:delText>—</w:delText>
        </w:r>
      </w:del>
      <w:ins w:id="109" w:author="Tal Gross" w:date="2019-09-17T10:36:00Z">
        <w:r w:rsidR="00EC5F16">
          <w:t xml:space="preserve"> </w:t>
        </w:r>
      </w:ins>
      <w:r w:rsidR="00D91BEB">
        <w:t xml:space="preserve">the uninsured </w:t>
      </w:r>
      <w:r w:rsidR="005A022F">
        <w:t xml:space="preserve">in our data must be those </w:t>
      </w:r>
      <w:r w:rsidR="00BC796E">
        <w:t xml:space="preserve">who </w:t>
      </w:r>
      <w:r w:rsidR="005A022F">
        <w:t>are</w:t>
      </w:r>
      <w:r w:rsidR="00FE4571">
        <w:t xml:space="preserve"> likely</w:t>
      </w:r>
      <w:r w:rsidR="005A022F">
        <w:t xml:space="preserve"> ineligible for Medicaid and did not enroll for private insurance during open enrollment. Therefore, </w:t>
      </w:r>
      <w:r w:rsidR="00017ADC">
        <w:t xml:space="preserve">changes in overall </w:t>
      </w:r>
      <w:r w:rsidR="005A022F">
        <w:t xml:space="preserve">utilization in </w:t>
      </w:r>
      <w:r w:rsidR="002F4896">
        <w:t xml:space="preserve">the </w:t>
      </w:r>
      <w:r w:rsidR="005A022F">
        <w:t>data reflect differences in the take</w:t>
      </w:r>
      <w:r w:rsidR="00FE4571">
        <w:t>-</w:t>
      </w:r>
      <w:r w:rsidR="005A022F">
        <w:t xml:space="preserve">up decision across states to the extent that such enrollment in insurance impacts the decision to seek treatment at the hospital. </w:t>
      </w:r>
      <w:r w:rsidR="00017ADC">
        <w:t xml:space="preserve">Our </w:t>
      </w:r>
      <w:r w:rsidR="005A022F">
        <w:t>results above suggest that enrollment in insurance does have a causal effect on utilization</w:t>
      </w:r>
      <w:r w:rsidR="00D5776F">
        <w:t>. D</w:t>
      </w:r>
      <w:r w:rsidR="005A022F">
        <w:t>ifferences across states in the increase in utilization that is correlated with differences in state take</w:t>
      </w:r>
      <w:r w:rsidR="00FE4571">
        <w:t>-</w:t>
      </w:r>
      <w:r w:rsidR="005A022F">
        <w:t xml:space="preserve">up </w:t>
      </w:r>
      <w:r w:rsidR="00017ADC">
        <w:t xml:space="preserve">would </w:t>
      </w:r>
      <w:r w:rsidR="005A022F">
        <w:t>further support th</w:t>
      </w:r>
      <w:r w:rsidR="001C1E48">
        <w:t>ese estimates</w:t>
      </w:r>
      <w:r w:rsidR="00017ADC">
        <w:t xml:space="preserve"> and demonstrate that gaining insurance increases the use of hospital services</w:t>
      </w:r>
      <w:r w:rsidR="001C1E48">
        <w:t>.</w:t>
      </w:r>
      <w:r w:rsidR="005A022F">
        <w:t xml:space="preserve"> </w:t>
      </w:r>
    </w:p>
    <w:p w14:paraId="4D9E391B" w14:textId="36F35F18" w:rsidR="00E43479" w:rsidRDefault="005A022F" w:rsidP="005A022F">
      <w:pPr>
        <w:ind w:firstLine="360"/>
      </w:pPr>
      <w:r>
        <w:t xml:space="preserve">Given that Medicaid is administered at the state level, the program’s operations differ </w:t>
      </w:r>
      <w:r w:rsidR="00FE4571">
        <w:t xml:space="preserve">somewhat </w:t>
      </w:r>
      <w:r>
        <w:t xml:space="preserve">across states. Even among </w:t>
      </w:r>
      <w:r w:rsidR="00785F3E">
        <w:t xml:space="preserve">the </w:t>
      </w:r>
      <w:r>
        <w:t xml:space="preserve">states that chose to expand Medicaid, a variety of operational decisions likely </w:t>
      </w:r>
      <w:r w:rsidR="002C0DAC">
        <w:t xml:space="preserve">affected </w:t>
      </w:r>
      <w:r>
        <w:t>the success of these expansions at decreasing the share uninsured</w:t>
      </w:r>
      <w:r w:rsidR="00017ADC">
        <w:t xml:space="preserve"> </w:t>
      </w:r>
      <w:r w:rsidR="00785F3E">
        <w:t>and</w:t>
      </w:r>
      <w:r w:rsidR="00017ADC">
        <w:t xml:space="preserve"> increasing </w:t>
      </w:r>
      <w:r w:rsidR="00785F3E">
        <w:t xml:space="preserve">the </w:t>
      </w:r>
      <w:r w:rsidR="00017ADC">
        <w:t>take</w:t>
      </w:r>
      <w:r w:rsidR="00785F3E">
        <w:t>-</w:t>
      </w:r>
      <w:r w:rsidR="00017ADC">
        <w:t>up of Medicaid</w:t>
      </w:r>
      <w:r>
        <w:t>. While most research has focused on the binary state-</w:t>
      </w:r>
      <w:r>
        <w:lastRenderedPageBreak/>
        <w:t xml:space="preserve">level decision of whether or not to expand Medicaid to adults under the ACA, states </w:t>
      </w:r>
      <w:r w:rsidR="006D7B6A">
        <w:t xml:space="preserve">faced </w:t>
      </w:r>
      <w:r>
        <w:t xml:space="preserve">many additional decisions </w:t>
      </w:r>
      <w:r w:rsidR="006D7B6A">
        <w:t xml:space="preserve">once they decided to expand Medicaid. </w:t>
      </w:r>
      <w:r>
        <w:t xml:space="preserve">For example, states could choose whether or not to set up state-based marketplaces </w:t>
      </w:r>
      <w:r w:rsidR="006D7B6A">
        <w:t xml:space="preserve">or whether to rely on the federal marketplace. Similarly, states decided </w:t>
      </w:r>
      <w:r>
        <w:t>whether the</w:t>
      </w:r>
      <w:r w:rsidR="006D7B6A">
        <w:t>ir</w:t>
      </w:r>
      <w:r>
        <w:t xml:space="preserve"> marketplaces had the authority to enroll eligible applicants in Medicaid or CHIP. The so-called “no wrong door” policy in the ACA required all marketplaces to assess whether applicants are eligible for Medicaid or CHIP, but only required state-based marketplaces to actually go through and enroll publicly eligible applicants </w:t>
      </w:r>
      <w:r w:rsidR="00315DBC">
        <w:fldChar w:fldCharType="begin"/>
      </w:r>
      <w:r w:rsidR="007C3BAF">
        <w:instrText xml:space="preserve"> ADDIN ZOTERO_ITEM CSL_CITATION {"citationID":"zAtuPTQ5","properties":{"formattedCitation":"(Hudson and Moriya 2018)","plainCitation":"(Hudson and Moriya 2018)","noteIndex":0},"citationItems":[{"id":"660N6uom/HSkcdFpz","uris":["http://zotero.org/users/local/RJdKfjCq/items/ESY77U7I"],"uri":["http://zotero.org/users/local/RJdKfjCq/items/ESY77U7I"],"itemData":{"id":48,"type":"article-journal","title":"Association Between Marketplace Policy and Public Coverage Among Medicaid or Children’s Health Insurance Program–Eligible Children and Parents","container-title":"JAMA Pediatrics","page":"881-882","volume":"172","issue":"9","source":"jamanetwork.com","abstract":"This population-based study examines the changes in enrollment in Medicaid and the Children’s Health Insurance Program since institution of the Affordable Care Act.","DOI":"10.1001/jamapediatrics.2018.1497","ISSN":"2168-6203","journalAbbreviation":"JAMA Pediatr","language":"en","author":[{"family":"Hudson","given":"Julie L."},{"family":"Moriya","given":"Asako S."}],"issued":{"date-parts":[["2018",9,1]]}}}],"schema":"https://github.com/citation-style-language/schema/raw/master/csl-citation.json"} </w:instrText>
      </w:r>
      <w:r w:rsidR="00315DBC">
        <w:fldChar w:fldCharType="separate"/>
      </w:r>
      <w:r w:rsidR="008523C5">
        <w:t>(Skinner 2011)</w:t>
      </w:r>
      <w:r w:rsidR="00315DBC">
        <w:fldChar w:fldCharType="end"/>
      </w:r>
      <w:r>
        <w:t xml:space="preserve">. In other words, if states decided to rely on </w:t>
      </w:r>
      <w:r w:rsidR="006D7B6A">
        <w:t xml:space="preserve">the </w:t>
      </w:r>
      <w:r>
        <w:t>federal exchange rather than set up their own state-level exchange, the</w:t>
      </w:r>
      <w:r w:rsidR="002F4896">
        <w:t>y</w:t>
      </w:r>
      <w:r>
        <w:t xml:space="preserve"> could defer that enrollment authority to state Medicaid agencies.</w:t>
      </w:r>
      <w:r w:rsidRPr="003415F0">
        <w:t xml:space="preserve"> </w:t>
      </w:r>
    </w:p>
    <w:p w14:paraId="2AD2B60A" w14:textId="14517FD9" w:rsidR="005A022F" w:rsidRDefault="005A022F" w:rsidP="005A022F">
      <w:pPr>
        <w:ind w:firstLine="360"/>
      </w:pPr>
      <w:r>
        <w:t xml:space="preserve">As a result, the ultimate effect of Medicaid expansion on the take-up of Medicaid could have been shaped by </w:t>
      </w:r>
      <w:r w:rsidR="002C0DAC">
        <w:t xml:space="preserve">these </w:t>
      </w:r>
      <w:r>
        <w:t>other state-level decisions</w:t>
      </w:r>
      <w:r w:rsidR="004255B7">
        <w:t xml:space="preserve">. </w:t>
      </w:r>
      <w:r>
        <w:t xml:space="preserve">To the extent that enrollment has a causal impact on the utilization of healthcare services, </w:t>
      </w:r>
      <w:r w:rsidR="002C0DAC">
        <w:t xml:space="preserve">these </w:t>
      </w:r>
      <w:r>
        <w:t>decision</w:t>
      </w:r>
      <w:r w:rsidR="002C0DAC">
        <w:t>s</w:t>
      </w:r>
      <w:r>
        <w:t xml:space="preserve"> </w:t>
      </w:r>
      <w:r w:rsidR="002C0DAC">
        <w:t xml:space="preserve">would then affect </w:t>
      </w:r>
      <w:r>
        <w:t>utilization. All Medicaid expansions, in other words, are not created equal</w:t>
      </w:r>
      <w:r w:rsidR="004255B7">
        <w:t xml:space="preserve">. </w:t>
      </w:r>
    </w:p>
    <w:p w14:paraId="6F336DB9" w14:textId="15A26880" w:rsidR="00EB25F2" w:rsidRDefault="00EB25F2" w:rsidP="005A022F">
      <w:pPr>
        <w:ind w:firstLine="360"/>
      </w:pPr>
      <w:r>
        <w:t>Hudson and Moriya</w:t>
      </w:r>
      <w:r w:rsidR="0013275E">
        <w:t xml:space="preserve"> </w:t>
      </w:r>
      <w:r w:rsidR="0013275E">
        <w:fldChar w:fldCharType="begin"/>
      </w:r>
      <w:r w:rsidR="007C3BAF">
        <w:instrText xml:space="preserve"> ADDIN ZOTERO_ITEM CSL_CITATION {"citationID":"d2QCbncF","properties":{"formattedCitation":"(2018)","plainCitation":"(2018)","noteIndex":0},"citationItems":[{"id":"660N6uom/HSkcdFpz","uris":["http://zotero.org/users/local/RJdKfjCq/items/ESY77U7I"],"uri":["http://zotero.org/users/local/RJdKfjCq/items/ESY77U7I"],"itemData":{"id":48,"type":"article-journal","title":"Association Between Marketplace Policy and Public Coverage Among Medicaid or Children’s Health Insurance Program–Eligible Children and Parents","container-title":"JAMA Pediatrics","page":"881-882","volume":"172","issue":"9","source":"jamanetwork.com","abstract":"This population-based study examines the changes in enrollment in Medicaid and the Children’s Health Insurance Program since institution of the Affordable Care Act.","DOI":"10.1001/jamapediatrics.2018.1497","ISSN":"2168-6203","journalAbbreviation":"JAMA Pediatr","language":"en","author":[{"family":"Hudson","given":"Julie L."},{"family":"Moriya","given":"Asako S."}],"issued":{"date-parts":[["2018",9,1]]}},"suppress-author":true}],"schema":"https://github.com/citation-style-language/schema/raw/master/csl-citation.json"} </w:instrText>
      </w:r>
      <w:r w:rsidR="0013275E">
        <w:fldChar w:fldCharType="separate"/>
      </w:r>
      <w:r w:rsidR="0013275E" w:rsidRPr="0013275E">
        <w:t>(2018)</w:t>
      </w:r>
      <w:r w:rsidR="0013275E">
        <w:fldChar w:fldCharType="end"/>
      </w:r>
      <w:r>
        <w:t xml:space="preserve"> suggest that a key factor in determining</w:t>
      </w:r>
      <w:r w:rsidR="003415F0">
        <w:t xml:space="preserve"> Medicaid</w:t>
      </w:r>
      <w:r>
        <w:t xml:space="preserve"> take</w:t>
      </w:r>
      <w:r w:rsidR="00D742A3">
        <w:t>-</w:t>
      </w:r>
      <w:r>
        <w:t xml:space="preserve">up is not whether the </w:t>
      </w:r>
      <w:r w:rsidR="003415F0">
        <w:t xml:space="preserve">state’s </w:t>
      </w:r>
      <w:r>
        <w:t>marketplace was a state-based exchange or a “federally</w:t>
      </w:r>
      <w:r w:rsidR="003415F0">
        <w:t xml:space="preserve"> </w:t>
      </w:r>
      <w:r>
        <w:t xml:space="preserve">facilitated” exchange, but rather whether </w:t>
      </w:r>
      <w:r w:rsidR="003415F0">
        <w:t>the</w:t>
      </w:r>
      <w:r>
        <w:t xml:space="preserve"> exchange had </w:t>
      </w:r>
      <w:r w:rsidR="003415F0">
        <w:t xml:space="preserve">the </w:t>
      </w:r>
      <w:r>
        <w:t xml:space="preserve">authority to enroll individuals who had been determined to be eligible for Medicaid. The key factor is marketplace enrollment authority, because otherwise </w:t>
      </w:r>
      <w:r w:rsidR="003415F0">
        <w:t xml:space="preserve">Medicaid-eligible applicants </w:t>
      </w:r>
      <w:r>
        <w:t xml:space="preserve">would have to leave </w:t>
      </w:r>
      <w:r w:rsidR="003415F0">
        <w:t xml:space="preserve">the </w:t>
      </w:r>
      <w:r>
        <w:t xml:space="preserve">marketplace and </w:t>
      </w:r>
      <w:r w:rsidR="003415F0">
        <w:t xml:space="preserve">seek out </w:t>
      </w:r>
      <w:r>
        <w:t xml:space="preserve">state Medicaid agencies </w:t>
      </w:r>
      <w:r w:rsidR="00D306DA">
        <w:t>themselves</w:t>
      </w:r>
      <w:r w:rsidR="00E43479">
        <w:t>,</w:t>
      </w:r>
      <w:r w:rsidR="005A022F">
        <w:t xml:space="preserve"> a process that invariably involved </w:t>
      </w:r>
      <w:r w:rsidR="002F4896">
        <w:t>fewer state residents gaining Medicaid coverage</w:t>
      </w:r>
      <w:r>
        <w:t>.</w:t>
      </w:r>
    </w:p>
    <w:p w14:paraId="7AB8EB2A" w14:textId="7C1BEC51" w:rsidR="0054484E" w:rsidRDefault="00C144C7" w:rsidP="00C144C7">
      <w:pPr>
        <w:ind w:firstLine="360"/>
      </w:pPr>
      <w:r>
        <w:t>Of course, variation in the effect of the Medicaid expansion on utilization likely reflect</w:t>
      </w:r>
      <w:r w:rsidR="004C04AD">
        <w:t>s</w:t>
      </w:r>
      <w:r>
        <w:t xml:space="preserve"> far more than differences in take</w:t>
      </w:r>
      <w:r w:rsidR="00BE4654">
        <w:t>-</w:t>
      </w:r>
      <w:r>
        <w:t>up.</w:t>
      </w:r>
      <w:r w:rsidR="0054484E">
        <w:t xml:space="preserve"> </w:t>
      </w:r>
      <w:r w:rsidR="005E6969">
        <w:t>For example,</w:t>
      </w:r>
      <w:r>
        <w:t xml:space="preserve"> </w:t>
      </w:r>
      <w:r w:rsidR="002F4896">
        <w:t xml:space="preserve">variation </w:t>
      </w:r>
      <w:r>
        <w:t xml:space="preserve">could also be driven by the underlying demand for healthcare by low-income individuals and the access to care for </w:t>
      </w:r>
      <w:r w:rsidR="00D91BEB">
        <w:t xml:space="preserve">the </w:t>
      </w:r>
      <w:r>
        <w:t xml:space="preserve">uninsured prior to the expansion. Some states </w:t>
      </w:r>
      <w:r w:rsidR="00FF12FB">
        <w:t>arranged</w:t>
      </w:r>
      <w:r w:rsidR="0054484E">
        <w:t xml:space="preserve"> generous financing </w:t>
      </w:r>
      <w:r w:rsidR="00D91BEB">
        <w:t xml:space="preserve">for </w:t>
      </w:r>
      <w:r w:rsidR="0054484E">
        <w:t>uncompensated car</w:t>
      </w:r>
      <w:r w:rsidR="00AF6A53">
        <w:t xml:space="preserve">e which may have </w:t>
      </w:r>
      <w:r w:rsidR="00F02439">
        <w:t>a</w:t>
      </w:r>
      <w:r w:rsidR="00AF6A53">
        <w:t>ffect</w:t>
      </w:r>
      <w:r w:rsidR="006D1F11">
        <w:t>ed</w:t>
      </w:r>
      <w:r w:rsidR="00AF6A53">
        <w:t xml:space="preserve"> whether </w:t>
      </w:r>
      <w:r w:rsidR="0054484E">
        <w:t>the uninsured</w:t>
      </w:r>
      <w:r w:rsidR="00AF6A53">
        <w:t xml:space="preserve"> could </w:t>
      </w:r>
      <w:r w:rsidR="00E54FD1">
        <w:t xml:space="preserve">have regularly visited hospitals </w:t>
      </w:r>
      <w:r w:rsidR="006C6F69">
        <w:t xml:space="preserve">and </w:t>
      </w:r>
      <w:r w:rsidR="00E54FD1">
        <w:t>EDs</w:t>
      </w:r>
      <w:r w:rsidR="00FF12FB">
        <w:t xml:space="preserve"> prior to the Medicaid expansion</w:t>
      </w:r>
      <w:r w:rsidR="005E6969">
        <w:t>.</w:t>
      </w:r>
      <w:r w:rsidR="00E54FD1">
        <w:t xml:space="preserve"> B</w:t>
      </w:r>
      <w:r w:rsidR="0054484E">
        <w:t xml:space="preserve">y contrast, if </w:t>
      </w:r>
      <w:r w:rsidR="00E54FD1">
        <w:t xml:space="preserve">the </w:t>
      </w:r>
      <w:r w:rsidR="0054484E">
        <w:t>uncompensated</w:t>
      </w:r>
      <w:r w:rsidR="00D91BEB">
        <w:t>-</w:t>
      </w:r>
      <w:r w:rsidR="0054484E">
        <w:t>care financing pool</w:t>
      </w:r>
      <w:r w:rsidR="00E54FD1">
        <w:t xml:space="preserve"> was </w:t>
      </w:r>
      <w:r w:rsidR="0054484E">
        <w:t>less generous</w:t>
      </w:r>
      <w:r w:rsidR="006C6F69">
        <w:t xml:space="preserve"> or nonexistent</w:t>
      </w:r>
      <w:r w:rsidR="0054484E">
        <w:t xml:space="preserve">, then hospitals may have </w:t>
      </w:r>
      <w:r w:rsidR="006C6F69">
        <w:t>discouraged visits from the uninsured in ways that did not violate the Emergency Medical Treatment and Labor Act. For instance, hospitals may have aggressively billed self-pay patients</w:t>
      </w:r>
      <w:r w:rsidR="005E6969">
        <w:t xml:space="preserve">, partially </w:t>
      </w:r>
      <w:r w:rsidR="006C6F69">
        <w:t>to discourage visits</w:t>
      </w:r>
      <w:r w:rsidR="005E6969">
        <w:t xml:space="preserve"> from the uninsured</w:t>
      </w:r>
      <w:r w:rsidR="0054484E">
        <w:t>.</w:t>
      </w:r>
      <w:r w:rsidR="005A022F">
        <w:t xml:space="preserve"> The availability of uncompensated care may influence the decision to sign up for Medicaid</w:t>
      </w:r>
      <w:r w:rsidR="00DD2862">
        <w:t xml:space="preserve"> </w:t>
      </w:r>
      <w:r w:rsidR="00DD2862">
        <w:fldChar w:fldCharType="begin"/>
      </w:r>
      <w:r w:rsidR="00DD2862">
        <w:instrText xml:space="preserve"> ADDIN ZOTERO_ITEM CSL_CITATION {"citationID":"2FUm15Hw","properties":{"formattedCitation":"(Finkelstein, Mahoney, and Notowidigdo 2018)","plainCitation":"(Finkelstein, Mahoney, and Notowidigdo 2018)","noteIndex":0},"citationItems":[{"id":119,"uris":["http://zotero.org/users/5840172/items/MDFXRB8C"],"uri":["http://zotero.org/users/5840172/items/MDFXRB8C"],"itemData":{"id":119,"type":"article-journal","title":"What Does (Formal) Health Insurance Do, and for Whom?","container-title":"Annual Review of Economics","source":"www.annualreviews.org","archive_location":"world","abstract":"Health insurance confers benefits to the previously uninsured, including improvements in health, reductions in out-of-pocket spending, and reduced medical debt. However, because the nominally uninsured pay only a small share of their medical expenses, health insurance also provides substantial transfers to nonrecipient parties who would otherwise bear the costs of providing uncompensated care to the uninsured. The prevalence of uncompensated care helps explain the limited take-up of heavily subsidized public health insurance and the evidence that many recipients value formal health insurance at substantially less than the cost to insurers of providing that coverage. The distributional implications of public subsidies for health insurance depend critically on the ultimate economic incidence of the transfers that they deliver to providers of uncompensated care.","URL":"https://www.annualreviews.org/doi/abs/10.1146/annurev-economics-080217-053608","DOI":"10.1146/annurev-economics-080217-053608","language":"en","author":[{"family":"Finkelstein","given":"Amy"},{"family":"Mahoney","given":"Neale"},{"family":"Notowidigdo","given":"Matthew J."}],"issued":{"date-parts":[["2018",8,2]]},"accessed":{"date-parts":[["2019",7,12]]}}}],"schema":"https://github.com/citation-style-language/schema/raw/master/csl-citation.json"} </w:instrText>
      </w:r>
      <w:r w:rsidR="00DD2862">
        <w:fldChar w:fldCharType="separate"/>
      </w:r>
      <w:r w:rsidR="00DD2862">
        <w:rPr>
          <w:noProof/>
        </w:rPr>
        <w:t xml:space="preserve">(Finkelstein, </w:t>
      </w:r>
      <w:r w:rsidR="00DD2862">
        <w:rPr>
          <w:noProof/>
        </w:rPr>
        <w:lastRenderedPageBreak/>
        <w:t>Mahoney, and Notowidigdo 2018)</w:t>
      </w:r>
      <w:r w:rsidR="00DD2862">
        <w:fldChar w:fldCharType="end"/>
      </w:r>
      <w:r w:rsidR="004255B7">
        <w:t xml:space="preserve">. </w:t>
      </w:r>
      <w:r w:rsidR="005A022F">
        <w:t xml:space="preserve">However, in our context even </w:t>
      </w:r>
      <w:r w:rsidR="006D1F11">
        <w:t xml:space="preserve">those </w:t>
      </w:r>
      <w:r w:rsidR="005A022F">
        <w:t xml:space="preserve">who do not sign up for Medicaid would </w:t>
      </w:r>
      <w:r w:rsidR="006D1F11">
        <w:t xml:space="preserve">appear </w:t>
      </w:r>
      <w:r w:rsidR="005A022F">
        <w:t xml:space="preserve">as a Medicaid visit </w:t>
      </w:r>
      <w:r w:rsidR="006D1F11">
        <w:t xml:space="preserve">in the data </w:t>
      </w:r>
      <w:r w:rsidR="005A022F">
        <w:t>if they were eligible for the expansion.</w:t>
      </w:r>
    </w:p>
    <w:p w14:paraId="2150B770" w14:textId="6BCDCC8B" w:rsidR="00A33A5E" w:rsidRDefault="0054484E" w:rsidP="006F269A">
      <w:pPr>
        <w:ind w:firstLine="360"/>
      </w:pPr>
      <w:r>
        <w:t xml:space="preserve">To investigate these issues empirically, we augment </w:t>
      </w:r>
      <w:r w:rsidR="006C6F69">
        <w:t xml:space="preserve">the </w:t>
      </w:r>
      <w:r>
        <w:t xml:space="preserve">main difference-in-difference </w:t>
      </w:r>
      <w:r w:rsidR="006C6F69">
        <w:t xml:space="preserve">specification above </w:t>
      </w:r>
      <w:r>
        <w:t>by interacting the key</w:t>
      </w:r>
      <w:r w:rsidR="006C6F69">
        <w:t xml:space="preserve"> </w:t>
      </w:r>
      <w:r w:rsidR="006C6F69" w:rsidRPr="006C6F69">
        <w:t>difference-in-difference</w:t>
      </w:r>
      <w:r w:rsidR="00C16775">
        <w:t xml:space="preserve"> </w:t>
      </w:r>
      <w:r>
        <w:t>coefficient with a full set of indicator</w:t>
      </w:r>
      <w:r w:rsidR="006C6F69">
        <w:t xml:space="preserve"> functions</w:t>
      </w:r>
      <w:r>
        <w:t xml:space="preserve"> for each state that expanded Medicaid. This </w:t>
      </w:r>
      <w:r w:rsidR="006C6F69">
        <w:t xml:space="preserve">amounts to </w:t>
      </w:r>
      <w:r>
        <w:t>a fully non-parametric specification of state-level treatment</w:t>
      </w:r>
      <w:r w:rsidR="002C0DAC">
        <w:t>-</w:t>
      </w:r>
      <w:r>
        <w:t>effect heterogeneity</w:t>
      </w:r>
      <w:r w:rsidR="00A33A5E">
        <w:t>, continuing to use the non-expansion states as controls</w:t>
      </w:r>
      <w:r>
        <w:t>.</w:t>
      </w:r>
      <w:r w:rsidR="00C9309C">
        <w:t xml:space="preserve"> The results of these augment difference-in-difference results are first presented in maps in Figures 13 through 15. Since the non-expansion states are used as controls, they are normalized to 0 in each map. The color gradient in each map shows the difference in each expansion state relative to average non-expansion states, with darker shades indicating larger changes. For example, Panel A of Figure 13 shows larger changes in Uninsured visits in Ohio and Iowa, and relatively smaller changes in New York (relative to non-expansion states). Panel B shows similar geographic pattern for changes in Medicaid visits, and Figure 14 reports the combined Medicaid and Uninsured visits. Figure 15 then breaks out Medicaid visits by type of encounter, and these maps show greater geographic variation for outpatient emergency visits relative to scheduled inpatient visits. This implies that the small average effect for scheduled inpatient visits reported in Tables 1 and 2 is broadly replicated across each state. By contrast, the significant increase in Medicaid visits and decrease in </w:t>
      </w:r>
      <w:r w:rsidR="00D9604B">
        <w:t>Uninsured</w:t>
      </w:r>
      <w:r w:rsidR="00C9309C">
        <w:t xml:space="preserve"> visits (on average across expansion states) masks considerable heterogeneity across the expansion states in our sample.</w:t>
      </w:r>
    </w:p>
    <w:p w14:paraId="4B1064C2" w14:textId="6EE26ABE" w:rsidR="0054484E" w:rsidRDefault="0054484E" w:rsidP="006F269A">
      <w:pPr>
        <w:ind w:firstLine="360"/>
      </w:pPr>
      <w:r>
        <w:t xml:space="preserve">Figure </w:t>
      </w:r>
      <w:r w:rsidR="008E098D">
        <w:t xml:space="preserve">13 </w:t>
      </w:r>
      <w:r w:rsidR="006C6F69">
        <w:t xml:space="preserve">presents the </w:t>
      </w:r>
      <w:r w:rsidR="004C04AD">
        <w:t xml:space="preserve">point </w:t>
      </w:r>
      <w:r w:rsidR="006C6F69">
        <w:t>estimates</w:t>
      </w:r>
      <w:r w:rsidR="00C9309C">
        <w:t xml:space="preserve"> from these specifications</w:t>
      </w:r>
      <w:r>
        <w:t>.</w:t>
      </w:r>
      <w:r w:rsidR="007A3920">
        <w:t xml:space="preserve"> The red line </w:t>
      </w:r>
      <w:r w:rsidR="006C6F69">
        <w:t>plots</w:t>
      </w:r>
      <w:r w:rsidR="007A3920">
        <w:t xml:space="preserve"> the </w:t>
      </w:r>
      <w:r w:rsidR="00E96659">
        <w:t>cross</w:t>
      </w:r>
      <w:r w:rsidR="007A3920">
        <w:t>-state average estimate</w:t>
      </w:r>
      <w:r w:rsidR="002C0DAC">
        <w:t>, an</w:t>
      </w:r>
      <w:r w:rsidR="007A3920">
        <w:t xml:space="preserve"> </w:t>
      </w:r>
      <w:r w:rsidR="00D277C4">
        <w:t xml:space="preserve">equal-weighted average across the 11 </w:t>
      </w:r>
      <w:r w:rsidR="00823A5B">
        <w:t xml:space="preserve">expansion </w:t>
      </w:r>
      <w:r w:rsidR="00D277C4">
        <w:t>states</w:t>
      </w:r>
      <w:r w:rsidR="006D1F11">
        <w:t>.</w:t>
      </w:r>
      <w:r w:rsidR="00912863">
        <w:rPr>
          <w:rStyle w:val="FootnoteReference"/>
        </w:rPr>
        <w:footnoteReference w:id="33"/>
      </w:r>
      <w:r w:rsidR="006D1F11">
        <w:t xml:space="preserve"> O</w:t>
      </w:r>
      <w:r w:rsidR="00D277C4">
        <w:t xml:space="preserve">n average, </w:t>
      </w:r>
      <w:r w:rsidR="007A3920">
        <w:t xml:space="preserve">Medicaid expansion is associated with an increase in </w:t>
      </w:r>
      <w:r w:rsidR="002C0DAC">
        <w:t xml:space="preserve">the </w:t>
      </w:r>
      <w:r w:rsidR="007A3920">
        <w:t>total number of visits</w:t>
      </w:r>
      <w:r w:rsidR="001E4108">
        <w:t xml:space="preserve"> </w:t>
      </w:r>
      <w:r w:rsidR="006D1F11">
        <w:t xml:space="preserve">of </w:t>
      </w:r>
      <w:r w:rsidR="001E4108">
        <w:t>roughly 4</w:t>
      </w:r>
      <w:r w:rsidR="006C6F69">
        <w:t xml:space="preserve"> percent</w:t>
      </w:r>
      <w:r w:rsidR="001E4108">
        <w:t>. Interestingly, the effects of Medicaid expansion var</w:t>
      </w:r>
      <w:r w:rsidR="006C6F69">
        <w:t>y</w:t>
      </w:r>
      <w:r w:rsidR="001E4108">
        <w:t xml:space="preserve"> considerably across the expansion states in our sample</w:t>
      </w:r>
      <w:r w:rsidR="006C6F69">
        <w:t>. I</w:t>
      </w:r>
      <w:r w:rsidR="001E4108">
        <w:t>n Minnesota and Arizona</w:t>
      </w:r>
      <w:r w:rsidR="00853263">
        <w:t>,</w:t>
      </w:r>
      <w:r w:rsidR="001E4108">
        <w:t xml:space="preserve"> the</w:t>
      </w:r>
      <w:r w:rsidR="006C6F69">
        <w:t xml:space="preserve"> </w:t>
      </w:r>
      <w:r w:rsidR="006C6F69" w:rsidRPr="006C6F69">
        <w:t>difference-in-difference</w:t>
      </w:r>
      <w:r w:rsidR="00C16775">
        <w:t xml:space="preserve"> </w:t>
      </w:r>
      <w:r w:rsidR="001E4108">
        <w:t>coefficient is roughly 10 percent, while in New Jersey</w:t>
      </w:r>
      <w:r w:rsidR="004C04AD">
        <w:t xml:space="preserve"> </w:t>
      </w:r>
      <w:r w:rsidR="001E4108">
        <w:t xml:space="preserve">and </w:t>
      </w:r>
      <w:r w:rsidR="004C04AD" w:rsidRPr="004C04AD">
        <w:t>Connecticut</w:t>
      </w:r>
      <w:r w:rsidR="001E4108">
        <w:t xml:space="preserve">, the estimates are close to zero and are not statistically significant. </w:t>
      </w:r>
      <w:r w:rsidR="00853263">
        <w:t>In other words, some states that expanded Medicaid</w:t>
      </w:r>
      <w:r w:rsidR="004C04AD">
        <w:t xml:space="preserve"> saw </w:t>
      </w:r>
      <w:r w:rsidR="00853263">
        <w:t xml:space="preserve">no meaningful change in visits. </w:t>
      </w:r>
      <w:r w:rsidR="001E4108">
        <w:t>Additionally, we can reject</w:t>
      </w:r>
      <w:r w:rsidR="006C6F69">
        <w:t xml:space="preserve"> the</w:t>
      </w:r>
      <w:r w:rsidR="001E4108">
        <w:t xml:space="preserve"> null hypothesis that all of the state-</w:t>
      </w:r>
      <w:r w:rsidR="001E4108">
        <w:lastRenderedPageBreak/>
        <w:t xml:space="preserve">specific estimates are the same, which provides </w:t>
      </w:r>
      <w:r w:rsidR="004C04AD">
        <w:t xml:space="preserve">a </w:t>
      </w:r>
      <w:r w:rsidR="001E4108">
        <w:t>first piece of evidence of meaningful state-level heterogeneity in the effect</w:t>
      </w:r>
      <w:r w:rsidR="006C6F69">
        <w:t>s</w:t>
      </w:r>
      <w:r w:rsidR="001E4108">
        <w:t xml:space="preserve"> of the Medicaid expansion.</w:t>
      </w:r>
    </w:p>
    <w:p w14:paraId="057A417F" w14:textId="0B1343BC" w:rsidR="001E4108" w:rsidRDefault="001E4108" w:rsidP="006F269A">
      <w:pPr>
        <w:ind w:firstLine="360"/>
      </w:pPr>
      <w:r>
        <w:t>To i</w:t>
      </w:r>
      <w:r w:rsidR="00013CBB">
        <w:t xml:space="preserve">nvestigate </w:t>
      </w:r>
      <w:r w:rsidR="00416782">
        <w:t xml:space="preserve">the </w:t>
      </w:r>
      <w:r w:rsidR="00013CBB">
        <w:t>source of</w:t>
      </w:r>
      <w:r>
        <w:t xml:space="preserve"> </w:t>
      </w:r>
      <w:r w:rsidR="00416782">
        <w:t xml:space="preserve">that </w:t>
      </w:r>
      <w:r>
        <w:t xml:space="preserve">heterogeneity, </w:t>
      </w:r>
      <w:r w:rsidR="00C63AA3">
        <w:t xml:space="preserve">consider </w:t>
      </w:r>
      <w:r>
        <w:t xml:space="preserve">whether or not </w:t>
      </w:r>
      <w:r w:rsidR="00C63AA3">
        <w:t xml:space="preserve">states </w:t>
      </w:r>
      <w:r w:rsidR="00416782">
        <w:t>implemented their own</w:t>
      </w:r>
      <w:r>
        <w:t xml:space="preserve"> exchanges. Among the states in Figure </w:t>
      </w:r>
      <w:r w:rsidR="00D54013">
        <w:t>1</w:t>
      </w:r>
      <w:r w:rsidR="00823A5B">
        <w:t>6</w:t>
      </w:r>
      <w:r>
        <w:t xml:space="preserve">, </w:t>
      </w:r>
      <w:r w:rsidR="005031F7">
        <w:t xml:space="preserve">Vermont, California, Maryland, New York, Rhode Island, and Minnesota </w:t>
      </w:r>
      <w:r w:rsidR="00416782">
        <w:t>created</w:t>
      </w:r>
      <w:r w:rsidR="005031F7">
        <w:t xml:space="preserve"> </w:t>
      </w:r>
      <w:r w:rsidR="00C63AA3">
        <w:t xml:space="preserve">their own </w:t>
      </w:r>
      <w:r w:rsidR="005031F7">
        <w:t xml:space="preserve">marketplaces. The remaining states </w:t>
      </w:r>
      <w:r w:rsidR="00416782">
        <w:t>relied on the</w:t>
      </w:r>
      <w:r w:rsidR="005031F7">
        <w:t xml:space="preserve"> federal marketplace or had </w:t>
      </w:r>
      <w:r w:rsidR="00416782">
        <w:t xml:space="preserve">a </w:t>
      </w:r>
      <w:r w:rsidR="005031F7">
        <w:t xml:space="preserve">federal-state partnership. New Jersey is the only state that used </w:t>
      </w:r>
      <w:r w:rsidR="00416782">
        <w:t xml:space="preserve">the </w:t>
      </w:r>
      <w:r w:rsidR="005031F7">
        <w:t xml:space="preserve">federal exchange, but allowed the federal marketplace to make a </w:t>
      </w:r>
      <w:r w:rsidR="002C0DAC">
        <w:t>Medicaid-</w:t>
      </w:r>
      <w:r w:rsidR="005031F7">
        <w:t xml:space="preserve">eligibility determination, as all the state-based exchanges would have done </w:t>
      </w:r>
      <w:r w:rsidR="0071764E">
        <w:fldChar w:fldCharType="begin"/>
      </w:r>
      <w:r w:rsidR="007C3BAF">
        <w:instrText xml:space="preserve"> ADDIN ZOTERO_ITEM CSL_CITATION {"citationID":"XlXZeocf","properties":{"formattedCitation":"(Rosenbaum et al. 2019)","plainCitation":"(Rosenbaum et al. 2019)","noteIndex":0},"citationItems":[{"id":"660N6uom/j1CtKWUG","uris":["http://zotero.org/users/local/RJdKfjCq/items/F26GLHYU"],"uri":["http://zotero.org/users/local/RJdKfjCq/items/F26GLHYU"],"itemData":{"id":51,"type":"webpage","title":"Streamlining Medicaid Enrollment: The Role of the Health Insurance Marketplaces and the Impact of State Policies | Commonwealth Fund","abstract":"This issue brief examines Medicaid enrollment data and finds that states that establish their own marketplaces realize higher Medicaid enrollment. In states that use the federal marketplace, Medicaid enrollment is higher when states have the marketplace determine eligibility.","URL":"https://www.commonwealthfund.org/publications/issue-briefs/2016/mar/streamlining-medicaid-enrollment-role-health-insurance","title-short":"Streamlining Medicaid Enrollment","language":"en","author":[{"family":"Rosenbaum","given":"Sara"},{"family":"Schmucker","given":"Sara"},{"literal":"Rothenberg, Sara"},{"literal":"Gunsalus, Rachel"}],"issued":{"date-parts":[["2019",7,11]]},"accessed":{"date-parts":[["2019",7,10]]}}}],"schema":"https://github.com/citation-style-language/schema/raw/master/csl-citation.json"} </w:instrText>
      </w:r>
      <w:r w:rsidR="0071764E">
        <w:fldChar w:fldCharType="separate"/>
      </w:r>
      <w:r w:rsidR="007C3BAF">
        <w:t>(Rosenbaum et al. 2019)</w:t>
      </w:r>
      <w:r w:rsidR="0071764E">
        <w:fldChar w:fldCharType="end"/>
      </w:r>
      <w:r w:rsidR="005031F7">
        <w:t>. Thus, the four states</w:t>
      </w:r>
      <w:r w:rsidR="00C63AA3">
        <w:t xml:space="preserve"> in Figure 8</w:t>
      </w:r>
      <w:r w:rsidR="005031F7">
        <w:t xml:space="preserve"> with the lowest Medic</w:t>
      </w:r>
      <w:r w:rsidR="005A022F">
        <w:t>ai</w:t>
      </w:r>
      <w:r w:rsidR="005031F7">
        <w:t>d</w:t>
      </w:r>
      <w:r w:rsidR="00C63AA3">
        <w:t>-</w:t>
      </w:r>
      <w:r w:rsidR="00E81A79">
        <w:t>plus</w:t>
      </w:r>
      <w:r w:rsidR="00C63AA3">
        <w:t>-</w:t>
      </w:r>
      <w:r w:rsidR="00266547">
        <w:t>u</w:t>
      </w:r>
      <w:r w:rsidR="005031F7">
        <w:t xml:space="preserve">ninsured </w:t>
      </w:r>
      <w:r w:rsidR="008E098D">
        <w:t xml:space="preserve">utilization </w:t>
      </w:r>
      <w:r w:rsidR="005031F7">
        <w:t>effects allowed exchanges to determine eligibility</w:t>
      </w:r>
      <w:r w:rsidR="00853263">
        <w:t>,</w:t>
      </w:r>
      <w:r w:rsidR="005031F7">
        <w:t xml:space="preserve"> as opposed to assessing potential eligibility and then referring to state Medicaid agencies. </w:t>
      </w:r>
    </w:p>
    <w:p w14:paraId="601AC91A" w14:textId="3509170F" w:rsidR="002C5A97" w:rsidRDefault="00A00C34" w:rsidP="002C5A97">
      <w:pPr>
        <w:ind w:firstLine="360"/>
      </w:pPr>
      <w:r>
        <w:t xml:space="preserve">To further explore state-level heterogeneity, we separately estimate an effect on Medicaid and an effect on uninsured ED visits for each state. Figure </w:t>
      </w:r>
      <w:r w:rsidR="00D277C4">
        <w:t>1</w:t>
      </w:r>
      <w:r w:rsidR="00823A5B">
        <w:t>7</w:t>
      </w:r>
      <w:r>
        <w:t xml:space="preserve"> plots the state-specific effects, with the effect on uninsured visits along the horizontal axis and the effect on Medicaid visits along the vertical axis. The figure suggests a </w:t>
      </w:r>
      <w:r w:rsidR="008E098D">
        <w:t xml:space="preserve">natural </w:t>
      </w:r>
      <w:r>
        <w:t>correlation: states that experienced the largest decreases in uninsured visits after expansion saw the largest increases in Medicaid visits.</w:t>
      </w:r>
      <w:r w:rsidR="002C5A97">
        <w:t xml:space="preserve"> </w:t>
      </w:r>
      <w:r>
        <w:t>T</w:t>
      </w:r>
      <w:r w:rsidR="002C5A97">
        <w:t>he two patterns are nearly mirror images</w:t>
      </w:r>
      <w:r w:rsidR="00853263">
        <w:t xml:space="preserve"> of each othe</w:t>
      </w:r>
      <w:r w:rsidR="00295E96">
        <w:t xml:space="preserve">r. </w:t>
      </w:r>
      <w:r>
        <w:t>To facilitate comparison, t</w:t>
      </w:r>
      <w:r w:rsidR="00295E96">
        <w:t xml:space="preserve">he figure </w:t>
      </w:r>
      <w:r>
        <w:t xml:space="preserve">includes a </w:t>
      </w:r>
      <w:r w:rsidR="00295E96">
        <w:t>45-degree line.</w:t>
      </w:r>
    </w:p>
    <w:p w14:paraId="29C420E2" w14:textId="5A4CE363" w:rsidR="001D0690" w:rsidRDefault="002C5A97">
      <w:pPr>
        <w:ind w:firstLine="360"/>
      </w:pPr>
      <w:r>
        <w:t xml:space="preserve">Lastly, we </w:t>
      </w:r>
      <w:r w:rsidR="00295E96">
        <w:t xml:space="preserve">account </w:t>
      </w:r>
      <w:r>
        <w:t xml:space="preserve">for state-level heterogeneity by </w:t>
      </w:r>
      <w:r w:rsidR="00295E96">
        <w:t>regressing</w:t>
      </w:r>
      <w:r>
        <w:t xml:space="preserve"> the state-level estimates on </w:t>
      </w:r>
      <w:r w:rsidR="001D0690">
        <w:t>four</w:t>
      </w:r>
      <w:r>
        <w:t xml:space="preserve"> </w:t>
      </w:r>
      <w:r w:rsidR="00D54013">
        <w:t xml:space="preserve">state-specific </w:t>
      </w:r>
      <w:r>
        <w:t xml:space="preserve">variables. The first is </w:t>
      </w:r>
      <w:r w:rsidR="00D54013">
        <w:t xml:space="preserve">the </w:t>
      </w:r>
      <w:r w:rsidR="001D0690">
        <w:t xml:space="preserve">measure of the number of individuals that </w:t>
      </w:r>
      <w:r w:rsidR="00D54013">
        <w:t xml:space="preserve">likely </w:t>
      </w:r>
      <w:r w:rsidR="001D0690">
        <w:t>transition</w:t>
      </w:r>
      <w:r w:rsidR="00D54013">
        <w:t>ed</w:t>
      </w:r>
      <w:r w:rsidR="001D0690">
        <w:t xml:space="preserve"> from uninsured </w:t>
      </w:r>
      <w:r w:rsidR="00D54013">
        <w:t xml:space="preserve">status </w:t>
      </w:r>
      <w:r w:rsidR="001D0690">
        <w:t>to Medicaid as a result of the expansion</w:t>
      </w:r>
      <w:r w:rsidR="004255B7">
        <w:t xml:space="preserve">. </w:t>
      </w:r>
      <w:r w:rsidR="00683F39">
        <w:t xml:space="preserve">We </w:t>
      </w:r>
      <w:r w:rsidR="002C0DAC">
        <w:t>aggregate</w:t>
      </w:r>
      <w:r w:rsidR="00683F39">
        <w:t xml:space="preserve"> these county-level estimates to construct a state-level estimate of the number of </w:t>
      </w:r>
      <w:r w:rsidR="002C0DAC">
        <w:t>state residents</w:t>
      </w:r>
      <w:r w:rsidR="00683F39">
        <w:t xml:space="preserve"> transitioning from being uninsured to being on Medicaid.</w:t>
      </w:r>
    </w:p>
    <w:p w14:paraId="54745075" w14:textId="036B7C3A" w:rsidR="00E5437F" w:rsidRDefault="001D0690">
      <w:pPr>
        <w:ind w:firstLine="360"/>
      </w:pPr>
      <w:r>
        <w:t>The second</w:t>
      </w:r>
      <w:r w:rsidR="00683F39">
        <w:t xml:space="preserve"> variable</w:t>
      </w:r>
      <w:r>
        <w:t xml:space="preserve"> is a</w:t>
      </w:r>
      <w:r w:rsidR="002C5A97">
        <w:t xml:space="preserve"> measure of which states were more “treated” by the Medicaid expansion</w:t>
      </w:r>
      <w:r w:rsidR="00A462BA">
        <w:t>,</w:t>
      </w:r>
      <w:r w:rsidR="002C5A97">
        <w:t xml:space="preserve"> based on the share of the adult population that was made newly eligible</w:t>
      </w:r>
      <w:r w:rsidR="00E82A5D">
        <w:t xml:space="preserve"> (i.e., the “dose” measure in the SIPP transition model</w:t>
      </w:r>
      <w:r w:rsidR="00D54013">
        <w:t>,</w:t>
      </w:r>
      <w:r w:rsidR="00E82A5D">
        <w:t xml:space="preserve"> described above)</w:t>
      </w:r>
      <w:r w:rsidR="002C5A97">
        <w:t>. For example, in New York only about 7 percent of the adult population was made eligible</w:t>
      </w:r>
      <w:r w:rsidR="00A462BA">
        <w:t xml:space="preserve"> for Medicaid through the Medicaid expansion</w:t>
      </w:r>
      <w:r w:rsidR="002C5A97">
        <w:t xml:space="preserve">, while in Ohio and Rhode Island that share was closer to 33 percent. </w:t>
      </w:r>
      <w:r>
        <w:t xml:space="preserve">Given </w:t>
      </w:r>
      <w:r w:rsidR="002C0DAC">
        <w:t>Medicaid’s</w:t>
      </w:r>
      <w:r>
        <w:t xml:space="preserve"> retroactive eligibility, if any of these newly eligible individuals sought hospital treatment after the expansion they would be classified as a Medicaid patient. </w:t>
      </w:r>
    </w:p>
    <w:p w14:paraId="589C0E69" w14:textId="317357FF" w:rsidR="00E5437F" w:rsidRDefault="00A462BA">
      <w:pPr>
        <w:ind w:firstLine="360"/>
      </w:pPr>
      <w:r>
        <w:lastRenderedPageBreak/>
        <w:t xml:space="preserve">The </w:t>
      </w:r>
      <w:r w:rsidR="001D0690">
        <w:t>third</w:t>
      </w:r>
      <w:r>
        <w:t xml:space="preserve"> variable we explore is a state-level measure of the total</w:t>
      </w:r>
      <w:r w:rsidR="002C5A97">
        <w:t xml:space="preserve"> hospital uncompensated care costs per uninsured adult</w:t>
      </w:r>
      <w:r>
        <w:t xml:space="preserve">. This measure is constructed </w:t>
      </w:r>
      <w:r w:rsidR="002C5A97">
        <w:t xml:space="preserve">following Garthwaite, Gross, and Notowidigdo </w:t>
      </w:r>
      <w:r w:rsidR="0071764E">
        <w:fldChar w:fldCharType="begin"/>
      </w:r>
      <w:r w:rsidR="003062E6">
        <w:instrText xml:space="preserve"> ADDIN ZOTERO_ITEM CSL_CITATION {"citationID":"SS9JT5UG","properties":{"formattedCitation":"(2018)","plainCitation":"(2018)","noteIndex":0},"citationItems":[{"id":2,"uris":["http://zotero.org/users/5840172/items/C3ZA9VM7"],"uri":["http://zotero.org/users/5840172/items/C3ZA9VM7"],"itemData":{"id":2,"type":"article-journal","title":"Hospitals as Insurers of Last Resort","container-title":"American Economic Journal: Applied Economics","page":"1-39","volume":"10","issue":"1","source":"www.aeaweb.org","abstract":"American hospitals are required to provide emergency medical care to the uninsured. We use previously confidential hospital financial data to study the resulting uncompensated care, medical care for which no payment is received. Using both panel-data methods and case studies, we find that each additional uninsured person costs hospitals approximately $800 each year. Increases in the uninsured population also lower hospital profit margins, suggesting that hospitals do not pass along all uncompensated-care costs to other parties such as hospital employees or privately insured patients. A hospital's uncompensated-care costs also increase when a neighboring hospital closes.","DOI":"10.1257/app.20150581","ISSN":"1945-7782","language":"en","author":[{"family":"Garthwaite","given":"Craig"},{"family":"Gross","given":"Tal"},{"family":"Notowidigdo","given":"Matthew J."}],"issued":{"date-parts":[["2018",1]]}},"suppress-author":true}],"schema":"https://github.com/citation-style-language/schema/raw/master/csl-citation.json"} </w:instrText>
      </w:r>
      <w:r w:rsidR="0071764E">
        <w:fldChar w:fldCharType="separate"/>
      </w:r>
      <w:r w:rsidR="0071764E" w:rsidRPr="0071764E">
        <w:t>(2018)</w:t>
      </w:r>
      <w:r w:rsidR="0071764E">
        <w:fldChar w:fldCharType="end"/>
      </w:r>
      <w:r>
        <w:t>, who study the relationship between Medicaid eligibility and hospital uncompensated care costs.</w:t>
      </w:r>
      <w:r w:rsidR="002C5A97">
        <w:t xml:space="preserve"> We interpret this variable as reflecting a combination of the pre-existing generosity of uncompensated care in the state (across hospitals) as well as the latent demand for health </w:t>
      </w:r>
      <w:r w:rsidR="000A2479">
        <w:t xml:space="preserve">care </w:t>
      </w:r>
      <w:r w:rsidR="002C5A97">
        <w:t xml:space="preserve">among the uninsured. In other words, high spending on </w:t>
      </w:r>
      <w:r w:rsidR="000A2479">
        <w:t xml:space="preserve">the </w:t>
      </w:r>
      <w:r w:rsidR="002C5A97">
        <w:t xml:space="preserve">uninsured by hospitals </w:t>
      </w:r>
      <w:r w:rsidR="000A2479">
        <w:t>(as measured by uncompensated costs, which</w:t>
      </w:r>
      <w:r w:rsidR="002C5A97">
        <w:t xml:space="preserve"> the hospitals are not </w:t>
      </w:r>
      <w:r w:rsidR="005A022F">
        <w:t xml:space="preserve">directly </w:t>
      </w:r>
      <w:r w:rsidR="002C5A97">
        <w:t xml:space="preserve">compensated for providing) can arise because the uninsured are particularly sick in that state and also because the hospitals provide more uncompensated care than other states (perhaps because of </w:t>
      </w:r>
      <w:r w:rsidR="00D1017F">
        <w:t xml:space="preserve">the </w:t>
      </w:r>
      <w:r w:rsidR="002C5A97">
        <w:t>state</w:t>
      </w:r>
      <w:r w:rsidR="00D1017F">
        <w:t>’s</w:t>
      </w:r>
      <w:r w:rsidR="002C5A97">
        <w:t xml:space="preserve"> </w:t>
      </w:r>
      <w:r w:rsidR="00D1017F">
        <w:t>generous uncompensated care</w:t>
      </w:r>
      <w:r w:rsidR="002C5A97">
        <w:t xml:space="preserve"> policies</w:t>
      </w:r>
      <w:r w:rsidR="00D1017F">
        <w:t xml:space="preserve"> towards hospitals</w:t>
      </w:r>
      <w:r w:rsidR="002C5A97">
        <w:t>)</w:t>
      </w:r>
      <w:r w:rsidR="004255B7">
        <w:t xml:space="preserve">. </w:t>
      </w:r>
      <w:r w:rsidR="001D0690">
        <w:t>For states where uncompensated care is constrained by the willingness of hospitals to treat uninsured people (i.e. where uncompensated care per capita was low), an insurance expansion could increase total utilization</w:t>
      </w:r>
      <w:r w:rsidR="00D22964">
        <w:t xml:space="preserve">. </w:t>
      </w:r>
    </w:p>
    <w:p w14:paraId="7EA1E360" w14:textId="3765C7C6" w:rsidR="002C5A97" w:rsidRDefault="001D0690">
      <w:pPr>
        <w:ind w:firstLine="360"/>
      </w:pPr>
      <w:r>
        <w:t xml:space="preserve">The final </w:t>
      </w:r>
      <w:r w:rsidR="00D1017F">
        <w:t xml:space="preserve">variable </w:t>
      </w:r>
      <w:r w:rsidR="002C5A97">
        <w:t xml:space="preserve">we construct </w:t>
      </w:r>
      <w:r w:rsidR="00D1017F">
        <w:t xml:space="preserve">is a </w:t>
      </w:r>
      <w:r w:rsidR="002C5A97">
        <w:t>binary indicator variable for whether the state’s exchange allowed for Medicaid eligibility determination</w:t>
      </w:r>
      <w:r w:rsidR="00E5437F">
        <w:t>.</w:t>
      </w:r>
      <w:r w:rsidR="002C5A97">
        <w:t xml:space="preserve"> </w:t>
      </w:r>
      <w:r w:rsidR="00F330B1">
        <w:t xml:space="preserve">We hypothesize, following </w:t>
      </w:r>
      <w:r w:rsidR="00F330B1" w:rsidRPr="00F330B1">
        <w:t xml:space="preserve">Hudson and Moriya </w:t>
      </w:r>
      <w:r w:rsidR="00F330B1">
        <w:t>(</w:t>
      </w:r>
      <w:r w:rsidR="00F330B1" w:rsidRPr="00F330B1">
        <w:t>2018</w:t>
      </w:r>
      <w:r w:rsidR="00F330B1">
        <w:t>), that exchanges that directly enrolled Medicaid-eligible applicants would lead to higher Medicaid enrollments and thus larger impacts on hospital visits.</w:t>
      </w:r>
    </w:p>
    <w:p w14:paraId="5038405C" w14:textId="3FFE9847" w:rsidR="002C0DAC" w:rsidRDefault="001D0690" w:rsidP="00D62CE0">
      <w:pPr>
        <w:ind w:firstLine="360"/>
      </w:pPr>
      <w:r>
        <w:t xml:space="preserve">Table </w:t>
      </w:r>
      <w:r w:rsidR="008437DA">
        <w:t>6</w:t>
      </w:r>
      <w:r>
        <w:t xml:space="preserve"> report</w:t>
      </w:r>
      <w:r w:rsidR="00EA7F7F">
        <w:t>s</w:t>
      </w:r>
      <w:r>
        <w:t xml:space="preserve"> the estimates from this regression for the outcome of Medicaid plus uninsured visits</w:t>
      </w:r>
      <w:r w:rsidR="002C0DAC">
        <w:t>,</w:t>
      </w:r>
      <w:r w:rsidR="00E45812">
        <w:t xml:space="preserve"> total visits combining hospital visits and ED encounters</w:t>
      </w:r>
      <w:r>
        <w:t xml:space="preserve">. </w:t>
      </w:r>
      <w:r w:rsidR="008060AE">
        <w:t>The first four</w:t>
      </w:r>
      <w:r>
        <w:t xml:space="preserve"> column</w:t>
      </w:r>
      <w:r w:rsidR="008060AE">
        <w:t>s</w:t>
      </w:r>
      <w:r>
        <w:t xml:space="preserve"> </w:t>
      </w:r>
      <w:r w:rsidR="002C0DAC">
        <w:t xml:space="preserve">each </w:t>
      </w:r>
      <w:r w:rsidR="00E677F1">
        <w:t>present</w:t>
      </w:r>
      <w:r>
        <w:t xml:space="preserve"> a specification including only one of the</w:t>
      </w:r>
      <w:r w:rsidR="008060AE">
        <w:t xml:space="preserve"> four</w:t>
      </w:r>
      <w:r>
        <w:t xml:space="preserve"> </w:t>
      </w:r>
      <w:r w:rsidR="00E677F1">
        <w:t xml:space="preserve">state-specific </w:t>
      </w:r>
      <w:r>
        <w:t>variables</w:t>
      </w:r>
      <w:r w:rsidR="008060AE">
        <w:t xml:space="preserve">, and </w:t>
      </w:r>
      <w:r>
        <w:t xml:space="preserve">the final column </w:t>
      </w:r>
      <w:r w:rsidR="00E677F1">
        <w:t xml:space="preserve">presents a specification that </w:t>
      </w:r>
      <w:r w:rsidR="008060AE">
        <w:t>includes</w:t>
      </w:r>
      <w:r>
        <w:t xml:space="preserve"> all of the variables. The only statistically significant predictors of variation across states </w:t>
      </w:r>
      <w:r w:rsidR="002C0DAC">
        <w:t>are</w:t>
      </w:r>
      <w:r>
        <w:t xml:space="preserve"> the share of the population that took up insurance and the amount of uncompensated care prior to the expansion. </w:t>
      </w:r>
    </w:p>
    <w:p w14:paraId="57FFAE40" w14:textId="4210A799" w:rsidR="00402103" w:rsidRDefault="001D0690" w:rsidP="00D62CE0">
      <w:pPr>
        <w:ind w:firstLine="360"/>
      </w:pPr>
      <w:r>
        <w:t xml:space="preserve">The negative coefficient on uncompensated care suggests that in places where there was </w:t>
      </w:r>
      <w:r w:rsidR="00D04994">
        <w:t>a lot of uncompensated care before the expansion there was a smaller increase in total hospital encounters as a result of the expansion.</w:t>
      </w:r>
      <w:r w:rsidR="008060AE">
        <w:t xml:space="preserve"> This </w:t>
      </w:r>
      <w:r w:rsidR="002C0DAC">
        <w:t xml:space="preserve">suggests that </w:t>
      </w:r>
      <w:r w:rsidR="00BE2314">
        <w:t xml:space="preserve">a </w:t>
      </w:r>
      <w:r w:rsidR="008060AE">
        <w:t>large amount of uncompensated care prior to expansion representing high utilization by the uninsured prior to the expansion</w:t>
      </w:r>
      <w:r w:rsidR="004255B7">
        <w:t xml:space="preserve">. </w:t>
      </w:r>
      <w:r w:rsidR="00DE64C0">
        <w:t>If the degree of implicit insurance via uncompensated care was relatively higher in high</w:t>
      </w:r>
      <w:r w:rsidR="00BE2314">
        <w:t>-</w:t>
      </w:r>
      <w:r w:rsidR="00DE64C0">
        <w:t>uncompensated</w:t>
      </w:r>
      <w:r w:rsidR="00BE2314">
        <w:t>-</w:t>
      </w:r>
      <w:r w:rsidR="00DE64C0">
        <w:t xml:space="preserve">care states, we might expect that </w:t>
      </w:r>
      <w:r w:rsidR="008060AE">
        <w:t>the uninsured transitioning to Medicaid would not have increased utilization as much following expansion</w:t>
      </w:r>
      <w:r w:rsidR="00DE64C0">
        <w:t xml:space="preserve"> of explicit insurance through Medicaid</w:t>
      </w:r>
      <w:r w:rsidR="008060AE">
        <w:t xml:space="preserve">. </w:t>
      </w:r>
    </w:p>
    <w:p w14:paraId="3D1A3427" w14:textId="0B3EB32F" w:rsidR="005737EF" w:rsidRDefault="00402103" w:rsidP="00762F7F">
      <w:pPr>
        <w:ind w:firstLine="0"/>
      </w:pPr>
      <w:r>
        <w:lastRenderedPageBreak/>
        <w:tab/>
      </w:r>
      <w:r w:rsidR="008060AE">
        <w:t>We also find that i</w:t>
      </w:r>
      <w:r w:rsidR="00D04994">
        <w:t>n places where take</w:t>
      </w:r>
      <w:r w:rsidR="00BE4654">
        <w:t>-</w:t>
      </w:r>
      <w:r w:rsidR="00D04994">
        <w:t>up was higher</w:t>
      </w:r>
      <w:r w:rsidR="008060AE">
        <w:t>,</w:t>
      </w:r>
      <w:r w:rsidR="00D04994">
        <w:t xml:space="preserve"> there was a greater increase in total hospital encounters</w:t>
      </w:r>
      <w:r w:rsidR="008060AE">
        <w:t xml:space="preserve">. This is consistent with </w:t>
      </w:r>
      <w:r w:rsidR="002C0DAC">
        <w:t xml:space="preserve">the </w:t>
      </w:r>
      <w:r w:rsidR="008060AE">
        <w:t>results</w:t>
      </w:r>
      <w:del w:id="110" w:author="Tal Gross" w:date="2019-09-17T11:01:00Z">
        <w:r w:rsidR="002C0DAC" w:rsidDel="0031577E">
          <w:delText>,</w:delText>
        </w:r>
      </w:del>
      <w:r w:rsidR="002C0DAC">
        <w:t xml:space="preserve"> above and further </w:t>
      </w:r>
      <w:r w:rsidR="008060AE">
        <w:t>suggest</w:t>
      </w:r>
      <w:r w:rsidR="002C0DAC">
        <w:t>s</w:t>
      </w:r>
      <w:r w:rsidR="008060AE">
        <w:t xml:space="preserve"> that </w:t>
      </w:r>
      <w:r w:rsidR="00D04994">
        <w:t>gaining insurance increase</w:t>
      </w:r>
      <w:r w:rsidR="002C0DAC">
        <w:t>s</w:t>
      </w:r>
      <w:r w:rsidR="00D04994">
        <w:t xml:space="preserve"> the use of hospital</w:t>
      </w:r>
      <w:r w:rsidR="00D3019E">
        <w:t xml:space="preserve"> services</w:t>
      </w:r>
      <w:r w:rsidR="00D04994">
        <w:t xml:space="preserve">. </w:t>
      </w:r>
    </w:p>
    <w:p w14:paraId="3D832A5A" w14:textId="6B45C3F8" w:rsidR="005737EF" w:rsidRDefault="005737EF" w:rsidP="005737EF">
      <w:pPr>
        <w:pStyle w:val="Heading2"/>
        <w:numPr>
          <w:ilvl w:val="0"/>
          <w:numId w:val="0"/>
        </w:numPr>
      </w:pPr>
      <w:r>
        <w:t>6.2 Heterogeneity in the Target Efficiency of the ACA Expansion</w:t>
      </w:r>
    </w:p>
    <w:p w14:paraId="3A2EF597" w14:textId="29296090" w:rsidR="005737EF" w:rsidRDefault="00A10242" w:rsidP="00D9604B">
      <w:r>
        <w:t>A</w:t>
      </w:r>
      <w:r w:rsidR="00A46A7A">
        <w:t xml:space="preserve"> variety of factors </w:t>
      </w:r>
      <w:r>
        <w:t xml:space="preserve">may have led to variation in the </w:t>
      </w:r>
      <w:r w:rsidR="00A46A7A">
        <w:t>target efficiency o</w:t>
      </w:r>
      <w:r w:rsidR="00B76937">
        <w:t xml:space="preserve">f the Medicaid expansion </w:t>
      </w:r>
      <w:r w:rsidR="00A52AC6">
        <w:t xml:space="preserve">across </w:t>
      </w:r>
      <w:r w:rsidR="00A46A7A">
        <w:t>state</w:t>
      </w:r>
      <w:r w:rsidR="00A52AC6">
        <w:t>s</w:t>
      </w:r>
      <w:r w:rsidR="00A46A7A">
        <w:t xml:space="preserve">. </w:t>
      </w:r>
      <w:r>
        <w:t xml:space="preserve">Some states had built more-generous Medicaid programs before the ACA. States also varied in the share of their population that is low income, and in </w:t>
      </w:r>
      <w:r w:rsidR="00A46A7A">
        <w:t>the underlying health status of the</w:t>
      </w:r>
      <w:r>
        <w:t>ir</w:t>
      </w:r>
      <w:r w:rsidR="00A46A7A">
        <w:t xml:space="preserve"> uninsured </w:t>
      </w:r>
      <w:r>
        <w:t xml:space="preserve">populations. All of these factors </w:t>
      </w:r>
      <w:r w:rsidR="00A46A7A">
        <w:t xml:space="preserve">could lead to meaningful variation in the target efficiency of the expansion. </w:t>
      </w:r>
    </w:p>
    <w:p w14:paraId="4A398842" w14:textId="72F34EB7" w:rsidR="00E7344F" w:rsidRDefault="00A46A7A" w:rsidP="00D9604B">
      <w:pPr>
        <w:ind w:firstLine="0"/>
      </w:pPr>
      <w:r>
        <w:tab/>
        <w:t xml:space="preserve">To examine </w:t>
      </w:r>
      <w:r w:rsidR="00AC7491">
        <w:t>that potential variation</w:t>
      </w:r>
      <w:r>
        <w:t xml:space="preserve">, we </w:t>
      </w:r>
      <w:r w:rsidR="00AC7491">
        <w:t xml:space="preserve">study </w:t>
      </w:r>
      <w:r>
        <w:t xml:space="preserve">the relationship </w:t>
      </w:r>
      <w:r w:rsidR="00E7344F">
        <w:t xml:space="preserve">between </w:t>
      </w:r>
      <w:r>
        <w:t>change</w:t>
      </w:r>
      <w:r w:rsidR="00A10242">
        <w:t>s i</w:t>
      </w:r>
      <w:r>
        <w:t xml:space="preserve">n </w:t>
      </w:r>
      <w:r w:rsidR="00A10242">
        <w:t xml:space="preserve">utilization and </w:t>
      </w:r>
      <w:r w:rsidR="00E7344F">
        <w:t xml:space="preserve">features of </w:t>
      </w:r>
      <w:r w:rsidR="00A10242">
        <w:t xml:space="preserve">each state’s </w:t>
      </w:r>
      <w:r w:rsidR="00E7344F">
        <w:t>pre-expansion market</w:t>
      </w:r>
      <w:r w:rsidR="00D22964">
        <w:t xml:space="preserve">. </w:t>
      </w:r>
      <w:r w:rsidR="002B1187">
        <w:t>If we observe a</w:t>
      </w:r>
      <w:r w:rsidR="00E7344F">
        <w:t xml:space="preserve"> decline in </w:t>
      </w:r>
      <w:r w:rsidR="002B1187">
        <w:t xml:space="preserve">utilization </w:t>
      </w:r>
      <w:r w:rsidR="00E7344F">
        <w:t>by the uninsured</w:t>
      </w:r>
      <w:r w:rsidR="002B1187">
        <w:t xml:space="preserve">, then that </w:t>
      </w:r>
      <w:r w:rsidR="00E7344F">
        <w:t>suggests that the expansion was largely target efficient</w:t>
      </w:r>
      <w:r w:rsidR="002B1187">
        <w:t xml:space="preserve">, </w:t>
      </w:r>
      <w:r w:rsidR="00E7344F">
        <w:t>in that those who gain</w:t>
      </w:r>
      <w:r w:rsidR="00AC7491">
        <w:t>ed</w:t>
      </w:r>
      <w:r w:rsidR="00E7344F">
        <w:t xml:space="preserve"> coverage had a greater </w:t>
      </w:r>
      <w:r w:rsidR="00AC7491">
        <w:t>need for healthcare</w:t>
      </w:r>
      <w:r w:rsidR="00E7344F">
        <w:t xml:space="preserve"> prior to the expansion. </w:t>
      </w:r>
      <w:r w:rsidR="002B1187">
        <w:t xml:space="preserve">Conversely, if we observe </w:t>
      </w:r>
      <w:r w:rsidR="00E7344F">
        <w:t xml:space="preserve">an increase in the </w:t>
      </w:r>
      <w:r w:rsidR="002B1187">
        <w:t xml:space="preserve">utilization </w:t>
      </w:r>
      <w:r w:rsidR="00B76937">
        <w:t xml:space="preserve">by Medicaid </w:t>
      </w:r>
      <w:r w:rsidR="00F11137">
        <w:t>patient</w:t>
      </w:r>
      <w:r w:rsidR="00AC7491">
        <w:t>s</w:t>
      </w:r>
      <w:r w:rsidR="002B1187">
        <w:t>, then that</w:t>
      </w:r>
      <w:r w:rsidR="00F11137">
        <w:t xml:space="preserve"> suggests that the pre-expansion </w:t>
      </w:r>
      <w:r w:rsidR="002B1187">
        <w:t xml:space="preserve">Medicaid </w:t>
      </w:r>
      <w:r w:rsidR="00F11137">
        <w:t>system was not particularly target efficient.</w:t>
      </w:r>
    </w:p>
    <w:p w14:paraId="6C4F904E" w14:textId="0CB042FF" w:rsidR="004B68E7" w:rsidRDefault="00E7344F" w:rsidP="004B68E7">
      <w:r>
        <w:t xml:space="preserve">Figure </w:t>
      </w:r>
      <w:r w:rsidR="00404ACA">
        <w:t>1</w:t>
      </w:r>
      <w:r w:rsidR="00823A5B">
        <w:t>8</w:t>
      </w:r>
      <w:r>
        <w:t xml:space="preserve"> </w:t>
      </w:r>
      <w:r w:rsidR="002B1187">
        <w:t xml:space="preserve">examines </w:t>
      </w:r>
      <w:r>
        <w:t>the relationship between the decrease in the</w:t>
      </w:r>
      <w:r w:rsidR="00886D3A">
        <w:t xml:space="preserve"> size of a state’s uninsured population and the </w:t>
      </w:r>
      <w:r w:rsidR="002B1187">
        <w:t>change</w:t>
      </w:r>
      <w:r w:rsidR="00886D3A">
        <w:t xml:space="preserve"> in hospital visits for </w:t>
      </w:r>
      <w:r w:rsidR="004B68E7">
        <w:t>the uninsured, Medicaid, and privately insured populations</w:t>
      </w:r>
      <w:r w:rsidR="00D22964">
        <w:t xml:space="preserve">. </w:t>
      </w:r>
      <w:r w:rsidR="00886D3A">
        <w:t xml:space="preserve">uninsured. </w:t>
      </w:r>
      <w:r w:rsidR="004B68E7">
        <w:t>Panel (A) shows that s</w:t>
      </w:r>
      <w:r w:rsidR="00886D3A">
        <w:t xml:space="preserve">tates </w:t>
      </w:r>
      <w:r w:rsidR="004B68E7">
        <w:t xml:space="preserve">which </w:t>
      </w:r>
      <w:r w:rsidR="002B1187">
        <w:t xml:space="preserve">experienced </w:t>
      </w:r>
      <w:r w:rsidR="00886D3A">
        <w:t xml:space="preserve">a greater decline in the </w:t>
      </w:r>
      <w:r w:rsidR="002B1187">
        <w:t xml:space="preserve">size of their </w:t>
      </w:r>
      <w:r w:rsidR="00886D3A">
        <w:t xml:space="preserve">uninsured </w:t>
      </w:r>
      <w:r w:rsidR="002B1187">
        <w:t xml:space="preserve">populations saw larger decreases in utilization for the uninsured. This suggests that larger expansions </w:t>
      </w:r>
      <w:r w:rsidR="00886D3A">
        <w:t>appear to be more target efficient</w:t>
      </w:r>
      <w:r w:rsidR="002B1187">
        <w:t>. That is</w:t>
      </w:r>
      <w:r w:rsidR="00886D3A">
        <w:t xml:space="preserve">, those gaining insurance had a greater demand for healthcare than those who remained uninsured. </w:t>
      </w:r>
      <w:r w:rsidR="00886D3A">
        <w:tab/>
      </w:r>
    </w:p>
    <w:p w14:paraId="6464DB2E" w14:textId="56CA0B1C" w:rsidR="004B68E7" w:rsidDel="0031577E" w:rsidRDefault="004B68E7" w:rsidP="004B68E7">
      <w:pPr>
        <w:rPr>
          <w:del w:id="111" w:author="Tal Gross" w:date="2019-09-17T11:01:00Z"/>
        </w:rPr>
      </w:pPr>
      <w:r>
        <w:t xml:space="preserve">Panel B of Figure 18 shows that states with the largest declines in their uninsured population were also those with the largest </w:t>
      </w:r>
      <w:r w:rsidRPr="004B68E7">
        <w:rPr>
          <w:i/>
        </w:rPr>
        <w:t>increases</w:t>
      </w:r>
      <w:r>
        <w:t xml:space="preserve"> in the use of hospital services in the post-expansion Medicaid program. This suggests that state decisions about the generosity of the existing Medicaid program appears to have resulted in a set of uninsured residents that had a higher demand of hospital services than those who were able to qualify for social insurance. Whether or not this was optimal is a question of how much value state residents placed on access to care for various groups. It does, however, suggest that if the metric is providing formal insurance for individuals who would still otherwise consume a large amount of hospital services then some of these existing programs were not accomplishing that goal. </w:t>
      </w:r>
    </w:p>
    <w:p w14:paraId="0C396322" w14:textId="77777777" w:rsidR="004B68E7" w:rsidRDefault="004B68E7">
      <w:pPr>
        <w:rPr>
          <w:rStyle w:val="SubtleEmphasis"/>
          <w:i w:val="0"/>
        </w:rPr>
        <w:pPrChange w:id="112" w:author="Tal Gross" w:date="2019-09-17T11:01:00Z">
          <w:pPr>
            <w:ind w:firstLine="0"/>
          </w:pPr>
        </w:pPrChange>
      </w:pPr>
    </w:p>
    <w:p w14:paraId="0C3F7708" w14:textId="61C8AE6D" w:rsidR="004B68E7" w:rsidRDefault="004B68E7" w:rsidP="004B68E7">
      <w:r>
        <w:t>Finally, Panel C of Figure 18 depicts the change in the use of hospital services by the privately insured based on the change in the share uninsured</w:t>
      </w:r>
      <w:r w:rsidR="00D22964">
        <w:t xml:space="preserve">. </w:t>
      </w:r>
      <w:r>
        <w:t xml:space="preserve">Non-expansion states are marked with red triangles and show a clear pattern where states with larger declines in the share uninsured had greater increases in the post-expansion use of hospital services by the privately insured. This suggests that the ACA marketplaces provided access to health insurance for enrollees with a greater demand for hospital services than the set of patients with prior insurance prior to the expansion. </w:t>
      </w:r>
    </w:p>
    <w:p w14:paraId="40646D76" w14:textId="3F52B82E" w:rsidR="00A233BA" w:rsidRDefault="00886D3A" w:rsidP="00D9604B">
      <w:r>
        <w:t>Further</w:t>
      </w:r>
      <w:r w:rsidR="00791B11">
        <w:t xml:space="preserve"> evidence of target efficiency</w:t>
      </w:r>
      <w:r w:rsidR="003160B6">
        <w:t xml:space="preserve"> can be seen in Panel A of Figure 19</w:t>
      </w:r>
      <w:r w:rsidR="00791B11">
        <w:t>, which shows that states which had the highest use of hospital services for the uninsured prior to the expansion also had the largest declines in the use of hospital services by the uninsured aft</w:t>
      </w:r>
      <w:r w:rsidR="00A233BA">
        <w:t xml:space="preserve">er the expansion. While some of this relationship may be mechanical, i.e. those states with also had the greatest potential for a decline in hospital visits, this figure suggests that overall the expansion provided coverage for uninsured residents with the greatest demand for hospital services. This can also be seen in </w:t>
      </w:r>
      <w:r w:rsidR="004B68E7">
        <w:t>Panel B of Figure 19</w:t>
      </w:r>
      <w:r w:rsidR="00A233BA">
        <w:t xml:space="preserve"> where states with the greatest amount of uncompensated care prior to the expansion also saw the largest declines in the use of hospital services by the remaining uninsured. </w:t>
      </w:r>
    </w:p>
    <w:p w14:paraId="5E064673" w14:textId="77777777" w:rsidR="004B68E7" w:rsidRDefault="004B68E7" w:rsidP="00D9604B"/>
    <w:p w14:paraId="10B46A5C" w14:textId="5E671382" w:rsidR="00386C11" w:rsidRDefault="00DB186F" w:rsidP="004B68E7">
      <w:pPr>
        <w:pStyle w:val="Heading1"/>
        <w:rPr>
          <w:rStyle w:val="SubtleEmphasis"/>
          <w:b w:val="0"/>
          <w:i w:val="0"/>
        </w:rPr>
      </w:pPr>
      <w:r>
        <w:rPr>
          <w:rStyle w:val="SubtleEmphasis"/>
          <w:i w:val="0"/>
        </w:rPr>
        <w:t xml:space="preserve">The Broader </w:t>
      </w:r>
      <w:r w:rsidR="002F351B">
        <w:rPr>
          <w:rStyle w:val="SubtleEmphasis"/>
          <w:i w:val="0"/>
        </w:rPr>
        <w:t xml:space="preserve">Economic </w:t>
      </w:r>
      <w:r>
        <w:rPr>
          <w:rStyle w:val="SubtleEmphasis"/>
          <w:i w:val="0"/>
        </w:rPr>
        <w:t xml:space="preserve">Impacts of </w:t>
      </w:r>
      <w:r w:rsidR="002F351B">
        <w:rPr>
          <w:rStyle w:val="SubtleEmphasis"/>
          <w:i w:val="0"/>
        </w:rPr>
        <w:t>Variation in The Social Safety Net</w:t>
      </w:r>
    </w:p>
    <w:p w14:paraId="54FC7D1B" w14:textId="15975373" w:rsidR="002F351B" w:rsidRDefault="002F351B" w:rsidP="00294ADA">
      <w:pPr>
        <w:pStyle w:val="Normal1"/>
        <w:spacing w:line="360" w:lineRule="auto"/>
        <w:ind w:firstLine="720"/>
        <w:rPr>
          <w:rFonts w:ascii="Garamond" w:hAnsi="Garamond"/>
          <w:sz w:val="24"/>
          <w:szCs w:val="24"/>
        </w:rPr>
      </w:pPr>
      <w:r>
        <w:rPr>
          <w:rFonts w:ascii="Garamond" w:hAnsi="Garamond"/>
          <w:sz w:val="24"/>
          <w:szCs w:val="24"/>
        </w:rPr>
        <w:t xml:space="preserve">Our results demonstrate that the ACA Medicaid expansion </w:t>
      </w:r>
      <w:r w:rsidR="00EA7F7F">
        <w:rPr>
          <w:rFonts w:ascii="Garamond" w:hAnsi="Garamond"/>
          <w:sz w:val="24"/>
          <w:szCs w:val="24"/>
        </w:rPr>
        <w:t>resulted in</w:t>
      </w:r>
      <w:r>
        <w:rPr>
          <w:rFonts w:ascii="Garamond" w:hAnsi="Garamond"/>
          <w:sz w:val="24"/>
          <w:szCs w:val="24"/>
        </w:rPr>
        <w:t xml:space="preserve"> meaningful changes in the access </w:t>
      </w:r>
      <w:r w:rsidR="00B16973">
        <w:rPr>
          <w:rFonts w:ascii="Garamond" w:hAnsi="Garamond"/>
          <w:sz w:val="24"/>
          <w:szCs w:val="24"/>
        </w:rPr>
        <w:t xml:space="preserve">to </w:t>
      </w:r>
      <w:r>
        <w:rPr>
          <w:rFonts w:ascii="Garamond" w:hAnsi="Garamond"/>
          <w:sz w:val="24"/>
          <w:szCs w:val="24"/>
        </w:rPr>
        <w:t xml:space="preserve">and utilization of healthcare services. In addition, we demonstrate that there is meaningful variation in the impact of this expansion across states. This results not just from the state decision to expand Medicaid but is also a function of both state decisions to support the ACA and the pre-existing market conditions for the uninsured. </w:t>
      </w:r>
    </w:p>
    <w:p w14:paraId="71C5E11F" w14:textId="0FCB90E8" w:rsidR="002F351B" w:rsidRDefault="002F351B" w:rsidP="00294ADA">
      <w:pPr>
        <w:pStyle w:val="Normal1"/>
        <w:spacing w:line="360" w:lineRule="auto"/>
        <w:ind w:firstLine="720"/>
        <w:rPr>
          <w:rFonts w:ascii="Garamond" w:hAnsi="Garamond"/>
          <w:sz w:val="24"/>
          <w:szCs w:val="24"/>
        </w:rPr>
      </w:pPr>
      <w:r>
        <w:rPr>
          <w:rFonts w:ascii="Garamond" w:hAnsi="Garamond"/>
          <w:sz w:val="24"/>
          <w:szCs w:val="24"/>
        </w:rPr>
        <w:t>Given the growing importance of the social safety net, this can have a variety of impacts that extend well beyond healthcare utilization</w:t>
      </w:r>
      <w:r w:rsidR="003F2AEC">
        <w:rPr>
          <w:rFonts w:ascii="Garamond" w:hAnsi="Garamond"/>
          <w:sz w:val="24"/>
          <w:szCs w:val="24"/>
        </w:rPr>
        <w:t xml:space="preserve"> but could lead to </w:t>
      </w:r>
      <w:r>
        <w:rPr>
          <w:rFonts w:ascii="Garamond" w:hAnsi="Garamond"/>
          <w:sz w:val="24"/>
          <w:szCs w:val="24"/>
        </w:rPr>
        <w:t>regional variation</w:t>
      </w:r>
      <w:r w:rsidR="003F2AEC">
        <w:rPr>
          <w:rFonts w:ascii="Garamond" w:hAnsi="Garamond"/>
          <w:sz w:val="24"/>
          <w:szCs w:val="24"/>
        </w:rPr>
        <w:t xml:space="preserve"> in a variety of economic outcomes. This includes, but is not limited to, changes in labor market structure, the market for entrepreneurs, and underlying productivity and income</w:t>
      </w:r>
      <w:r w:rsidR="00D22964">
        <w:rPr>
          <w:rFonts w:ascii="Garamond" w:hAnsi="Garamond"/>
          <w:sz w:val="24"/>
          <w:szCs w:val="24"/>
        </w:rPr>
        <w:t xml:space="preserve">. </w:t>
      </w:r>
      <w:r>
        <w:rPr>
          <w:rFonts w:ascii="Garamond" w:hAnsi="Garamond"/>
          <w:sz w:val="24"/>
          <w:szCs w:val="24"/>
        </w:rPr>
        <w:t xml:space="preserve">   </w:t>
      </w:r>
    </w:p>
    <w:p w14:paraId="7F7A1484" w14:textId="0EE606CE" w:rsidR="005012C1" w:rsidRPr="002F351B" w:rsidRDefault="005012C1" w:rsidP="00294ADA">
      <w:pPr>
        <w:pStyle w:val="Normal1"/>
        <w:spacing w:line="360" w:lineRule="auto"/>
        <w:ind w:firstLine="720"/>
        <w:rPr>
          <w:rFonts w:ascii="Garamond" w:hAnsi="Garamond"/>
          <w:sz w:val="24"/>
          <w:szCs w:val="24"/>
        </w:rPr>
      </w:pPr>
      <w:r>
        <w:rPr>
          <w:rFonts w:ascii="Garamond" w:hAnsi="Garamond"/>
          <w:sz w:val="24"/>
          <w:szCs w:val="24"/>
        </w:rPr>
        <w:lastRenderedPageBreak/>
        <w:t xml:space="preserve">In order to understand how variation in the expansion could affect broader economic outcomes, we next summarize the relevant literature in various areas where a differential impact of Medicaid could help to shape and drive economic growth. </w:t>
      </w:r>
    </w:p>
    <w:p w14:paraId="4AA93200" w14:textId="296F0421" w:rsidR="00386C11" w:rsidRDefault="003F2AEC" w:rsidP="00D2109E">
      <w:pPr>
        <w:pStyle w:val="Heading2"/>
        <w:numPr>
          <w:ilvl w:val="0"/>
          <w:numId w:val="0"/>
        </w:numPr>
      </w:pPr>
      <w:r>
        <w:t>7</w:t>
      </w:r>
      <w:r w:rsidR="00386C11">
        <w:t>.1. Effects of Medicaid on Health</w:t>
      </w:r>
    </w:p>
    <w:p w14:paraId="57EFF8C0" w14:textId="140C1C0D" w:rsidR="00386C11" w:rsidRPr="00950600" w:rsidRDefault="005012C1" w:rsidP="00386C11">
      <w:r>
        <w:t>An important contributor to economic growth and productivity is the underlying health of the population. A</w:t>
      </w:r>
      <w:r w:rsidR="00E55946">
        <w:t>n</w:t>
      </w:r>
      <w:r>
        <w:t xml:space="preserve"> important question then is how</w:t>
      </w:r>
      <w:r w:rsidR="00386C11" w:rsidRPr="00B94B31">
        <w:t xml:space="preserve"> does health insurance coverage affect health itself? </w:t>
      </w:r>
      <w:r>
        <w:t xml:space="preserve">Unfortunately, this question is not easily answered. </w:t>
      </w:r>
      <w:r w:rsidR="00386C11" w:rsidRPr="00B94B31">
        <w:t>Studies on health insurance and health need to overcome several empirical challenges in order to credibly capture the health</w:t>
      </w:r>
      <w:r w:rsidR="00386C11">
        <w:t>-</w:t>
      </w:r>
      <w:r w:rsidR="00386C11" w:rsidRPr="00B94B31">
        <w:t>effects of insurance. First, they need to exploit plausibly exogenous variation in health insurance, given that the insured population differs from the uninsured population. Second, credible studies need to quantify health, an outcome that is arguably multi-dimensional and that evolves slowly over time.</w:t>
      </w:r>
      <w:r w:rsidR="00386C11" w:rsidRPr="00950600">
        <w:t> </w:t>
      </w:r>
      <w:r w:rsidR="00386C11" w:rsidRPr="00B94B31">
        <w:t xml:space="preserve">A small research literature has </w:t>
      </w:r>
      <w:r w:rsidR="00386C11">
        <w:t>overcome those challenges</w:t>
      </w:r>
      <w:r w:rsidR="00386C11" w:rsidRPr="00B94B31">
        <w:t xml:space="preserve"> – the paucity of studies is remarkable given the importance of the topic.</w:t>
      </w:r>
      <w:r w:rsidR="00386C11" w:rsidRPr="00B35372">
        <w:rPr>
          <w:rStyle w:val="FootnoteReference"/>
        </w:rPr>
        <w:footnoteReference w:id="34"/>
      </w:r>
    </w:p>
    <w:p w14:paraId="2C26B3EB" w14:textId="2F9CC83C" w:rsidR="00386C11" w:rsidRPr="00B94B31" w:rsidRDefault="00386C11" w:rsidP="00386C11">
      <w:r w:rsidRPr="00B94B31">
        <w:t xml:space="preserve">First, several studies have </w:t>
      </w:r>
      <w:r>
        <w:t>evaluated the health effects of</w:t>
      </w:r>
      <w:r w:rsidRPr="00B94B31">
        <w:t xml:space="preserve"> Medicare. Finkelstein and McKnight </w:t>
      </w:r>
      <w:r>
        <w:t>(2008)</w:t>
      </w:r>
      <w:r w:rsidRPr="00B94B31">
        <w:t xml:space="preserve"> studied the introduction of Medicare in 1965, and found no effect of the program on aggregate death rates. Card, Dobkin, and Maestas</w:t>
      </w:r>
      <w:r>
        <w:t xml:space="preserve"> </w:t>
      </w:r>
      <w:r>
        <w:fldChar w:fldCharType="begin"/>
      </w:r>
      <w:r>
        <w:instrText xml:space="preserve"> ADDIN ZOTERO_ITEM CSL_CITATION {"citationID":"U5bYoYbx","properties":{"formattedCitation":"(2008)","plainCitation":"(2008)","noteIndex":0},"citationItems":[{"id":"660N6uom/vltaUafs","uris":["http://zotero.org/users/local/RJdKfjCq/items/Y8DA3XIF"],"uri":["http://zotero.org/users/local/RJdKfjCq/items/Y8DA3XIF"],"itemData":{"id":"QfA2urHu/tFPb2rtR","type":"article-journal","title":"The Impact of Nearly Universal Insurance Coverage on Health Care Utilization: Evidence from Medicare","container-title":"American Economic Review","page":"2242-2258","volume":"98","issue":"5","source":"www.aeaweb.org","abstract":"The onset of Medicare eligibility at age 65 leads to sharp changes in the health insurance coverage of the US population. These changes lead to increases in the use of medical services, with a pattern of gains across socioeconomic groups that varies by type of service. While routine doctor visits increase more for groups that previously lacked insurance, hospital admissions for relatively expensive procedures like bypass surgery and joint replacement increase more for previously insured groups that are more likely to have supplementary coverage after 65, reflecting the relative generosity of their combined insurance package under Medicare. (JEL I11, I18)","DOI":"10.1257/aer.98.5.2242","ISSN":"0002-8282","title-short":"The Impact of Nearly Universal Insurance Coverage on Health Care Utilization","language":"en","author":[{"family":"Card","given":"David"},{"family":"Dobkin","given":"Carlos"},{"family":"Maestas","given":"Nicole"}],"issued":{"date-parts":[["2008",12]]}},"suppress-author":true}],"schema":"https://github.com/citation-style-language/schema/raw/master/csl-citation.json"} </w:instrText>
      </w:r>
      <w:r>
        <w:fldChar w:fldCharType="separate"/>
      </w:r>
      <w:r>
        <w:rPr>
          <w:noProof/>
        </w:rPr>
        <w:t>(2008)</w:t>
      </w:r>
      <w:r>
        <w:fldChar w:fldCharType="end"/>
      </w:r>
      <w:r>
        <w:t xml:space="preserve"> </w:t>
      </w:r>
      <w:r w:rsidRPr="00B94B31">
        <w:t>focused on emergent hospital visits by patients who just barely qualified for Medicare based on its age–65 threshold versus patients who were too young to qualify for Medicare. Within that particular sample, the authors found a large effect of Medicare coverage on short-term mortality.</w:t>
      </w:r>
    </w:p>
    <w:p w14:paraId="450CBDBC" w14:textId="50713FAA" w:rsidR="005012C1" w:rsidRPr="00B94B31" w:rsidRDefault="00386C11" w:rsidP="005012C1">
      <w:r w:rsidRPr="00B94B31">
        <w:t>Most of the other work on this topic has focused on Medicaid. The Oregon Health Insurance Experiment found that Medicaid coverage improved self-reported physical and mental health and increased the diagnosis of diabetes and the use of diabetes medication.</w:t>
      </w:r>
      <w:r w:rsidRPr="00B35372">
        <w:rPr>
          <w:rStyle w:val="FootnoteReference"/>
        </w:rPr>
        <w:footnoteReference w:id="35"/>
      </w:r>
      <w:r>
        <w:t xml:space="preserve"> </w:t>
      </w:r>
      <w:r w:rsidRPr="00B94B31">
        <w:t xml:space="preserve">Other research has focused on Medicaid expansions before the ACA and expansions that were part of the ACA. Sommers et al. </w:t>
      </w:r>
      <w:r>
        <w:fldChar w:fldCharType="begin"/>
      </w:r>
      <w:r>
        <w:instrText xml:space="preserve"> ADDIN ZOTERO_ITEM CSL_CITATION {"citationID":"1lvGVCoW","properties":{"formattedCitation":"(2012)","plainCitation":"(2012)","noteIndex":0},"citationItems":[{"id":"660N6uom/Cvsp0gZK","uris":["http://zotero.org/users/local/RJdKfjCq/items/9WPIAL2M"],"uri":["http://zotero.org/users/local/RJdKfjCq/items/9WPIAL2M"],"itemData":{"id":39,"type":"article-journal","title":"Mortality and access to care among adults after state Medicaid expansions","container-title":"The New England Journal of Medicine","page":"1025-1034","volume":"367","issue":"11","source":"PubMed","abstract":"BACKGROUND: Several states have expanded Medicaid eligibility for adults in the past decade, and the Affordable Care Act allows states to expand Medicaid dramatically in 2014. Yet the effect of such changes on adults' health remains unclear. We examined whether Medicaid expansions were associated with changes in mortality and other health-related measures.\nMETHODS: We compared three states that substantially expanded adult Medicaid eligibility since 2000 (New York, Maine, and Arizona) with neighboring states without expansions. The sample consisted of adults between the ages of 20 and 64 years who were observed 5 years before and after the expansions, from 1997 through 2007. The primary outcome was all-cause county-level mortality among 68,012 year- and county-specific observations in the Compressed Mortality File of the Centers for Disease Control and Prevention. Secondary outcomes were rates of insurance coverage, delayed care because of costs, and self-reported health among 169,124 persons in the Current Population Survey and 192,148 persons in the Behavioral Risk Factor Surveillance System.\nRESULTS: Medicaid expansions were associated with a significant reduction in adjusted all-cause mortality (by 19.6 deaths per 100,000 adults, for a relative reduction of 6.1%; P=0.001). Mortality reductions were greatest among older adults, nonwhites, and residents of poorer counties. Expansions increased Medicaid coverage (by 2.2 percentage points, for a relative increase of 24.7%; P=0.01), decreased rates of uninsurance (by 3.2 percentage points, for a relative reduction of 14.7%; P&lt;0.001), decreased rates of delayed care because of costs (by 2.9 percentage points, for a relative reduction of 21.3%; P=0.002), and increased rates of self-reported health status of \"excellent\" or \"very good\" (by 2.2 percentage points, for a relative increase of 3.4%; P=0.04).\nCONCLUSIONS: State Medicaid expansions to cover low-income adults were significantly associated with reduced mortality as well as improved coverage, access to care, and self-reported health.","DOI":"10.1056/NEJMsa1202099","ISSN":"1533-4406","note":"PMID: 22830435","journalAbbreviation":"N. Engl. J. Med.","language":"eng","author":[{"family":"Sommers","given":"Benjamin D."},{"family":"Baicker","given":"Katherine"},{"family":"Epstein","given":"Arnold M."}],"issued":{"date-parts":[["2012",9,13]]}},"suppress-author":true}],"schema":"https://github.com/citation-style-language/schema/raw/master/csl-citation.json"} </w:instrText>
      </w:r>
      <w:r>
        <w:fldChar w:fldCharType="separate"/>
      </w:r>
      <w:r w:rsidRPr="00EA7FD8">
        <w:t>(2012)</w:t>
      </w:r>
      <w:r>
        <w:fldChar w:fldCharType="end"/>
      </w:r>
      <w:r w:rsidRPr="00B94B31">
        <w:t xml:space="preserve"> study state-by-state Medicaid expansions through a difference-in-difference framework and find a clear reduction in mortality rates after expansion. </w:t>
      </w:r>
      <w:r w:rsidR="00D179FB">
        <w:t xml:space="preserve">Additional </w:t>
      </w:r>
      <w:r w:rsidR="00D179FB">
        <w:lastRenderedPageBreak/>
        <w:t xml:space="preserve">research by </w:t>
      </w:r>
      <w:r w:rsidRPr="00B94B31">
        <w:t xml:space="preserve">Sommers et al. </w:t>
      </w:r>
      <w:r>
        <w:fldChar w:fldCharType="begin"/>
      </w:r>
      <w:r>
        <w:instrText xml:space="preserve"> ADDIN ZOTERO_ITEM CSL_CITATION {"citationID":"au18aQno","properties":{"formattedCitation":"(2015)","plainCitation":"(2015)","noteIndex":0},"citationItems":[{"id":"660N6uom/7WBlif2C","uris":["http://zotero.org/users/local/RJdKfjCq/items/76IUGPME"],"uri":["http://zotero.org/users/local/RJdKfjCq/items/76IUGPME"],"itemData":{"id":104,"type":"article-journal","title":"Changes in Self-reported Insurance Coverage, Access to Care, and Health Under the Affordable Care Act","container-title":"JAMA","page":"366-374","volume":"314","issue":"4","source":"jamanetwork.com","abstract":"&lt;h3&gt;Importance&lt;/h3&gt;&lt;p&gt;The Affordable Care Act (ACA) completed its second open enrollment period in February 2015. Assessing the law’s effects has major policy implications.&lt;/p&gt;&lt;h3&gt;Objectives&lt;/h3&gt;&lt;p&gt;To estimate national changes in self-reported coverage, access to care, and health during the ACA’s first 2 open enrollment periods and to assess differences between low-income adults in states that expanded Medicaid and in states that did not expand Medicaid.&lt;/p&gt;&lt;h3&gt;Design, Setting, and Participants&lt;/h3&gt;&lt;p&gt;Analysis of the 2012-2015 Gallup-Healthways Well-Being Index, a daily national telephone survey. Using multivariable regression to adjust for pre-ACA trends and sociodemographics, we examined changes in outcomes for the nonelderly US adult population aged 18 through 64 years (n = 507 055) since the first open enrollment period began in October 2013. Linear regressions were used to model each outcome as a function of a linear monthly time trend and quarterly indicators. Then, pre-ACA (January 2012-September 2013) and post-ACA (January 2014-March 2015) changes for adults with incomes below 138% of the poverty level in Medicaid expansion states (n = 48 905 among 28 states and Washington, DC) vs nonexpansion states (n = 37 283 among 22 states) were compared using a differences-in-differences approach.&lt;/p&gt;&lt;h3&gt;Exposures&lt;/h3&gt;&lt;p&gt;Beginning of the ACA’s first open enrollment period (October 2013).&lt;/p&gt;&lt;h3&gt;Main Outcomes and Measures&lt;/h3&gt;&lt;p&gt;Self-reported rates of being uninsured, lacking a personal physician, lacking easy access to medicine, inability to afford needed care, overall health status, and health-related activity limitations.&lt;/p&gt;&lt;h3&gt;Results&lt;/h3&gt;&lt;p&gt;Among the 507 055 adults in this survey, pre-ACA trends were significantly worsening for all outcomes. Compared with the pre-ACA trends, by the first quarter of 2015, the adjusted proportions who were uninsured decreased by 7.9 percentage points (95% CI, −9.1 to −6.7); who lacked a personal physician, −3.5 percentage points (95% CI, −4.8 to −2.2); who lacked easy access to medicine, −2.4 percentage points (95% CI, −3.3 to −1.5); who were unable to afford care, −5.5 percentage points (95% CI, −6.7 to −4.2); who reported fair/poor health, −3.4 percentage points (95% CI, −4.6 to −2.2); and the percentage of days with activities limited by health, −1.7 percentage points (95% CI, −2.4 to −0.9). Coverage changes were largest among minorities; for example, the decrease in the uninsured rate was larger among Latino adults (−11.9 percentage points [95% CI, −15.3 to −8.5]) than white adults (−6.1 percentage points [95% CI, −7.3 to −4.8]). Medicaid expansion was associated with significant reductions among low-income adults in the uninsured rate (differences-in-differences estimate, −5.2 percentage points [95% CI, −7.9 to −2.6]), lacking a personal physician (−1.8 percentage points [95% CI, −3.4 to −0.3]), and difficulty accessing medicine (−2.2 percentage points [95% CI, −3.8 to −0.7]).&lt;/p&gt;&lt;h3&gt;Conclusions and Relevance&lt;/h3&gt;&lt;p&gt;The ACA’s first 2 open enrollment periods were associated with significantly improved trends in self-reported coverage, access to primary care and medications, affordability, and health. Low-income adults in states that expanded Medicaid reported significant gains in insurance coverage and access compared with adults in states that did not expand Medicaid.&lt;/p&gt;","DOI":"10.1001/jama.2015.8421","ISSN":"0098-7484","journalAbbreviation":"JAMA","language":"en","author":[{"family":"Sommers","given":"Benjamin D."},{"family":"Gunja","given":"Munira Z."},{"family":"Finegold","given":"Kenneth"},{"family":"Musco","given":"Thomas"}],"issued":{"date-parts":[["2015",7,28]]}},"suppress-author":true}],"schema":"https://github.com/citation-style-language/schema/raw/master/csl-citation.json"} </w:instrText>
      </w:r>
      <w:r>
        <w:fldChar w:fldCharType="separate"/>
      </w:r>
      <w:r w:rsidRPr="00EA7FD8">
        <w:t>(2015)</w:t>
      </w:r>
      <w:r>
        <w:fldChar w:fldCharType="end"/>
      </w:r>
      <w:r>
        <w:t xml:space="preserve"> and Miller and Wherry (2017)</w:t>
      </w:r>
      <w:r w:rsidRPr="00B94B31">
        <w:t xml:space="preserve"> </w:t>
      </w:r>
      <w:r w:rsidR="00D179FB">
        <w:t>demonstrates</w:t>
      </w:r>
      <w:r w:rsidRPr="00B94B31">
        <w:t xml:space="preserve"> that the ACA’s Medicaid expansions led to an improvement in self-reported health.</w:t>
      </w:r>
      <w:r w:rsidR="005012C1">
        <w:t xml:space="preserve"> Finally, a recent working has found that the Medicaid expansion led to a decrease in mortality for eligible Americans in expansion states compared to non-expansion stations (Miller et al., 2019)</w:t>
      </w:r>
      <w:r w:rsidR="004255B7">
        <w:t xml:space="preserve">. </w:t>
      </w:r>
    </w:p>
    <w:p w14:paraId="66F3E8CA" w14:textId="23A42AAF" w:rsidR="00386C11" w:rsidRPr="00B94B31" w:rsidRDefault="00386C11" w:rsidP="00386C11">
      <w:r w:rsidRPr="00B94B31">
        <w:t xml:space="preserve">All in all, these studies tend to find that health insurance coverage leads to improvements in health. That said, relatively few studies exist in this area, and </w:t>
      </w:r>
      <w:r>
        <w:t>several studies of the ACA expansion have found</w:t>
      </w:r>
      <w:r w:rsidRPr="00B94B31">
        <w:t xml:space="preserve"> no effect</w:t>
      </w:r>
      <w:r>
        <w:t xml:space="preserve"> (Mazurenko et. al 2018)</w:t>
      </w:r>
      <w:r w:rsidRPr="00B94B31">
        <w:t>. Moreover, the majority of studies focus on the short-run impacts of health insurance, which may be very different from the long-run impacts. Health, after all, is a stock variable</w:t>
      </w:r>
      <w:r>
        <w:t xml:space="preserve"> </w:t>
      </w:r>
      <w:r>
        <w:fldChar w:fldCharType="begin"/>
      </w:r>
      <w:r>
        <w:instrText xml:space="preserve"> ADDIN ZOTERO_ITEM CSL_CITATION {"citationID":"wNAUN6RS","properties":{"formattedCitation":"(Grossman 1972)","plainCitation":"(Grossman 1972)","noteIndex":0},"citationItems":[{"id":124,"uris":["http://zotero.org/users/5840172/items/FVYXIBIB"],"uri":["http://zotero.org/users/5840172/items/FVYXIBIB"],"itemData":{"id":124,"type":"article-journal","title":"On the Concept of Health Capital and the Demand for Health","container-title":"Journal of Political Economy","page":"223-255","volume":"80","issue":"2","source":"JSTOR","ISSN":"0022-3808","author":[{"family":"Grossman","given":"Michael"}],"issued":{"date-parts":[["1972"]]}}}],"schema":"https://github.com/citation-style-language/schema/raw/master/csl-citation.json"} </w:instrText>
      </w:r>
      <w:r>
        <w:fldChar w:fldCharType="separate"/>
      </w:r>
      <w:r>
        <w:rPr>
          <w:noProof/>
        </w:rPr>
        <w:t>(Grossman 1972)</w:t>
      </w:r>
      <w:r>
        <w:fldChar w:fldCharType="end"/>
      </w:r>
      <w:r w:rsidRPr="00B94B31">
        <w:t>, which suggests treatment effects that change over time. </w:t>
      </w:r>
    </w:p>
    <w:p w14:paraId="36366F9D" w14:textId="1C213785" w:rsidR="00386C11" w:rsidRPr="00F573DF" w:rsidRDefault="00386C11" w:rsidP="00386C11">
      <w:r w:rsidRPr="00B94B31">
        <w:t xml:space="preserve">Nevertheless, the research suggests that health insurance coverage reduces mortality, improves self-reported health, and improves some short-run markers of good health. One analysis found that Medicaid costs between $327,000 to $867,000 for every life it saves </w:t>
      </w:r>
      <w:r>
        <w:fldChar w:fldCharType="begin"/>
      </w:r>
      <w:r>
        <w:instrText xml:space="preserve"> ADDIN ZOTERO_ITEM CSL_CITATION {"citationID":"u7lfHqVf","properties":{"formattedCitation":"(Sommers 2017)","plainCitation":"(Sommers 2017)","noteIndex":0},"citationItems":[{"id":"660N6uom/QPu4i5Xn","uris":["http://zotero.org/users/local/RJdKfjCq/items/HUP4K54B"],"uri":["http://zotero.org/users/local/RJdKfjCq/items/HUP4K54B"],"itemData":{"id":101,"type":"article-journal","title":"State Medicaid Expansions and Mortality, Revisited: A Cost-Benefit Analysis","container-title":"American Journal of Health Economics","source":"www.mitpressjournals.org","archive_location":"One Rogers St., Cambridge, MA 02142-1209 USA journals-info@mit.edu","abstract":"State Medicaid Expansions and Mortality, Revisited: A Cost-Benefit Analysis","URL":"https://www.mitpressjournals.org/doix/abs/10.1162/ajhe_a_00080","DOI":"10.1162/ajhe_a_00080","title-short":"State Medicaid Expansions and Mortality, Revisited","language":"en","author":[{"family":"Sommers","given":"Benjamin D."}],"issued":{"date-parts":[["2017",7,28]]},"accessed":{"date-parts":[["2019",7,10]]}}}],"schema":"https://github.com/citation-style-language/schema/raw/master/csl-citation.json"} </w:instrText>
      </w:r>
      <w:r>
        <w:fldChar w:fldCharType="separate"/>
      </w:r>
      <w:r w:rsidRPr="00EA7FD8">
        <w:t>(Sommers 2017)</w:t>
      </w:r>
      <w:r>
        <w:fldChar w:fldCharType="end"/>
      </w:r>
      <w:r w:rsidRPr="00B94B31">
        <w:t>. Those estimates of the program are based solely on the effect of Medicaid on mortality, ignoring its other benefits, and suggest that Medicaid is</w:t>
      </w:r>
      <w:r w:rsidR="005012C1">
        <w:t xml:space="preserve"> likely</w:t>
      </w:r>
      <w:r w:rsidRPr="00B94B31">
        <w:t xml:space="preserve"> a cost-effective use of government funds.</w:t>
      </w:r>
      <w:r w:rsidR="005012C1">
        <w:t xml:space="preserve"> To the extent that our estimates demonstrate a meaningfully different impact of the ACA expansion across states, this would </w:t>
      </w:r>
      <w:r w:rsidR="00E96659">
        <w:t xml:space="preserve">lead to </w:t>
      </w:r>
      <w:r w:rsidR="005012C1">
        <w:t xml:space="preserve">different impacts </w:t>
      </w:r>
      <w:r w:rsidR="00E96659">
        <w:t xml:space="preserve">of </w:t>
      </w:r>
      <w:r w:rsidR="005012C1">
        <w:t>the expansions on health</w:t>
      </w:r>
      <w:r w:rsidR="004255B7">
        <w:t xml:space="preserve">. </w:t>
      </w:r>
    </w:p>
    <w:p w14:paraId="6164B8E5" w14:textId="6C0651D0" w:rsidR="00386C11" w:rsidRDefault="003F2AEC" w:rsidP="00D2109E">
      <w:pPr>
        <w:pStyle w:val="Heading2"/>
        <w:numPr>
          <w:ilvl w:val="0"/>
          <w:numId w:val="0"/>
        </w:numPr>
      </w:pPr>
      <w:r>
        <w:t>7</w:t>
      </w:r>
      <w:r w:rsidR="00386C11">
        <w:t>.2. Labor Market Effects of Medicaid</w:t>
      </w:r>
    </w:p>
    <w:p w14:paraId="70160161" w14:textId="77777777" w:rsidR="00386C11" w:rsidRPr="00B94B31" w:rsidRDefault="00386C11" w:rsidP="00386C11">
      <w:r w:rsidRPr="00B94B31">
        <w:t>Historically, most Americans have faced a remarkably tight link between health insurance coverage and employment. They could find affordable health insurance coverage by working for a large employer, but would lose that coverage if they stopped working, or moved to a smaller firm. As a result, expanded access to health insurance could potentially have a large effect on the labor market, allowing consumers to leave their jobs without fear of losing their health insurance coverage. </w:t>
      </w:r>
    </w:p>
    <w:p w14:paraId="173FDE6D" w14:textId="497D9B63" w:rsidR="00386C11" w:rsidRPr="00B94B31" w:rsidRDefault="00386C11" w:rsidP="00386C11">
      <w:r w:rsidRPr="00B94B31">
        <w:t xml:space="preserve">To date, several studies have demonstrated a significant relationship between insurance coverage and labor supply. Garthwaite et al. </w:t>
      </w:r>
      <w:r>
        <w:fldChar w:fldCharType="begin"/>
      </w:r>
      <w:r>
        <w:instrText xml:space="preserve"> ADDIN ZOTERO_ITEM CSL_CITATION {"citationID":"mvLRm4Uf","properties":{"formattedCitation":"(2014)","plainCitation":"(2014)","noteIndex":0},"citationItems":[{"id":"660N6uom/uriULpVU","uris":["http://zotero.org/users/local/RJdKfjCq/items/MH6BXAGL"],"uri":["http://zotero.org/users/local/RJdKfjCq/items/MH6BXAGL"],"itemData":{"id":74,"type":"article-journal","title":"Public Health Insurance, Labor Supply, and Employment Lock","container-title":"The Quarterly Journal of Economics","page":"653-696","volume":"129","issue":"2","source":"ideas.repec.org","abstract":"We study the effect of public health insurance on labor supply by exploiting a large public health insurance disenrollment. In 2005, approximately 170,000 Tennessee residents abruptly lost Medicaid coverage. Using both across- and within-state variation in exposure to the disenrollment, we estimate large increases in labor supply, primarily along the extensive margin. The increased employment is concentrated among individuals working at least 20 hours a week and receiving private, employer-provided health insurance. We explore the dynamic effects of the disenrollment and find an immediate increase in job search behavior and a steady rise in both employment and health insurance coverage following the disenrollment. Our results are consistent with a significant degree of “employment lock”—workers who are employed primarily to secure private health insurance coverage.","language":"en","author":[{"family":"Garthwaite","given":"Craig"},{"family":"Gross","given":"Tal"},{"family":"Notowidigdo","given":"Matthew J."}],"issued":{"date-parts":[["2014"]]}},"suppress-author":true}],"schema":"https://github.com/citation-style-language/schema/raw/master/csl-citation.json"} </w:instrText>
      </w:r>
      <w:r>
        <w:fldChar w:fldCharType="separate"/>
      </w:r>
      <w:r w:rsidRPr="00CC1E01">
        <w:t>(2014)</w:t>
      </w:r>
      <w:r>
        <w:fldChar w:fldCharType="end"/>
      </w:r>
      <w:r w:rsidRPr="00B94B31">
        <w:t xml:space="preserve"> studied a large Medicaid disenrollment in Tennessee in 2005, during which approximately 170,000 Tennessee residents lost Medicaid coverage. The authors found large increases in labor supply as a result,</w:t>
      </w:r>
      <w:r>
        <w:t xml:space="preserve"> </w:t>
      </w:r>
      <w:r w:rsidRPr="00B94B31">
        <w:t xml:space="preserve">and argued that those who lost Medicaid coverage entered the labor market in order to regain health insurance coverage. Similarly, Dague et al. </w:t>
      </w:r>
      <w:r>
        <w:fldChar w:fldCharType="begin"/>
      </w:r>
      <w:r>
        <w:instrText xml:space="preserve"> ADDIN ZOTERO_ITEM CSL_CITATION {"citationID":"QRN1cYXE","properties":{"formattedCitation":"(2017)","plainCitation":"(2017)","noteIndex":0},"citationItems":[{"id":"660N6uom/YGhTRe9F","uris":["http://zotero.org/users/local/RJdKfjCq/items/XUJFFG8P"],"uri":["http://zotero.org/users/local/RJdKfjCq/items/XUJFFG8P"],"itemData":{"id":76,"type":"article-journal","title":"The Effect of Public Insurance Coverage for Childless Adults on Labor Supply","container-title":"American Economic Journal: Economic Policy","page":"124-154","volume":"9","issue":"2","source":"www.aeaweb.org","abstract":"This study provides plausibly causal estimates of the effect of public insurance coverage on the employment of non-elderly, nondisabled adults without dependent children (\"childless adults\"). We take advantage of the sudden imposition of an enrollment cap in Wisconsin, comparing the labor supply of enrollees to eligible applicants placed on a waitlist using a regression discontinuity design and difference-in-differences methods. We find enrollment into public insurance leads to sizable and statistically meaningful reductions in employment, with an estimated effect size of just over 5 percentage points, a 12 percent decline. Confidence intervals rule out positive and large negative effects.","DOI":"10.1257/pol.20150059","ISSN":"1945-7731","language":"en","author":[{"family":"Dague","given":"Laura"},{"family":"DeLeire","given":"Thomas"},{"family":"Leininger","given":"Lindsey"}],"issued":{"date-parts":[["2017",5]]}},"suppress-author":true}],"schema":"https://github.com/citation-style-language/schema/raw/master/csl-citation.json"} </w:instrText>
      </w:r>
      <w:r>
        <w:fldChar w:fldCharType="separate"/>
      </w:r>
      <w:r w:rsidRPr="00EA6F23">
        <w:t>(2017)</w:t>
      </w:r>
      <w:r>
        <w:fldChar w:fldCharType="end"/>
      </w:r>
      <w:r w:rsidRPr="00B94B31">
        <w:t xml:space="preserve"> studied Wisconsin residents who were allowed onto Medicaid and </w:t>
      </w:r>
      <w:r w:rsidRPr="00B94B31">
        <w:lastRenderedPageBreak/>
        <w:t xml:space="preserve">found that those allowed onto Medicaid became much less likely to seek employment. Kim </w:t>
      </w:r>
      <w:r>
        <w:fldChar w:fldCharType="begin"/>
      </w:r>
      <w:r>
        <w:instrText xml:space="preserve"> ADDIN ZOTERO_ITEM CSL_CITATION {"citationID":"YEC1kUkv","properties":{"formattedCitation":"(2016)","plainCitation":"(2016)","noteIndex":0},"citationItems":[{"id":"660N6uom/1skmEMrz","uris":["http://zotero.org/users/local/RJdKfjCq/items/DHEXFERE"],"uri":["http://zotero.org/users/local/RJdKfjCq/items/DHEXFERE"],"itemData":{"id":79,"type":"article-journal","title":"Health Insurance and Labor Supply: Evidence from the Affordable Care Act Early Medicaid Expansion in Connecticut","source":"papers.ssrn.com","abstract":"This paper examines how health insurance affects labor supply by exploiting a quasi-experimental change in health insurance provision under the Affordable Care","URL":"https://papers.ssrn.com/abstract=2785938","DOI":"10.2139/ssrn.2785938","title-short":"Health Insurance and Labor Supply","language":"en","author":[{"family":"Kim","given":"Daeho"}],"issued":{"date-parts":[["2016",6,15]]},"accessed":{"date-parts":[["2019",7,10]]}},"suppress-author":true}],"schema":"https://github.com/citation-style-language/schema/raw/master/csl-citation.json"} </w:instrText>
      </w:r>
      <w:r>
        <w:fldChar w:fldCharType="separate"/>
      </w:r>
      <w:r w:rsidRPr="00EA6F23">
        <w:t>(2016)</w:t>
      </w:r>
      <w:r>
        <w:fldChar w:fldCharType="end"/>
      </w:r>
      <w:r w:rsidRPr="00B94B31">
        <w:t xml:space="preserve"> found that Connecticut’s early expansion of Medicaid under the ACA led to a reduction in the employment rate.</w:t>
      </w:r>
    </w:p>
    <w:p w14:paraId="0844BC90" w14:textId="77777777" w:rsidR="00386C11" w:rsidRPr="00B94B31" w:rsidRDefault="00386C11" w:rsidP="00386C11">
      <w:r w:rsidRPr="00B94B31">
        <w:t xml:space="preserve">At the same time, other studies have not found such a clear link between Medicaid coverage and the labor market. Leung and Mas </w:t>
      </w:r>
      <w:r>
        <w:fldChar w:fldCharType="begin"/>
      </w:r>
      <w:r>
        <w:instrText xml:space="preserve"> ADDIN ZOTERO_ITEM CSL_CITATION {"citationID":"MveJS3tG","properties":{"formattedCitation":"(2018)","plainCitation":"(2018)","noteIndex":0},"citationItems":[{"id":"660N6uom/z1A9WfPP","uris":["http://zotero.org/users/local/RJdKfjCq/items/L7543HA2"],"uri":["http://zotero.org/users/local/RJdKfjCq/items/L7543HA2"],"itemData":{"id":81,"type":"webpage","title":"Employment Effects of the Affordable Care Act Medicaid Expansions","container-title":"Industrial Relations: A Journal of Economy and Society","URL":"https://onlinelibrary.wiley.com/doi/abs/10.1111/irel.12207","note":"DOI: 10.1111/irel.12207","language":"en","author":[{"family":"Leung","given":"Pauline"},{"family":"Mas","given":"Alexandre"}],"issued":{"date-parts":[["2018",4,1]]},"accessed":{"date-parts":[["2019",7,10]]}},"suppress-author":true}],"schema":"https://github.com/citation-style-language/schema/raw/master/csl-citation.json"} </w:instrText>
      </w:r>
      <w:r>
        <w:fldChar w:fldCharType="separate"/>
      </w:r>
      <w:r w:rsidRPr="00150FAC">
        <w:t>(2018)</w:t>
      </w:r>
      <w:r>
        <w:fldChar w:fldCharType="end"/>
      </w:r>
      <w:r w:rsidRPr="00B94B31">
        <w:t xml:space="preserve"> found that the 2014 expansion of Medicaid did not meaningfully affect employment. </w:t>
      </w:r>
      <w:r>
        <w:t>Similarly, p</w:t>
      </w:r>
      <w:r w:rsidRPr="00B94B31">
        <w:t xml:space="preserve">articipants in the Oregon Health Insurance Experiment who gained Medicaid did not become more or less likely to work </w:t>
      </w:r>
      <w:r>
        <w:fldChar w:fldCharType="begin"/>
      </w:r>
      <w:r>
        <w:instrText xml:space="preserve"> ADDIN ZOTERO_ITEM CSL_CITATION {"citationID":"UIw4Kv9G","properties":{"formattedCitation":"(Baicker et al. 2014)","plainCitation":"(Baicker et al. 2014)","noteIndex":0},"citationItems":[{"id":"660N6uom/6f777OIU","uris":["http://zotero.org/users/local/RJdKfjCq/items/X6WD3CAB"],"uri":["http://zotero.org/users/local/RJdKfjCq/items/X6WD3CAB"],"itemData":{"id":84,"type":"article-journal","title":"The Impact of Medicaid on Labor Market Activity and Program Participation: Evidence from the Oregon Health Insurance Experiment","container-title":"American Economic Review","page":"322-28","volume":"104","issue":"5","source":"www.aeaweb.org","abstract":"The Impact of Medicaid on Labor Market Activity and Program Participation: Evidence from the Oregon Health Insurance Experiment by Katherine Baicker, Amy Finkelstein, Jae Song and Sarah Taubman. Published in volume 104, issue 5, pages 322-28 of American Economic Review, May 2014, Abstract: In 2008,...","DOI":"10.1257/aer.104.5.322","ISSN":"0002-8282","title-short":"The Impact of Medicaid on Labor Market Activity and Program Participation","language":"en","author":[{"family":"Baicker","given":"Katherine"},{"family":"Finkelstein","given":"Amy"},{"family":"Song","given":"Jae"},{"family":"Taubman","given":"Sarah"}],"issued":{"date-parts":[["2014",5]]}}}],"schema":"https://github.com/citation-style-language/schema/raw/master/csl-citation.json"} </w:instrText>
      </w:r>
      <w:r>
        <w:fldChar w:fldCharType="separate"/>
      </w:r>
      <w:r w:rsidRPr="00BB773B">
        <w:t>(Baicker et al. 2014)</w:t>
      </w:r>
      <w:r>
        <w:fldChar w:fldCharType="end"/>
      </w:r>
      <w:r w:rsidRPr="00B94B31">
        <w:t>. </w:t>
      </w:r>
    </w:p>
    <w:p w14:paraId="5002A64B" w14:textId="77777777" w:rsidR="00386C11" w:rsidRDefault="00386C11" w:rsidP="00386C11">
      <w:r w:rsidRPr="00B94B31">
        <w:t xml:space="preserve">This literature is thus divided between studies that have found a significant effect of Medicaid coverage on labor supply and studies that have not. One important issue in evaluating this gap </w:t>
      </w:r>
      <w:r>
        <w:t xml:space="preserve">in the literature </w:t>
      </w:r>
      <w:r w:rsidRPr="00B94B31">
        <w:t>is the degree to which the studies</w:t>
      </w:r>
      <w:r>
        <w:t xml:space="preserve"> in question</w:t>
      </w:r>
      <w:r w:rsidRPr="00B94B31">
        <w:t xml:space="preserve"> isolate consumers who highly value health insurance. Basic economic theory suggests that the consumers who value health insurance the most will be those who enter the labor market to retain access to health insurance. For instance, those who are HIV positive, who are diabetic, or who suffer from other chronic conditions, find it extremely costly to be without health insurance. Such consumers are difficult to isolate in the national surveys that are often used to measure employment rates, and so may not have been captured by </w:t>
      </w:r>
      <w:r>
        <w:t xml:space="preserve">some of </w:t>
      </w:r>
      <w:r w:rsidRPr="00B94B31">
        <w:t xml:space="preserve">the previous </w:t>
      </w:r>
      <w:r>
        <w:t>research</w:t>
      </w:r>
      <w:r w:rsidRPr="00B94B31">
        <w:t>.</w:t>
      </w:r>
      <w:r>
        <w:t xml:space="preserve"> </w:t>
      </w:r>
    </w:p>
    <w:p w14:paraId="2A9CE379" w14:textId="0BD3FAB5" w:rsidR="00386C11" w:rsidRPr="00B94B31" w:rsidRDefault="00063E6D" w:rsidP="00386C11">
      <w:r>
        <w:t>Beyond the extensive margin of labor supply, b</w:t>
      </w:r>
      <w:r w:rsidR="00386C11" w:rsidRPr="00B94B31">
        <w:t>roader access to health insurance could plausibly increase entrepreneurship. Without the ACA, aspiring entrepreneurs may be “locked into” work for large employers. A reform that makes health insurance cheaper for small businesses and individuals might eliminate that barrier for aspiring entrepreneurs</w:t>
      </w:r>
      <w:r w:rsidR="00386C11">
        <w:t xml:space="preserve"> </w:t>
      </w:r>
      <w:r w:rsidR="00386C11">
        <w:fldChar w:fldCharType="begin"/>
      </w:r>
      <w:r w:rsidR="00386C11">
        <w:instrText xml:space="preserve"> ADDIN ZOTERO_ITEM CSL_CITATION {"citationID":"zgNh5w7m","properties":{"formattedCitation":"(Fairlie, Kapur, and Gates 2011)","plainCitation":"(Fairlie, Kapur, and Gates 2011)","noteIndex":0},"citationItems":[{"id":158,"uris":["http://zotero.org/users/5840172/items/2V7NYA7N"],"uri":["http://zotero.org/users/5840172/items/2V7NYA7N"],"itemData":{"id":158,"type":"article-journal","title":"Is employer-based health insurance a barrier to entrepreneurship?","container-title":"Journal of Health Economics","page":"146-162","volume":"30","issue":"1","source":"DOI.org (Crossref)","DOI":"10.1016/j.jhealeco.2010.09.003","ISSN":"01676296","journalAbbreviation":"Journal of Health Economics","language":"en","author":[{"family":"Fairlie","given":"Robert W."},{"family":"Kapur","given":"Kanika"},{"family":"Gates","given":"Susan"}],"issued":{"date-parts":[["2011",1]]}}}],"schema":"https://github.com/citation-style-language/schema/raw/master/csl-citation.json"} </w:instrText>
      </w:r>
      <w:r w:rsidR="00386C11">
        <w:fldChar w:fldCharType="separate"/>
      </w:r>
      <w:r w:rsidR="00386C11">
        <w:rPr>
          <w:noProof/>
        </w:rPr>
        <w:t>(Fairlie, Kapur, and Gates 2011)</w:t>
      </w:r>
      <w:r w:rsidR="00386C11">
        <w:fldChar w:fldCharType="end"/>
      </w:r>
      <w:r w:rsidR="00386C11">
        <w:t>.</w:t>
      </w:r>
    </w:p>
    <w:p w14:paraId="5FCF50A1" w14:textId="77777777" w:rsidR="00386C11" w:rsidRPr="00B94B31" w:rsidRDefault="00386C11" w:rsidP="00386C11">
      <w:r w:rsidRPr="00B94B31">
        <w:t xml:space="preserve">In addition, there is a case to be made that health insurance coverage may directly increase the productivity of its beneficiaries. To begin with, there is evidence that medical treatment can increase labor supply and productivity. Berndt et al. </w:t>
      </w:r>
      <w:r>
        <w:fldChar w:fldCharType="begin"/>
      </w:r>
      <w:r>
        <w:instrText xml:space="preserve"> ADDIN ZOTERO_ITEM CSL_CITATION {"citationID":"74YHtjJC","properties":{"formattedCitation":"(1998)","plainCitation":"(1998)","noteIndex":0},"citationItems":[{"id":125,"uris":["http://zotero.org/users/5840172/items/L7DMXWTV"],"uri":["http://zotero.org/users/5840172/items/L7DMXWTV"],"itemData":{"id":125,"type":"article-journal","title":"Workplace performance effects from chronic depression and its treatment","container-title":"Journal of Health Economics","page":"511-535","volume":"17","issue":"5","source":"PubMed","abstract":"Utilizing data from a clinical trial and an econometric model incorporating the impact of a medical intervention and regression to the mean, we present evidence supporting the hypotheses that for chronically depressed individuals: (i) the level of perceived at-work performance is negatively related to the severity of depressive status; and (ii) a reduction in depressive severity improves the patient's perceived work performance. Improvement in work performance is rapid, with about two-thirds of the change occurring already by week 4. Those patients having the greatest work improvement are those with both relatively low baseline work performance and the least severity of baseline depression.","ISSN":"0167-6296","note":"PMID: 10185510","journalAbbreviation":"J Health Econ","language":"eng","author":[{"family":"Berndt","given":"E. R."},{"family":"Finkelstein","given":"S. N."},{"family":"Greenberg","given":"P. E."},{"family":"Howland","given":"R. H."},{"family":"Keith","given":"A."},{"family":"Rush","given":"A. J."},{"family":"Russell","given":"J."},{"family":"Keller","given":"M. B."}],"issued":{"date-parts":[["1998",10]]}},"suppress-author":true}],"schema":"https://github.com/citation-style-language/schema/raw/master/csl-citation.json"} </w:instrText>
      </w:r>
      <w:r>
        <w:fldChar w:fldCharType="separate"/>
      </w:r>
      <w:r>
        <w:rPr>
          <w:noProof/>
        </w:rPr>
        <w:t>(1998)</w:t>
      </w:r>
      <w:r>
        <w:fldChar w:fldCharType="end"/>
      </w:r>
      <w:r>
        <w:t xml:space="preserve"> </w:t>
      </w:r>
      <w:r w:rsidRPr="00B94B31">
        <w:t>found that the treatment of clinical depression led to an increase in a self-reported composite measure of workplace performance.</w:t>
      </w:r>
      <w:r>
        <w:t xml:space="preserve"> Garthwaite </w:t>
      </w:r>
      <w:r>
        <w:fldChar w:fldCharType="begin"/>
      </w:r>
      <w:r>
        <w:instrText xml:space="preserve"> ADDIN ZOTERO_ITEM CSL_CITATION {"citationID":"qhq8jO7X","properties":{"formattedCitation":"(2012)","plainCitation":"(2012)","noteIndex":0},"citationItems":[{"id":5,"uris":["http://zotero.org/users/5840172/items/8FVQCW6E"],"uri":["http://zotero.org/users/5840172/items/8FVQCW6E"],"itemData":{"id":5,"type":"article-journal","title":"The Economic Benefits of Pharmaceutical Innovations: The Case of Cox-2 Inhibitors","container-title":"American Economic Journal: Applied Economics","page":"116-137","volume":"4","issue":"3","source":"www.aeaweb.org","abstract":"Despite dramatic improvements in medical technology, little attention\nhas been paid to the role of these innovations in improving economic outcomes. This study estimates the labor supply effects of Cox-2 inhibitors, a widely prescribed class of pharmaceuticals used for the treatment of chronic pain and inflammation and primarily marketed under the brand names Vioxx, Celebrex, and Bextra. This paper exploits the removal of Vioxx from the market in 2004 as an exogenous change in drug use. This removal was associated with a\n0.35 percentage point decrease in overall labor force participation and $19 billion in lost wages. (JEL I12, J22, L65, O31).","DOI":"10.1257/app.4.3.116","ISSN":"1945-7782","title-short":"The Economic Benefits of Pharmaceutical Innovations","language":"en","author":[{"family":"Garthwaite","given":"Craig L."}],"issued":{"date-parts":[["2012",7]]}},"suppress-author":true}],"schema":"https://github.com/citation-style-language/schema/raw/master/csl-citation.json"} </w:instrText>
      </w:r>
      <w:r>
        <w:fldChar w:fldCharType="separate"/>
      </w:r>
      <w:r>
        <w:rPr>
          <w:noProof/>
        </w:rPr>
        <w:t>(2012)</w:t>
      </w:r>
      <w:r>
        <w:fldChar w:fldCharType="end"/>
      </w:r>
      <w:r>
        <w:t xml:space="preserve"> </w:t>
      </w:r>
      <w:r w:rsidRPr="00B94B31">
        <w:t xml:space="preserve">studied the removal of Vioxx from the market, a </w:t>
      </w:r>
      <w:r>
        <w:t xml:space="preserve">then-common </w:t>
      </w:r>
      <w:r w:rsidRPr="00B94B31">
        <w:t xml:space="preserve">drug used to treat arthritis. </w:t>
      </w:r>
      <w:r>
        <w:t>His</w:t>
      </w:r>
      <w:r w:rsidRPr="00B94B31">
        <w:t xml:space="preserve"> results suggest that a large share of Americans left the labor market once their arthritis was no longer treated. More generally, Chen and Goldman (2018) performed a meta-analysis of randomized clinical trials that evaluated the effect of medical care </w:t>
      </w:r>
      <w:r w:rsidRPr="00B94B31">
        <w:lastRenderedPageBreak/>
        <w:t>on productivity. The authors found that, for many disease categories, randomized trials have uncovered large productivity effects, in some cases greater than 25 percent. </w:t>
      </w:r>
    </w:p>
    <w:p w14:paraId="2F5508C1" w14:textId="5E459F16" w:rsidR="00386C11" w:rsidRDefault="00386C11" w:rsidP="00386C11">
      <w:r w:rsidRPr="00B94B31">
        <w:t>And so if medical care improves productivity</w:t>
      </w:r>
      <w:r>
        <w:t>,</w:t>
      </w:r>
      <w:r w:rsidRPr="00B94B31">
        <w:t xml:space="preserve"> then health insurance, by increasing access to medical care, may also boost productivity. To our knowledge, there exists no direct evidence for such an effect. That is, no studies have demonstrated that individuals who are given health insurance experience </w:t>
      </w:r>
      <w:r>
        <w:t>increases</w:t>
      </w:r>
      <w:r w:rsidRPr="00B94B31">
        <w:t xml:space="preserve"> in their </w:t>
      </w:r>
      <w:r>
        <w:t xml:space="preserve">labor market </w:t>
      </w:r>
      <w:r w:rsidRPr="00B94B31">
        <w:t>productivity</w:t>
      </w:r>
      <w:r>
        <w:t>, but such a hypothesis appears warranted based on previous research.</w:t>
      </w:r>
      <w:r w:rsidR="00063E6D">
        <w:t xml:space="preserve"> Furthermore, to the extent that these broad labor supply effects vary with the magnitude of the expansion the variation that we identify could have meaningful economic impacts. </w:t>
      </w:r>
    </w:p>
    <w:p w14:paraId="6C3DACE7" w14:textId="5844D22A" w:rsidR="00386C11" w:rsidRDefault="003F2AEC" w:rsidP="00D2109E">
      <w:pPr>
        <w:pStyle w:val="Heading2"/>
        <w:numPr>
          <w:ilvl w:val="0"/>
          <w:numId w:val="0"/>
        </w:numPr>
      </w:pPr>
      <w:r>
        <w:t>7</w:t>
      </w:r>
      <w:r w:rsidR="00386C11">
        <w:t>.</w:t>
      </w:r>
      <w:r w:rsidR="00063E6D">
        <w:t>3</w:t>
      </w:r>
      <w:r w:rsidR="00386C11">
        <w:t>. Longer-Run Effects of Health Insurance Coverage</w:t>
      </w:r>
    </w:p>
    <w:p w14:paraId="151EFD20" w14:textId="60F6EC29" w:rsidR="00386C11" w:rsidRDefault="00386C11" w:rsidP="00386C11">
      <w:r>
        <w:t xml:space="preserve">The majority of the research above focuses on the short-run impact of health insurance coverage across a variety of outcomes. The typical study relies on a </w:t>
      </w:r>
      <w:r w:rsidRPr="00447D48">
        <w:t>difference-in-difference</w:t>
      </w:r>
      <w:r>
        <w:t xml:space="preserve"> regression or instrumental-variables strategy that isolates the effect of health insurance over, at most, several years. It is much more challenging to study effects that evolve over decades. And yet, in the context of health insurance, longer-run effects might be very different from what we observe over only a year or two. Health is a stock variable, and so cumulative access to healthcare over decades can lead to dramatic consequences later </w:t>
      </w:r>
      <w:r>
        <w:fldChar w:fldCharType="begin"/>
      </w:r>
      <w:r>
        <w:instrText xml:space="preserve"> ADDIN ZOTERO_ITEM CSL_CITATION {"citationID":"c63kUpWE","properties":{"formattedCitation":"(Grossman 1972)","plainCitation":"(Grossman 1972)","noteIndex":0},"citationItems":[{"id":124,"uris":["http://zotero.org/users/5840172/items/FVYXIBIB"],"uri":["http://zotero.org/users/5840172/items/FVYXIBIB"],"itemData":{"id":124,"type":"article-journal","title":"On the Concept of Health Capital and the Demand for Health","container-title":"Journal of Political Economy","page":"223-255","volume":"80","issue":"2","source":"JSTOR","ISSN":"0022-3808","author":[{"family":"Grossman","given":"Michael"}],"issued":{"date-parts":[["1972"]]}}}],"schema":"https://github.com/citation-style-language/schema/raw/master/csl-citation.json"} </w:instrText>
      </w:r>
      <w:r>
        <w:fldChar w:fldCharType="separate"/>
      </w:r>
      <w:r>
        <w:rPr>
          <w:noProof/>
        </w:rPr>
        <w:t>(Grossman 1972)</w:t>
      </w:r>
      <w:r>
        <w:fldChar w:fldCharType="end"/>
      </w:r>
      <w:r>
        <w:t>.</w:t>
      </w:r>
    </w:p>
    <w:p w14:paraId="4EEB636B" w14:textId="65E46E36" w:rsidR="00386C11" w:rsidRDefault="00386C11" w:rsidP="004B68E7">
      <w:r>
        <w:t>Several studies have compiled suggestive evidence on precisely such a dynamic. Brown et al. (2018)</w:t>
      </w:r>
      <w:r w:rsidR="00884A53">
        <w:t>, Miller and Wherry (2017),</w:t>
      </w:r>
      <w:r>
        <w:t xml:space="preserve"> and Goodman-Bacon (2019) </w:t>
      </w:r>
      <w:r w:rsidR="00884A53">
        <w:t xml:space="preserve">all </w:t>
      </w:r>
      <w:r>
        <w:t xml:space="preserve">study childhood Medicaid coverage and adult outcomes. </w:t>
      </w:r>
      <w:r w:rsidR="00884A53">
        <w:t xml:space="preserve">The </w:t>
      </w:r>
      <w:r>
        <w:t>studies compare children who were born in particular states and particular years such that they enjoyed Medicaid coverage through their childhoods and compare them to similar children who were not covered by Medicaid. The authors then study health outcomes years later and find dramatic benefits of childhood Medicaid coverage. Adults who were covered by Medicaid as children earn more, are less likely to be disabled, and are more likely to be employed. Related work by Cohodes et al. (2015) suggest that childhood Medicaid coverage also leads to increases in educational attainment. Brown et al. (2018) estimate that the federal government recovers 57 percent of the cost of Medicaid coverage through increased tax revenue years later. Overall, we view these studies as suggestive of meaningful longer-run effects of Medicaid coverage, although more research is needed to uncover a fuller picture of the longer-run effects of Medicaid.</w:t>
      </w:r>
    </w:p>
    <w:p w14:paraId="794726A2" w14:textId="11F55D18" w:rsidR="00AF2C3F" w:rsidRDefault="00AF2C3F" w:rsidP="00442546">
      <w:pPr>
        <w:pStyle w:val="Heading2"/>
        <w:numPr>
          <w:ilvl w:val="0"/>
          <w:numId w:val="0"/>
        </w:numPr>
        <w:spacing w:line="360" w:lineRule="auto"/>
      </w:pPr>
      <w:r>
        <w:lastRenderedPageBreak/>
        <w:t>7.</w:t>
      </w:r>
      <w:r w:rsidR="00CC010A">
        <w:t>4</w:t>
      </w:r>
      <w:r>
        <w:t>. Economic Transfers Between States</w:t>
      </w:r>
    </w:p>
    <w:p w14:paraId="717C6D62" w14:textId="29BA122E" w:rsidR="00923281" w:rsidRDefault="00AF2C3F" w:rsidP="00442546">
      <w:pPr>
        <w:pStyle w:val="Normal1"/>
        <w:spacing w:line="360" w:lineRule="auto"/>
        <w:rPr>
          <w:rFonts w:ascii="Garamond" w:hAnsi="Garamond"/>
          <w:sz w:val="24"/>
          <w:szCs w:val="24"/>
        </w:rPr>
      </w:pPr>
      <w:r>
        <w:rPr>
          <w:rFonts w:ascii="Garamond" w:hAnsi="Garamond"/>
          <w:sz w:val="24"/>
          <w:szCs w:val="24"/>
        </w:rPr>
        <w:t>Medicaid is administered by state governments but is jointly financed by federal and state governments</w:t>
      </w:r>
      <w:r w:rsidR="004255B7">
        <w:rPr>
          <w:rFonts w:ascii="Garamond" w:hAnsi="Garamond"/>
          <w:sz w:val="24"/>
          <w:szCs w:val="24"/>
        </w:rPr>
        <w:t xml:space="preserve">. </w:t>
      </w:r>
      <w:r>
        <w:rPr>
          <w:rFonts w:ascii="Garamond" w:hAnsi="Garamond"/>
          <w:sz w:val="24"/>
          <w:szCs w:val="24"/>
        </w:rPr>
        <w:t xml:space="preserve">The amount of money from the federal government is dictated by </w:t>
      </w:r>
      <w:r w:rsidR="003A4781">
        <w:rPr>
          <w:rFonts w:ascii="Garamond" w:hAnsi="Garamond"/>
          <w:sz w:val="24"/>
          <w:szCs w:val="24"/>
        </w:rPr>
        <w:t>each state’s</w:t>
      </w:r>
      <w:r>
        <w:rPr>
          <w:rFonts w:ascii="Garamond" w:hAnsi="Garamond"/>
          <w:sz w:val="24"/>
          <w:szCs w:val="24"/>
        </w:rPr>
        <w:t xml:space="preserve"> Federal Medical Assistance Percentage (FMAP)</w:t>
      </w:r>
      <w:r w:rsidR="004255B7">
        <w:rPr>
          <w:rFonts w:ascii="Garamond" w:hAnsi="Garamond"/>
          <w:sz w:val="24"/>
          <w:szCs w:val="24"/>
        </w:rPr>
        <w:t xml:space="preserve">. </w:t>
      </w:r>
      <w:r>
        <w:rPr>
          <w:rFonts w:ascii="Garamond" w:hAnsi="Garamond"/>
          <w:sz w:val="24"/>
          <w:szCs w:val="24"/>
        </w:rPr>
        <w:t xml:space="preserve">In 2012, the </w:t>
      </w:r>
      <w:r w:rsidR="003A4781">
        <w:rPr>
          <w:rFonts w:ascii="Garamond" w:hAnsi="Garamond"/>
          <w:sz w:val="24"/>
          <w:szCs w:val="24"/>
        </w:rPr>
        <w:t xml:space="preserve">average </w:t>
      </w:r>
      <w:r>
        <w:rPr>
          <w:rFonts w:ascii="Garamond" w:hAnsi="Garamond"/>
          <w:sz w:val="24"/>
          <w:szCs w:val="24"/>
        </w:rPr>
        <w:t xml:space="preserve">FMAP </w:t>
      </w:r>
      <w:r w:rsidR="003A4781">
        <w:rPr>
          <w:rFonts w:ascii="Garamond" w:hAnsi="Garamond"/>
          <w:sz w:val="24"/>
          <w:szCs w:val="24"/>
        </w:rPr>
        <w:t xml:space="preserve">was </w:t>
      </w:r>
      <w:r>
        <w:rPr>
          <w:rFonts w:ascii="Garamond" w:hAnsi="Garamond"/>
          <w:sz w:val="24"/>
          <w:szCs w:val="24"/>
        </w:rPr>
        <w:t>57 percent</w:t>
      </w:r>
      <w:r w:rsidR="003A4781">
        <w:rPr>
          <w:rFonts w:ascii="Garamond" w:hAnsi="Garamond"/>
          <w:sz w:val="24"/>
          <w:szCs w:val="24"/>
        </w:rPr>
        <w:t>:</w:t>
      </w:r>
      <w:r w:rsidR="00436555">
        <w:rPr>
          <w:rFonts w:ascii="Garamond" w:hAnsi="Garamond"/>
          <w:sz w:val="24"/>
          <w:szCs w:val="24"/>
        </w:rPr>
        <w:t xml:space="preserve"> for every dollar of Medicaid spending</w:t>
      </w:r>
      <w:r w:rsidR="003A4781">
        <w:rPr>
          <w:rFonts w:ascii="Garamond" w:hAnsi="Garamond"/>
          <w:sz w:val="24"/>
          <w:szCs w:val="24"/>
        </w:rPr>
        <w:t>,</w:t>
      </w:r>
      <w:r w:rsidR="00436555">
        <w:rPr>
          <w:rFonts w:ascii="Garamond" w:hAnsi="Garamond"/>
          <w:sz w:val="24"/>
          <w:szCs w:val="24"/>
        </w:rPr>
        <w:t xml:space="preserve"> 57 percent came from the federal</w:t>
      </w:r>
      <w:r w:rsidR="002D7F76">
        <w:rPr>
          <w:rFonts w:ascii="Garamond" w:hAnsi="Garamond"/>
          <w:sz w:val="24"/>
          <w:szCs w:val="24"/>
        </w:rPr>
        <w:t xml:space="preserve"> rather than the state</w:t>
      </w:r>
      <w:r w:rsidR="00436555">
        <w:rPr>
          <w:rFonts w:ascii="Garamond" w:hAnsi="Garamond"/>
          <w:sz w:val="24"/>
          <w:szCs w:val="24"/>
        </w:rPr>
        <w:t xml:space="preserve"> government</w:t>
      </w:r>
      <w:r w:rsidR="004255B7">
        <w:rPr>
          <w:rFonts w:ascii="Garamond" w:hAnsi="Garamond"/>
          <w:sz w:val="24"/>
          <w:szCs w:val="24"/>
        </w:rPr>
        <w:t>.</w:t>
      </w:r>
      <w:r w:rsidR="00436555">
        <w:rPr>
          <w:rFonts w:ascii="Garamond" w:hAnsi="Garamond"/>
          <w:sz w:val="24"/>
          <w:szCs w:val="24"/>
        </w:rPr>
        <w:t xml:space="preserve"> This average masks a </w:t>
      </w:r>
      <w:r w:rsidR="00F230E1">
        <w:rPr>
          <w:rFonts w:ascii="Garamond" w:hAnsi="Garamond"/>
          <w:sz w:val="24"/>
          <w:szCs w:val="24"/>
        </w:rPr>
        <w:t>great deal of variation</w:t>
      </w:r>
      <w:r w:rsidR="003A4781">
        <w:rPr>
          <w:rFonts w:ascii="Garamond" w:hAnsi="Garamond"/>
          <w:sz w:val="24"/>
          <w:szCs w:val="24"/>
        </w:rPr>
        <w:t>, because each state’s</w:t>
      </w:r>
      <w:r w:rsidR="00F230E1">
        <w:rPr>
          <w:rFonts w:ascii="Garamond" w:hAnsi="Garamond"/>
          <w:sz w:val="24"/>
          <w:szCs w:val="24"/>
        </w:rPr>
        <w:t xml:space="preserve"> FMAP is determined based on </w:t>
      </w:r>
      <w:r w:rsidR="003A4781">
        <w:rPr>
          <w:rFonts w:ascii="Garamond" w:hAnsi="Garamond"/>
          <w:sz w:val="24"/>
          <w:szCs w:val="24"/>
        </w:rPr>
        <w:t>the</w:t>
      </w:r>
      <w:r w:rsidR="00F230E1">
        <w:rPr>
          <w:rFonts w:ascii="Garamond" w:hAnsi="Garamond"/>
          <w:sz w:val="24"/>
          <w:szCs w:val="24"/>
        </w:rPr>
        <w:t xml:space="preserve"> state’s average personal income</w:t>
      </w:r>
      <w:r w:rsidR="003A4781">
        <w:rPr>
          <w:rFonts w:ascii="Garamond" w:hAnsi="Garamond"/>
          <w:sz w:val="24"/>
          <w:szCs w:val="24"/>
        </w:rPr>
        <w:t>. S</w:t>
      </w:r>
      <w:r w:rsidR="00F230E1">
        <w:rPr>
          <w:rFonts w:ascii="Garamond" w:hAnsi="Garamond"/>
          <w:sz w:val="24"/>
          <w:szCs w:val="24"/>
        </w:rPr>
        <w:t>tates that have lower average incomes receiv</w:t>
      </w:r>
      <w:r w:rsidR="003A4781">
        <w:rPr>
          <w:rFonts w:ascii="Garamond" w:hAnsi="Garamond"/>
          <w:sz w:val="24"/>
          <w:szCs w:val="24"/>
        </w:rPr>
        <w:t>e</w:t>
      </w:r>
      <w:r w:rsidR="00F230E1">
        <w:rPr>
          <w:rFonts w:ascii="Garamond" w:hAnsi="Garamond"/>
          <w:sz w:val="24"/>
          <w:szCs w:val="24"/>
        </w:rPr>
        <w:t xml:space="preserve"> more federal assistance. </w:t>
      </w:r>
      <w:r w:rsidR="00557F2A">
        <w:rPr>
          <w:rFonts w:ascii="Garamond" w:hAnsi="Garamond"/>
          <w:sz w:val="24"/>
          <w:szCs w:val="24"/>
        </w:rPr>
        <w:t>By statute, the FMAP cannot fall below a floor of 50 percent</w:t>
      </w:r>
      <w:r w:rsidR="00D22964">
        <w:rPr>
          <w:rFonts w:ascii="Garamond" w:hAnsi="Garamond"/>
          <w:sz w:val="24"/>
          <w:szCs w:val="24"/>
        </w:rPr>
        <w:t xml:space="preserve">. </w:t>
      </w:r>
      <w:r w:rsidR="00557F2A">
        <w:rPr>
          <w:rFonts w:ascii="Garamond" w:hAnsi="Garamond"/>
          <w:sz w:val="24"/>
          <w:szCs w:val="24"/>
        </w:rPr>
        <w:t xml:space="preserve">In fiscal year 2020, this FMAP floor applied to </w:t>
      </w:r>
      <w:r w:rsidR="00557F2A" w:rsidRPr="00557F2A">
        <w:rPr>
          <w:rFonts w:ascii="Garamond" w:hAnsi="Garamond"/>
          <w:sz w:val="24"/>
          <w:szCs w:val="24"/>
        </w:rPr>
        <w:t>Alaska</w:t>
      </w:r>
      <w:r w:rsidR="00557F2A">
        <w:rPr>
          <w:rFonts w:ascii="Garamond" w:hAnsi="Garamond"/>
          <w:sz w:val="24"/>
          <w:szCs w:val="24"/>
        </w:rPr>
        <w:t xml:space="preserve">, </w:t>
      </w:r>
      <w:r w:rsidR="00557F2A" w:rsidRPr="00557F2A">
        <w:rPr>
          <w:rFonts w:ascii="Garamond" w:hAnsi="Garamond"/>
          <w:sz w:val="24"/>
          <w:szCs w:val="24"/>
        </w:rPr>
        <w:t>California</w:t>
      </w:r>
      <w:r w:rsidR="00557F2A">
        <w:rPr>
          <w:rFonts w:ascii="Garamond" w:hAnsi="Garamond"/>
          <w:sz w:val="24"/>
          <w:szCs w:val="24"/>
        </w:rPr>
        <w:t xml:space="preserve">, </w:t>
      </w:r>
      <w:r w:rsidR="00557F2A" w:rsidRPr="00557F2A">
        <w:rPr>
          <w:rFonts w:ascii="Garamond" w:hAnsi="Garamond"/>
          <w:sz w:val="24"/>
          <w:szCs w:val="24"/>
        </w:rPr>
        <w:t>Colorado</w:t>
      </w:r>
      <w:r w:rsidR="00557F2A">
        <w:rPr>
          <w:rFonts w:ascii="Garamond" w:hAnsi="Garamond"/>
          <w:sz w:val="24"/>
          <w:szCs w:val="24"/>
        </w:rPr>
        <w:t xml:space="preserve">, </w:t>
      </w:r>
      <w:r w:rsidR="00557F2A" w:rsidRPr="00557F2A">
        <w:rPr>
          <w:rFonts w:ascii="Garamond" w:hAnsi="Garamond"/>
          <w:sz w:val="24"/>
          <w:szCs w:val="24"/>
        </w:rPr>
        <w:t>Connecticut</w:t>
      </w:r>
      <w:r w:rsidR="00557F2A">
        <w:rPr>
          <w:rFonts w:ascii="Garamond" w:hAnsi="Garamond"/>
          <w:sz w:val="24"/>
          <w:szCs w:val="24"/>
        </w:rPr>
        <w:t xml:space="preserve">, </w:t>
      </w:r>
      <w:r w:rsidR="00557F2A" w:rsidRPr="00557F2A">
        <w:rPr>
          <w:rFonts w:ascii="Garamond" w:hAnsi="Garamond"/>
          <w:sz w:val="24"/>
          <w:szCs w:val="24"/>
        </w:rPr>
        <w:t>Maryland</w:t>
      </w:r>
      <w:r w:rsidR="00557F2A">
        <w:rPr>
          <w:rFonts w:ascii="Garamond" w:hAnsi="Garamond"/>
          <w:sz w:val="24"/>
          <w:szCs w:val="24"/>
        </w:rPr>
        <w:t xml:space="preserve">, </w:t>
      </w:r>
      <w:r w:rsidR="00557F2A" w:rsidRPr="00557F2A">
        <w:rPr>
          <w:rFonts w:ascii="Garamond" w:hAnsi="Garamond"/>
          <w:sz w:val="24"/>
          <w:szCs w:val="24"/>
        </w:rPr>
        <w:t>Massachusetts</w:t>
      </w:r>
      <w:r w:rsidR="00557F2A">
        <w:rPr>
          <w:rFonts w:ascii="Garamond" w:hAnsi="Garamond"/>
          <w:sz w:val="24"/>
          <w:szCs w:val="24"/>
        </w:rPr>
        <w:t xml:space="preserve">, </w:t>
      </w:r>
      <w:r w:rsidR="00557F2A" w:rsidRPr="00557F2A">
        <w:rPr>
          <w:rFonts w:ascii="Garamond" w:hAnsi="Garamond"/>
          <w:sz w:val="24"/>
          <w:szCs w:val="24"/>
        </w:rPr>
        <w:t>Minnesota</w:t>
      </w:r>
      <w:r w:rsidR="00557F2A">
        <w:rPr>
          <w:rFonts w:ascii="Garamond" w:hAnsi="Garamond"/>
          <w:sz w:val="24"/>
          <w:szCs w:val="24"/>
        </w:rPr>
        <w:t xml:space="preserve">, </w:t>
      </w:r>
      <w:r w:rsidR="00557F2A" w:rsidRPr="00557F2A">
        <w:rPr>
          <w:rFonts w:ascii="Garamond" w:hAnsi="Garamond"/>
          <w:sz w:val="24"/>
          <w:szCs w:val="24"/>
        </w:rPr>
        <w:t>New Hampshire</w:t>
      </w:r>
      <w:r w:rsidR="00557F2A">
        <w:rPr>
          <w:rFonts w:ascii="Garamond" w:hAnsi="Garamond"/>
          <w:sz w:val="24"/>
          <w:szCs w:val="24"/>
        </w:rPr>
        <w:t xml:space="preserve">, </w:t>
      </w:r>
      <w:r w:rsidR="00557F2A" w:rsidRPr="00557F2A">
        <w:rPr>
          <w:rFonts w:ascii="Garamond" w:hAnsi="Garamond"/>
          <w:sz w:val="24"/>
          <w:szCs w:val="24"/>
        </w:rPr>
        <w:t>New Jersey</w:t>
      </w:r>
      <w:r w:rsidR="00557F2A">
        <w:rPr>
          <w:rFonts w:ascii="Garamond" w:hAnsi="Garamond"/>
          <w:sz w:val="24"/>
          <w:szCs w:val="24"/>
        </w:rPr>
        <w:t xml:space="preserve">, </w:t>
      </w:r>
      <w:r w:rsidR="00557F2A" w:rsidRPr="00557F2A">
        <w:rPr>
          <w:rFonts w:ascii="Garamond" w:hAnsi="Garamond"/>
          <w:sz w:val="24"/>
          <w:szCs w:val="24"/>
        </w:rPr>
        <w:t>New York</w:t>
      </w:r>
      <w:r w:rsidR="00557F2A">
        <w:rPr>
          <w:rFonts w:ascii="Garamond" w:hAnsi="Garamond"/>
          <w:sz w:val="24"/>
          <w:szCs w:val="24"/>
        </w:rPr>
        <w:t xml:space="preserve">, </w:t>
      </w:r>
      <w:r w:rsidR="00557F2A" w:rsidRPr="00557F2A">
        <w:rPr>
          <w:rFonts w:ascii="Garamond" w:hAnsi="Garamond"/>
          <w:sz w:val="24"/>
          <w:szCs w:val="24"/>
        </w:rPr>
        <w:t>Virginia</w:t>
      </w:r>
      <w:r w:rsidR="00557F2A">
        <w:rPr>
          <w:rFonts w:ascii="Garamond" w:hAnsi="Garamond"/>
          <w:sz w:val="24"/>
          <w:szCs w:val="24"/>
        </w:rPr>
        <w:t xml:space="preserve">, </w:t>
      </w:r>
      <w:r w:rsidR="00557F2A" w:rsidRPr="00557F2A">
        <w:rPr>
          <w:rFonts w:ascii="Garamond" w:hAnsi="Garamond"/>
          <w:sz w:val="24"/>
          <w:szCs w:val="24"/>
        </w:rPr>
        <w:t>Washington</w:t>
      </w:r>
      <w:r w:rsidR="00557F2A">
        <w:rPr>
          <w:rFonts w:ascii="Garamond" w:hAnsi="Garamond"/>
          <w:sz w:val="24"/>
          <w:szCs w:val="24"/>
        </w:rPr>
        <w:t>, and Wyoming. Many states have FMAPs well above this floor. For example</w:t>
      </w:r>
      <w:r w:rsidR="002D7F76">
        <w:rPr>
          <w:rFonts w:ascii="Garamond" w:hAnsi="Garamond"/>
          <w:sz w:val="24"/>
          <w:szCs w:val="24"/>
        </w:rPr>
        <w:t>,</w:t>
      </w:r>
      <w:r w:rsidR="00557F2A">
        <w:rPr>
          <w:rFonts w:ascii="Garamond" w:hAnsi="Garamond"/>
          <w:sz w:val="24"/>
          <w:szCs w:val="24"/>
        </w:rPr>
        <w:t xml:space="preserve"> the following states had an FMA</w:t>
      </w:r>
      <w:r w:rsidR="003A4781">
        <w:rPr>
          <w:rFonts w:ascii="Garamond" w:hAnsi="Garamond"/>
          <w:sz w:val="24"/>
          <w:szCs w:val="24"/>
        </w:rPr>
        <w:t>P</w:t>
      </w:r>
      <w:r w:rsidR="00557F2A">
        <w:rPr>
          <w:rFonts w:ascii="Garamond" w:hAnsi="Garamond"/>
          <w:sz w:val="24"/>
          <w:szCs w:val="24"/>
        </w:rPr>
        <w:t xml:space="preserve"> above 70 percent: </w:t>
      </w:r>
      <w:r w:rsidR="00557F2A" w:rsidRPr="00557F2A">
        <w:rPr>
          <w:rFonts w:ascii="Garamond" w:hAnsi="Garamond"/>
          <w:sz w:val="24"/>
          <w:szCs w:val="24"/>
        </w:rPr>
        <w:t>Arizona</w:t>
      </w:r>
      <w:r w:rsidR="00557F2A">
        <w:rPr>
          <w:rFonts w:ascii="Garamond" w:hAnsi="Garamond"/>
          <w:sz w:val="24"/>
          <w:szCs w:val="24"/>
        </w:rPr>
        <w:t xml:space="preserve">, </w:t>
      </w:r>
      <w:r w:rsidR="00557F2A" w:rsidRPr="00557F2A">
        <w:rPr>
          <w:rFonts w:ascii="Garamond" w:hAnsi="Garamond"/>
          <w:sz w:val="24"/>
          <w:szCs w:val="24"/>
        </w:rPr>
        <w:t>Idaho</w:t>
      </w:r>
      <w:r w:rsidR="00557F2A">
        <w:rPr>
          <w:rFonts w:ascii="Garamond" w:hAnsi="Garamond"/>
          <w:sz w:val="24"/>
          <w:szCs w:val="24"/>
        </w:rPr>
        <w:t xml:space="preserve">, </w:t>
      </w:r>
      <w:r w:rsidR="00557F2A" w:rsidRPr="00557F2A">
        <w:rPr>
          <w:rFonts w:ascii="Garamond" w:hAnsi="Garamond"/>
          <w:sz w:val="24"/>
          <w:szCs w:val="24"/>
        </w:rPr>
        <w:t>South Carolina</w:t>
      </w:r>
      <w:r w:rsidR="00557F2A">
        <w:rPr>
          <w:rFonts w:ascii="Garamond" w:hAnsi="Garamond"/>
          <w:sz w:val="24"/>
          <w:szCs w:val="24"/>
        </w:rPr>
        <w:t xml:space="preserve">, </w:t>
      </w:r>
      <w:r w:rsidR="00557F2A" w:rsidRPr="00557F2A">
        <w:rPr>
          <w:rFonts w:ascii="Garamond" w:hAnsi="Garamond"/>
          <w:sz w:val="24"/>
          <w:szCs w:val="24"/>
        </w:rPr>
        <w:t>Arkansas</w:t>
      </w:r>
      <w:r w:rsidR="00557F2A">
        <w:rPr>
          <w:rFonts w:ascii="Garamond" w:hAnsi="Garamond"/>
          <w:sz w:val="24"/>
          <w:szCs w:val="24"/>
        </w:rPr>
        <w:t xml:space="preserve">, </w:t>
      </w:r>
      <w:r w:rsidR="00557F2A" w:rsidRPr="00557F2A">
        <w:rPr>
          <w:rFonts w:ascii="Garamond" w:hAnsi="Garamond"/>
          <w:sz w:val="24"/>
          <w:szCs w:val="24"/>
        </w:rPr>
        <w:t>Kentucky</w:t>
      </w:r>
      <w:r w:rsidR="00557F2A">
        <w:rPr>
          <w:rFonts w:ascii="Garamond" w:hAnsi="Garamond"/>
          <w:sz w:val="24"/>
          <w:szCs w:val="24"/>
        </w:rPr>
        <w:t xml:space="preserve">, </w:t>
      </w:r>
      <w:r w:rsidR="00557F2A" w:rsidRPr="00557F2A">
        <w:rPr>
          <w:rFonts w:ascii="Garamond" w:hAnsi="Garamond"/>
          <w:sz w:val="24"/>
          <w:szCs w:val="24"/>
        </w:rPr>
        <w:t>Alabama</w:t>
      </w:r>
      <w:r w:rsidR="00557F2A">
        <w:rPr>
          <w:rFonts w:ascii="Garamond" w:hAnsi="Garamond"/>
          <w:sz w:val="24"/>
          <w:szCs w:val="24"/>
        </w:rPr>
        <w:t xml:space="preserve">, </w:t>
      </w:r>
      <w:r w:rsidR="00557F2A" w:rsidRPr="00557F2A">
        <w:rPr>
          <w:rFonts w:ascii="Garamond" w:hAnsi="Garamond"/>
          <w:sz w:val="24"/>
          <w:szCs w:val="24"/>
        </w:rPr>
        <w:t>New Mexico</w:t>
      </w:r>
      <w:r w:rsidR="00557F2A">
        <w:rPr>
          <w:rFonts w:ascii="Garamond" w:hAnsi="Garamond"/>
          <w:sz w:val="24"/>
          <w:szCs w:val="24"/>
        </w:rPr>
        <w:t xml:space="preserve">, </w:t>
      </w:r>
      <w:r w:rsidR="00557F2A" w:rsidRPr="00557F2A">
        <w:rPr>
          <w:rFonts w:ascii="Garamond" w:hAnsi="Garamond"/>
          <w:sz w:val="24"/>
          <w:szCs w:val="24"/>
        </w:rPr>
        <w:t>West Virginia</w:t>
      </w:r>
      <w:r w:rsidR="00557F2A">
        <w:rPr>
          <w:rFonts w:ascii="Garamond" w:hAnsi="Garamond"/>
          <w:sz w:val="24"/>
          <w:szCs w:val="24"/>
        </w:rPr>
        <w:t xml:space="preserve">, and </w:t>
      </w:r>
      <w:r w:rsidR="00557F2A" w:rsidRPr="00557F2A">
        <w:rPr>
          <w:rFonts w:ascii="Garamond" w:hAnsi="Garamond"/>
          <w:sz w:val="24"/>
          <w:szCs w:val="24"/>
        </w:rPr>
        <w:t>Mississippi</w:t>
      </w:r>
      <w:r w:rsidR="00557F2A">
        <w:rPr>
          <w:rFonts w:ascii="Garamond" w:hAnsi="Garamond"/>
          <w:sz w:val="24"/>
          <w:szCs w:val="24"/>
        </w:rPr>
        <w:t>.</w:t>
      </w:r>
    </w:p>
    <w:p w14:paraId="5D5B2409" w14:textId="5DDABB2D" w:rsidR="00AF2C3F" w:rsidRDefault="00076ABB">
      <w:pPr>
        <w:pStyle w:val="Normal1"/>
        <w:spacing w:line="360" w:lineRule="auto"/>
        <w:ind w:firstLine="720"/>
        <w:rPr>
          <w:rFonts w:ascii="Garamond" w:hAnsi="Garamond"/>
          <w:sz w:val="24"/>
          <w:szCs w:val="24"/>
        </w:rPr>
      </w:pPr>
      <w:r>
        <w:rPr>
          <w:rFonts w:ascii="Garamond" w:hAnsi="Garamond"/>
          <w:sz w:val="24"/>
          <w:szCs w:val="24"/>
        </w:rPr>
        <w:t>E</w:t>
      </w:r>
      <w:r w:rsidR="00923281">
        <w:rPr>
          <w:rFonts w:ascii="Garamond" w:hAnsi="Garamond"/>
          <w:sz w:val="24"/>
          <w:szCs w:val="24"/>
        </w:rPr>
        <w:t xml:space="preserve">xpansions of Medicaid </w:t>
      </w:r>
      <w:r w:rsidR="003A4781">
        <w:rPr>
          <w:rFonts w:ascii="Garamond" w:hAnsi="Garamond"/>
          <w:sz w:val="24"/>
          <w:szCs w:val="24"/>
        </w:rPr>
        <w:t xml:space="preserve">have </w:t>
      </w:r>
      <w:r w:rsidR="00923281">
        <w:rPr>
          <w:rFonts w:ascii="Garamond" w:hAnsi="Garamond"/>
          <w:sz w:val="24"/>
          <w:szCs w:val="24"/>
        </w:rPr>
        <w:t xml:space="preserve">often involved </w:t>
      </w:r>
      <w:r w:rsidR="00AF2C3F">
        <w:rPr>
          <w:rFonts w:ascii="Garamond" w:hAnsi="Garamond"/>
          <w:sz w:val="24"/>
          <w:szCs w:val="24"/>
        </w:rPr>
        <w:t>enhanced FMAPs that provide more</w:t>
      </w:r>
      <w:r w:rsidR="003A4781">
        <w:rPr>
          <w:rFonts w:ascii="Garamond" w:hAnsi="Garamond"/>
          <w:sz w:val="24"/>
          <w:szCs w:val="24"/>
        </w:rPr>
        <w:t>-</w:t>
      </w:r>
      <w:r w:rsidR="00AF2C3F">
        <w:rPr>
          <w:rFonts w:ascii="Garamond" w:hAnsi="Garamond"/>
          <w:sz w:val="24"/>
          <w:szCs w:val="24"/>
        </w:rPr>
        <w:t>generous federal support</w:t>
      </w:r>
      <w:r w:rsidR="00923281">
        <w:rPr>
          <w:rFonts w:ascii="Garamond" w:hAnsi="Garamond"/>
          <w:sz w:val="24"/>
          <w:szCs w:val="24"/>
        </w:rPr>
        <w:t xml:space="preserve"> for the newly eligible population</w:t>
      </w:r>
      <w:r w:rsidR="004255B7">
        <w:rPr>
          <w:rFonts w:ascii="Garamond" w:hAnsi="Garamond"/>
          <w:sz w:val="24"/>
          <w:szCs w:val="24"/>
        </w:rPr>
        <w:t xml:space="preserve">. </w:t>
      </w:r>
      <w:r w:rsidR="00AF2C3F">
        <w:rPr>
          <w:rFonts w:ascii="Garamond" w:hAnsi="Garamond"/>
          <w:sz w:val="24"/>
          <w:szCs w:val="24"/>
        </w:rPr>
        <w:t xml:space="preserve">For example, </w:t>
      </w:r>
      <w:r w:rsidR="001D1858">
        <w:rPr>
          <w:rFonts w:ascii="Garamond" w:hAnsi="Garamond"/>
          <w:sz w:val="24"/>
          <w:szCs w:val="24"/>
        </w:rPr>
        <w:t>under</w:t>
      </w:r>
      <w:r w:rsidR="00AF2C3F">
        <w:rPr>
          <w:rFonts w:ascii="Garamond" w:hAnsi="Garamond"/>
          <w:sz w:val="24"/>
          <w:szCs w:val="24"/>
        </w:rPr>
        <w:t xml:space="preserve"> the State Children’s H</w:t>
      </w:r>
      <w:r w:rsidR="001D1858">
        <w:rPr>
          <w:rFonts w:ascii="Garamond" w:hAnsi="Garamond"/>
          <w:sz w:val="24"/>
          <w:szCs w:val="24"/>
        </w:rPr>
        <w:t xml:space="preserve">ealth Insurance Program (SCHIP), </w:t>
      </w:r>
      <w:r w:rsidR="00AF2C3F">
        <w:rPr>
          <w:rFonts w:ascii="Garamond" w:hAnsi="Garamond"/>
          <w:sz w:val="24"/>
          <w:szCs w:val="24"/>
        </w:rPr>
        <w:t>states received an</w:t>
      </w:r>
      <w:r w:rsidR="001D1858">
        <w:rPr>
          <w:rFonts w:ascii="Garamond" w:hAnsi="Garamond"/>
          <w:sz w:val="24"/>
          <w:szCs w:val="24"/>
        </w:rPr>
        <w:t xml:space="preserve"> enhanced FMAP that ranged from 76.5 to 96 percent in fiscal year 2020</w:t>
      </w:r>
      <w:r w:rsidR="004255B7">
        <w:rPr>
          <w:rFonts w:ascii="Garamond" w:hAnsi="Garamond"/>
          <w:sz w:val="24"/>
          <w:szCs w:val="24"/>
        </w:rPr>
        <w:t xml:space="preserve">. </w:t>
      </w:r>
      <w:r w:rsidR="00AF2C3F">
        <w:rPr>
          <w:rFonts w:ascii="Garamond" w:hAnsi="Garamond"/>
          <w:sz w:val="24"/>
          <w:szCs w:val="24"/>
        </w:rPr>
        <w:t xml:space="preserve">These enhanced FMAPs </w:t>
      </w:r>
      <w:r w:rsidR="001D1858">
        <w:rPr>
          <w:rFonts w:ascii="Garamond" w:hAnsi="Garamond"/>
          <w:sz w:val="24"/>
          <w:szCs w:val="24"/>
        </w:rPr>
        <w:t xml:space="preserve">continued </w:t>
      </w:r>
      <w:r w:rsidR="00AF2C3F">
        <w:rPr>
          <w:rFonts w:ascii="Garamond" w:hAnsi="Garamond"/>
          <w:sz w:val="24"/>
          <w:szCs w:val="24"/>
        </w:rPr>
        <w:t xml:space="preserve">with the ACA Medicaid expansion, where the federal government pays a constant 90 percent of costs across all states regardless of </w:t>
      </w:r>
      <w:r w:rsidR="00923281">
        <w:rPr>
          <w:rFonts w:ascii="Garamond" w:hAnsi="Garamond"/>
          <w:sz w:val="24"/>
          <w:szCs w:val="24"/>
        </w:rPr>
        <w:t xml:space="preserve">the state’s </w:t>
      </w:r>
      <w:r w:rsidR="00AF2C3F">
        <w:rPr>
          <w:rFonts w:ascii="Garamond" w:hAnsi="Garamond"/>
          <w:sz w:val="24"/>
          <w:szCs w:val="24"/>
        </w:rPr>
        <w:t>income.</w:t>
      </w:r>
    </w:p>
    <w:p w14:paraId="11D92194" w14:textId="36FDC4DA" w:rsidR="000F4D32" w:rsidRPr="000F4D32" w:rsidRDefault="000F4D32" w:rsidP="000F4D32">
      <w:r w:rsidRPr="000F4D32">
        <w:t>This generous contribution combined with variation in both the expansion decision and the impact of the expansions has meaningfully shifted the distribution of transfers across states. Table 7 contains data from the Medicaid and CHIP Payment and Access Commission (MACPAC) on funding sources and enrollment for Medicaid programs by a state’s expansion status. Unsurprisingly, these data show that the average expansion state had a much</w:t>
      </w:r>
      <w:ins w:id="113" w:author="Tal Gross" w:date="2019-09-17T11:08:00Z">
        <w:r w:rsidR="00872186">
          <w:t>-</w:t>
        </w:r>
      </w:ins>
      <w:del w:id="114" w:author="Tal Gross" w:date="2019-09-17T11:07:00Z">
        <w:r w:rsidRPr="000F4D32" w:rsidDel="00872186">
          <w:delText xml:space="preserve"> </w:delText>
        </w:r>
      </w:del>
      <w:r w:rsidRPr="000F4D32">
        <w:t>larger increase in Medicaid enrollment than the average non-expansion state</w:t>
      </w:r>
      <w:r w:rsidR="00D22964">
        <w:t xml:space="preserve">. </w:t>
      </w:r>
      <w:r w:rsidRPr="000F4D32">
        <w:t>That said, non-expansion states also saw a non-trivial increase in the size of their Medicaid population</w:t>
      </w:r>
      <w:r w:rsidR="00D22964">
        <w:t xml:space="preserve">. </w:t>
      </w:r>
      <w:r w:rsidRPr="000F4D32">
        <w:t>This is a combination of economic conditions and the “welcome mat” effect described above where publicity about Medicaid and the ACA individual mandate increased enrollment</w:t>
      </w:r>
      <w:r w:rsidR="00D22964">
        <w:t xml:space="preserve">. </w:t>
      </w:r>
      <w:r w:rsidRPr="000F4D32">
        <w:t>Importantly, some of the increase in expansion states are also likely the result of this welcome mat effect.</w:t>
      </w:r>
    </w:p>
    <w:p w14:paraId="7CAEBC95" w14:textId="2950CEEA" w:rsidR="00CC010A" w:rsidRDefault="00CC010A" w:rsidP="00063E6D">
      <w:pPr>
        <w:pStyle w:val="Normal1"/>
        <w:spacing w:line="360" w:lineRule="auto"/>
        <w:ind w:firstLine="720"/>
        <w:rPr>
          <w:rFonts w:ascii="Garamond" w:hAnsi="Garamond"/>
          <w:sz w:val="24"/>
          <w:szCs w:val="24"/>
        </w:rPr>
      </w:pPr>
      <w:r>
        <w:rPr>
          <w:rFonts w:ascii="Garamond" w:hAnsi="Garamond"/>
          <w:sz w:val="24"/>
          <w:szCs w:val="24"/>
        </w:rPr>
        <w:lastRenderedPageBreak/>
        <w:t xml:space="preserve">These new enrollees </w:t>
      </w:r>
      <w:r w:rsidR="00944528">
        <w:rPr>
          <w:rFonts w:ascii="Garamond" w:hAnsi="Garamond"/>
          <w:sz w:val="24"/>
          <w:szCs w:val="24"/>
        </w:rPr>
        <w:t>resulted in greater spending for both sets of states</w:t>
      </w:r>
      <w:r w:rsidR="00D22964">
        <w:rPr>
          <w:rFonts w:ascii="Garamond" w:hAnsi="Garamond"/>
          <w:sz w:val="24"/>
          <w:szCs w:val="24"/>
        </w:rPr>
        <w:t xml:space="preserve">. </w:t>
      </w:r>
      <w:r w:rsidR="00944528">
        <w:rPr>
          <w:rFonts w:ascii="Garamond" w:hAnsi="Garamond"/>
          <w:sz w:val="24"/>
          <w:szCs w:val="24"/>
        </w:rPr>
        <w:t xml:space="preserve">However, for expansion states there was also a meaningful increase in the share of spending coming from the federal government. This was likely driven by the </w:t>
      </w:r>
      <w:del w:id="115" w:author="Tal Gross" w:date="2019-09-17T11:10:00Z">
        <w:r w:rsidR="00CC4777" w:rsidDel="00872186">
          <w:rPr>
            <w:rFonts w:ascii="Garamond" w:hAnsi="Garamond"/>
            <w:sz w:val="24"/>
            <w:szCs w:val="24"/>
          </w:rPr>
          <w:delText xml:space="preserve">for </w:delText>
        </w:r>
      </w:del>
      <w:r w:rsidR="00CC4777">
        <w:rPr>
          <w:rFonts w:ascii="Garamond" w:hAnsi="Garamond"/>
          <w:sz w:val="24"/>
          <w:szCs w:val="24"/>
        </w:rPr>
        <w:t>more</w:t>
      </w:r>
      <w:ins w:id="116" w:author="Tal Gross" w:date="2019-09-17T11:10:00Z">
        <w:r w:rsidR="00872186">
          <w:rPr>
            <w:rFonts w:ascii="Garamond" w:hAnsi="Garamond"/>
            <w:sz w:val="24"/>
            <w:szCs w:val="24"/>
          </w:rPr>
          <w:t>-</w:t>
        </w:r>
      </w:ins>
      <w:del w:id="117" w:author="Tal Gross" w:date="2019-09-17T11:10:00Z">
        <w:r w:rsidR="00CC4777" w:rsidDel="00872186">
          <w:rPr>
            <w:rFonts w:ascii="Garamond" w:hAnsi="Garamond"/>
            <w:sz w:val="24"/>
            <w:szCs w:val="24"/>
          </w:rPr>
          <w:delText xml:space="preserve"> </w:delText>
        </w:r>
      </w:del>
      <w:r w:rsidR="00CC4777">
        <w:rPr>
          <w:rFonts w:ascii="Garamond" w:hAnsi="Garamond"/>
          <w:sz w:val="24"/>
          <w:szCs w:val="24"/>
        </w:rPr>
        <w:t xml:space="preserve">generous sharing of costs for the newly eligible cohort. In non-expansion states the share paid by the federal government was largely flat. Looking at spending per enrollee, the average expansion state saw its own </w:t>
      </w:r>
      <w:r w:rsidR="002D7F76">
        <w:rPr>
          <w:rFonts w:ascii="Garamond" w:hAnsi="Garamond"/>
          <w:sz w:val="24"/>
          <w:szCs w:val="24"/>
        </w:rPr>
        <w:t>spending per enrollee drop by 18 percent from 2012</w:t>
      </w:r>
      <w:del w:id="118" w:author="Tal Gross" w:date="2019-09-17T11:10:00Z">
        <w:r w:rsidR="002D7F76" w:rsidDel="00872186">
          <w:rPr>
            <w:rFonts w:ascii="Garamond" w:hAnsi="Garamond"/>
            <w:sz w:val="24"/>
            <w:szCs w:val="24"/>
          </w:rPr>
          <w:delText>-</w:delText>
        </w:r>
      </w:del>
      <w:ins w:id="119" w:author="Tal Gross" w:date="2019-09-17T11:10:00Z">
        <w:r w:rsidR="00872186">
          <w:rPr>
            <w:rFonts w:ascii="Garamond" w:hAnsi="Garamond"/>
            <w:sz w:val="24"/>
            <w:szCs w:val="24"/>
          </w:rPr>
          <w:t>–</w:t>
        </w:r>
      </w:ins>
      <w:r w:rsidR="002D7F76">
        <w:rPr>
          <w:rFonts w:ascii="Garamond" w:hAnsi="Garamond"/>
          <w:sz w:val="24"/>
          <w:szCs w:val="24"/>
        </w:rPr>
        <w:t>2016.</w:t>
      </w:r>
      <w:r w:rsidR="00CC4777">
        <w:rPr>
          <w:rFonts w:ascii="Garamond" w:hAnsi="Garamond"/>
          <w:sz w:val="24"/>
          <w:szCs w:val="24"/>
        </w:rPr>
        <w:t xml:space="preserve"> Non-expansion states saw a decline of only 2 percent over the same time period. </w:t>
      </w:r>
    </w:p>
    <w:p w14:paraId="26E53170" w14:textId="767FDA3E" w:rsidR="003F2AEC" w:rsidRPr="003F2AEC" w:rsidRDefault="00CC4777" w:rsidP="004B68E7">
      <w:pPr>
        <w:pStyle w:val="Normal1"/>
        <w:spacing w:line="360" w:lineRule="auto"/>
        <w:ind w:firstLine="720"/>
      </w:pPr>
      <w:r>
        <w:rPr>
          <w:rFonts w:ascii="Garamond" w:hAnsi="Garamond"/>
          <w:sz w:val="24"/>
          <w:szCs w:val="24"/>
        </w:rPr>
        <w:t>An economically meaningful fraction of</w:t>
      </w:r>
      <w:r w:rsidR="00AF2C3F">
        <w:rPr>
          <w:rFonts w:ascii="Garamond" w:hAnsi="Garamond"/>
          <w:sz w:val="24"/>
          <w:szCs w:val="24"/>
        </w:rPr>
        <w:t xml:space="preserve"> Medicaid spending simply replaces uncompensated care that would have been provided by hospitals in that state (Garthwaite, Gross, Notowidigdo, 2018)</w:t>
      </w:r>
      <w:r w:rsidR="004255B7">
        <w:rPr>
          <w:rFonts w:ascii="Garamond" w:hAnsi="Garamond"/>
          <w:sz w:val="24"/>
          <w:szCs w:val="24"/>
        </w:rPr>
        <w:t xml:space="preserve">. </w:t>
      </w:r>
      <w:r w:rsidR="00AF2C3F">
        <w:rPr>
          <w:rFonts w:ascii="Garamond" w:hAnsi="Garamond"/>
          <w:sz w:val="24"/>
          <w:szCs w:val="24"/>
        </w:rPr>
        <w:t>In addition, the increased use of hospital services resulting from the ACA expansion represents an infusion of federal sources into state economies</w:t>
      </w:r>
      <w:r w:rsidR="004255B7">
        <w:rPr>
          <w:rFonts w:ascii="Garamond" w:hAnsi="Garamond"/>
          <w:sz w:val="24"/>
          <w:szCs w:val="24"/>
        </w:rPr>
        <w:t xml:space="preserve">. </w:t>
      </w:r>
      <w:r w:rsidR="00AF2C3F">
        <w:rPr>
          <w:rFonts w:ascii="Garamond" w:hAnsi="Garamond"/>
          <w:sz w:val="24"/>
          <w:szCs w:val="24"/>
        </w:rPr>
        <w:t>To the extent this infusion exceeds the state’s contribution to federal taxation, this shift in the distribution of federal spending could have economically meaningful effects on regional economic output</w:t>
      </w:r>
      <w:r w:rsidR="004255B7">
        <w:rPr>
          <w:rFonts w:ascii="Garamond" w:hAnsi="Garamond"/>
          <w:sz w:val="24"/>
          <w:szCs w:val="24"/>
        </w:rPr>
        <w:t xml:space="preserve">. </w:t>
      </w:r>
      <w:r w:rsidR="00AF2C3F">
        <w:rPr>
          <w:rFonts w:ascii="Garamond" w:hAnsi="Garamond"/>
          <w:sz w:val="24"/>
          <w:szCs w:val="24"/>
        </w:rPr>
        <w:t>Future work should examine the potential fiscal and economic ramifications of this effect</w:t>
      </w:r>
      <w:r w:rsidR="005507E7">
        <w:rPr>
          <w:rFonts w:ascii="Garamond" w:hAnsi="Garamond"/>
          <w:sz w:val="24"/>
          <w:szCs w:val="24"/>
        </w:rPr>
        <w:t xml:space="preserve"> on regional economic development.</w:t>
      </w:r>
      <w:r w:rsidR="004255B7">
        <w:rPr>
          <w:rFonts w:ascii="Garamond" w:hAnsi="Garamond"/>
          <w:sz w:val="24"/>
          <w:szCs w:val="24"/>
        </w:rPr>
        <w:t xml:space="preserve"> </w:t>
      </w:r>
    </w:p>
    <w:p w14:paraId="506FCE88" w14:textId="51DCCE09" w:rsidR="00FA1BE0" w:rsidRDefault="00FA1BE0" w:rsidP="00FA1BE0">
      <w:pPr>
        <w:pStyle w:val="Heading1"/>
      </w:pPr>
      <w:commentRangeStart w:id="120"/>
      <w:r>
        <w:t>Conclusion</w:t>
      </w:r>
      <w:commentRangeEnd w:id="120"/>
      <w:r w:rsidR="00CA5831">
        <w:rPr>
          <w:rStyle w:val="CommentReference"/>
          <w:b w:val="0"/>
        </w:rPr>
        <w:commentReference w:id="120"/>
      </w:r>
    </w:p>
    <w:p w14:paraId="078DEFE6" w14:textId="51F8682B" w:rsidR="003D7CB2" w:rsidDel="00123D7A" w:rsidRDefault="00AC5AC2" w:rsidP="00FA1BE0">
      <w:pPr>
        <w:rPr>
          <w:del w:id="121" w:author="Tal Gross" w:date="2019-09-18T14:44:00Z"/>
        </w:rPr>
      </w:pPr>
      <w:r>
        <w:t xml:space="preserve">The United States social insurance system has </w:t>
      </w:r>
      <w:r w:rsidR="003D7CB2">
        <w:t xml:space="preserve">meaningfully </w:t>
      </w:r>
      <w:r>
        <w:t>expanded over the past two decades</w:t>
      </w:r>
      <w:r w:rsidR="003D7CB2">
        <w:t xml:space="preserve"> and yet a non-trivial fraction of the United States population remains uninsured. The uninsured population is not evenly distributed </w:t>
      </w:r>
      <w:del w:id="122" w:author="Tal Gross" w:date="2019-09-19T09:14:00Z">
        <w:r w:rsidR="003D7CB2" w:rsidDel="00A919AC">
          <w:delText xml:space="preserve">around </w:delText>
        </w:r>
      </w:del>
      <w:ins w:id="123" w:author="Tal Gross" w:date="2019-09-19T09:14:00Z">
        <w:r w:rsidR="00A919AC">
          <w:t xml:space="preserve">across </w:t>
        </w:r>
      </w:ins>
      <w:r w:rsidR="003D7CB2">
        <w:t xml:space="preserve">the country. </w:t>
      </w:r>
      <w:del w:id="124" w:author="Tal Gross" w:date="2019-09-18T14:00:00Z">
        <w:r w:rsidR="003D7CB2" w:rsidDel="007F1390">
          <w:delText xml:space="preserve">Some </w:delText>
        </w:r>
      </w:del>
      <w:ins w:id="125" w:author="Tal Gross" w:date="2019-09-18T14:00:00Z">
        <w:r w:rsidR="007F1390">
          <w:t xml:space="preserve">Much </w:t>
        </w:r>
      </w:ins>
      <w:r w:rsidR="003D7CB2">
        <w:t xml:space="preserve">of this variation </w:t>
      </w:r>
      <w:del w:id="126" w:author="Tal Gross" w:date="2019-09-18T14:00:00Z">
        <w:r w:rsidR="003D7CB2" w:rsidDel="007F1390">
          <w:delText xml:space="preserve">is </w:delText>
        </w:r>
        <w:r w:rsidR="007840EA" w:rsidDel="007F1390">
          <w:delText>driven by demographics</w:delText>
        </w:r>
        <w:r w:rsidR="003D7CB2" w:rsidDel="007F1390">
          <w:delText xml:space="preserve">, </w:delText>
        </w:r>
        <w:r w:rsidR="00566AC0" w:rsidDel="007F1390">
          <w:delText>but</w:delText>
        </w:r>
        <w:r w:rsidR="003D7CB2" w:rsidDel="007F1390">
          <w:delText xml:space="preserve"> </w:delText>
        </w:r>
        <w:r w:rsidR="007840EA" w:rsidDel="007F1390">
          <w:delText xml:space="preserve">much </w:delText>
        </w:r>
        <w:r w:rsidR="004764FC" w:rsidDel="007F1390">
          <w:delText xml:space="preserve">of it </w:delText>
        </w:r>
      </w:del>
      <w:r w:rsidR="004764FC">
        <w:t xml:space="preserve">results from </w:t>
      </w:r>
      <w:ins w:id="127" w:author="Graves, John" w:date="2019-09-27T11:48:00Z">
        <w:r w:rsidR="00ED59B2">
          <w:t xml:space="preserve">state </w:t>
        </w:r>
      </w:ins>
      <w:r w:rsidR="004764FC">
        <w:t xml:space="preserve">differences in </w:t>
      </w:r>
      <w:ins w:id="128" w:author="Graves, John" w:date="2019-09-27T11:49:00Z">
        <w:r w:rsidR="00ED59B2">
          <w:t>decisions to adopt (mostly)</w:t>
        </w:r>
        <w:r w:rsidR="00CF36D9">
          <w:t xml:space="preserve"> </w:t>
        </w:r>
      </w:ins>
      <w:del w:id="129" w:author="Graves, John" w:date="2019-09-27T11:48:00Z">
        <w:r w:rsidR="004764FC" w:rsidDel="00ED59B2">
          <w:delText xml:space="preserve">the impact of </w:delText>
        </w:r>
      </w:del>
      <w:r w:rsidR="004764FC">
        <w:t>federal</w:t>
      </w:r>
      <w:ins w:id="130" w:author="Graves, John" w:date="2019-09-27T11:49:00Z">
        <w:r w:rsidR="00ED59B2">
          <w:t>ly-financed</w:t>
        </w:r>
      </w:ins>
      <w:r w:rsidR="004764FC">
        <w:t xml:space="preserve"> </w:t>
      </w:r>
      <w:del w:id="131" w:author="Graves, John" w:date="2019-09-27T11:49:00Z">
        <w:r w:rsidR="004764FC" w:rsidDel="00ED59B2">
          <w:delText xml:space="preserve">policies </w:delText>
        </w:r>
      </w:del>
      <w:ins w:id="132" w:author="Graves, John" w:date="2019-09-27T11:49:00Z">
        <w:r w:rsidR="00ED59B2">
          <w:t>social insurance programs</w:t>
        </w:r>
      </w:ins>
      <w:del w:id="133" w:author="Graves, John" w:date="2019-09-27T11:49:00Z">
        <w:r w:rsidR="004764FC" w:rsidDel="00726038">
          <w:delText>across states</w:delText>
        </w:r>
      </w:del>
      <w:r w:rsidR="004764FC">
        <w:t xml:space="preserve">. </w:t>
      </w:r>
    </w:p>
    <w:p w14:paraId="0BE80FFE" w14:textId="77777777" w:rsidR="00123D7A" w:rsidRDefault="004764FC" w:rsidP="00EE63BC">
      <w:pPr>
        <w:rPr>
          <w:ins w:id="134" w:author="Tal Gross" w:date="2019-09-18T14:44:00Z"/>
        </w:rPr>
      </w:pPr>
      <w:r>
        <w:t>As we consider expanding the social safety net</w:t>
      </w:r>
      <w:r w:rsidR="00D03F46">
        <w:t xml:space="preserve"> </w:t>
      </w:r>
      <w:del w:id="135" w:author="Tal Gross" w:date="2019-09-18T14:00:00Z">
        <w:r w:rsidR="00D03F46" w:rsidDel="007F1390">
          <w:delText xml:space="preserve">to </w:delText>
        </w:r>
      </w:del>
      <w:r w:rsidR="007840EA">
        <w:t xml:space="preserve">further </w:t>
      </w:r>
      <w:ins w:id="136" w:author="Tal Gross" w:date="2019-09-18T14:00:00Z">
        <w:r w:rsidR="007F1390">
          <w:t xml:space="preserve">to </w:t>
        </w:r>
      </w:ins>
      <w:r w:rsidR="00D03F46">
        <w:t>address the remaining uninsured</w:t>
      </w:r>
      <w:ins w:id="137" w:author="Tal Gross" w:date="2019-09-18T14:01:00Z">
        <w:r w:rsidR="00782929">
          <w:t>,</w:t>
        </w:r>
      </w:ins>
      <w:r w:rsidR="00D03F46">
        <w:t xml:space="preserve"> </w:t>
      </w:r>
      <w:del w:id="138" w:author="Tal Gross" w:date="2019-09-18T08:12:00Z">
        <w:r w:rsidR="00D03F46" w:rsidDel="00E84A94">
          <w:delText xml:space="preserve">(as well as those who are potentially underinsured) </w:delText>
        </w:r>
      </w:del>
      <w:r w:rsidR="00D03F46">
        <w:t xml:space="preserve">it is important to have a full understanding of both the impact of the ACA and variation </w:t>
      </w:r>
      <w:r w:rsidR="007840EA">
        <w:t xml:space="preserve">in its impact </w:t>
      </w:r>
      <w:r w:rsidR="00D03F46">
        <w:t xml:space="preserve">across the </w:t>
      </w:r>
      <w:del w:id="139" w:author="Tal Gross" w:date="2019-09-18T14:00:00Z">
        <w:r w:rsidR="00D03F46" w:rsidDel="007F1390">
          <w:delText>United States</w:delText>
        </w:r>
      </w:del>
      <w:ins w:id="140" w:author="Tal Gross" w:date="2019-09-18T14:00:00Z">
        <w:r w:rsidR="007F1390">
          <w:t>country</w:t>
        </w:r>
      </w:ins>
      <w:r w:rsidR="00D22964">
        <w:t xml:space="preserve">. </w:t>
      </w:r>
    </w:p>
    <w:p w14:paraId="1E7A169C" w14:textId="3FF76E09" w:rsidR="00E84A94" w:rsidRDefault="00D03F46" w:rsidP="00FA1BE0">
      <w:pPr>
        <w:rPr>
          <w:ins w:id="141" w:author="Tal Gross" w:date="2019-09-18T08:13:00Z"/>
        </w:rPr>
      </w:pPr>
      <w:del w:id="142" w:author="Tal Gross" w:date="2019-09-18T14:00:00Z">
        <w:r w:rsidDel="007F1390">
          <w:delText xml:space="preserve">Our </w:delText>
        </w:r>
      </w:del>
      <w:ins w:id="143" w:author="Tal Gross" w:date="2019-09-18T14:00:00Z">
        <w:r w:rsidR="007F1390">
          <w:t xml:space="preserve">This paper’s </w:t>
        </w:r>
      </w:ins>
      <w:r>
        <w:t>results</w:t>
      </w:r>
      <w:ins w:id="144" w:author="Tal Gross" w:date="2019-09-19T09:14:00Z">
        <w:r w:rsidR="00A919AC">
          <w:t xml:space="preserve"> lead to three main conclusions. F</w:t>
        </w:r>
      </w:ins>
      <w:ins w:id="145" w:author="Tal Gross" w:date="2019-09-18T14:44:00Z">
        <w:r w:rsidR="00123D7A">
          <w:t>irst</w:t>
        </w:r>
      </w:ins>
      <w:ins w:id="146" w:author="Tal Gross" w:date="2019-09-19T09:14:00Z">
        <w:r w:rsidR="00A919AC">
          <w:t>, the paper</w:t>
        </w:r>
      </w:ins>
      <w:r>
        <w:t xml:space="preserve"> provide</w:t>
      </w:r>
      <w:ins w:id="147" w:author="Tal Gross" w:date="2019-09-19T09:14:00Z">
        <w:r w:rsidR="00A919AC">
          <w:t>s</w:t>
        </w:r>
      </w:ins>
      <w:r>
        <w:t xml:space="preserve"> evidence that the market</w:t>
      </w:r>
      <w:r w:rsidR="007840EA">
        <w:t>-</w:t>
      </w:r>
      <w:r>
        <w:t>wide impact of the ACA has been to increase the use of hospital services. Th</w:t>
      </w:r>
      <w:ins w:id="148" w:author="Tal Gross" w:date="2019-09-18T14:02:00Z">
        <w:r w:rsidR="00782929">
          <w:t>at</w:t>
        </w:r>
      </w:ins>
      <w:del w:id="149" w:author="Tal Gross" w:date="2019-09-18T14:02:00Z">
        <w:r w:rsidDel="00782929">
          <w:delText>is</w:delText>
        </w:r>
      </w:del>
      <w:r>
        <w:t xml:space="preserve"> increase primarily occurred through outpatient visits to the ED for conditions that might </w:t>
      </w:r>
      <w:r>
        <w:lastRenderedPageBreak/>
        <w:t>have been deferrable</w:t>
      </w:r>
      <w:r w:rsidR="008962A4">
        <w:t xml:space="preserve"> and treatable outside of the ED</w:t>
      </w:r>
      <w:r>
        <w:t>. Our preferred estimate suggests a 20</w:t>
      </w:r>
      <w:r w:rsidR="007840EA">
        <w:t>-</w:t>
      </w:r>
      <w:r>
        <w:t xml:space="preserve">percent increase in the use of the hospital for the newly insured. </w:t>
      </w:r>
    </w:p>
    <w:p w14:paraId="6DD8827C" w14:textId="4A484661" w:rsidR="00D03F46" w:rsidDel="00E84A94" w:rsidRDefault="00FC4525" w:rsidP="00FA1BE0">
      <w:pPr>
        <w:rPr>
          <w:del w:id="150" w:author="Tal Gross" w:date="2019-09-18T08:13:00Z"/>
        </w:rPr>
      </w:pPr>
      <w:commentRangeStart w:id="151"/>
      <w:ins w:id="152" w:author="Tal Gross" w:date="2019-09-18T08:53:00Z">
        <w:r w:rsidRPr="00FC4525">
          <w:t>It</w:t>
        </w:r>
      </w:ins>
      <w:commentRangeEnd w:id="151"/>
      <w:ins w:id="153" w:author="Tal Gross" w:date="2019-09-18T08:54:00Z">
        <w:r w:rsidR="00A6230E">
          <w:rPr>
            <w:rStyle w:val="CommentReference"/>
          </w:rPr>
          <w:commentReference w:id="151"/>
        </w:r>
      </w:ins>
      <w:ins w:id="154" w:author="Tal Gross" w:date="2019-09-18T08:53:00Z">
        <w:r w:rsidRPr="00FC4525">
          <w:t xml:space="preserve"> is unclear whether </w:t>
        </w:r>
      </w:ins>
      <w:ins w:id="155" w:author="Tal Gross" w:date="2019-09-18T14:02:00Z">
        <w:r w:rsidR="00782929">
          <w:t xml:space="preserve">or not </w:t>
        </w:r>
      </w:ins>
      <w:ins w:id="156" w:author="Tal Gross" w:date="2019-09-18T08:53:00Z">
        <w:r w:rsidRPr="00FC4525">
          <w:t xml:space="preserve">that increase in ED visits is socially efficient. On the one hand, emergency departments are </w:t>
        </w:r>
      </w:ins>
      <w:ins w:id="157" w:author="Craig Garthwaite" w:date="2019-10-07T12:21:00Z">
        <w:r w:rsidR="00D835E6">
          <w:t xml:space="preserve">believed to be </w:t>
        </w:r>
      </w:ins>
      <w:ins w:id="158" w:author="Tal Gross" w:date="2019-09-18T08:53:00Z">
        <w:r w:rsidRPr="00FC4525">
          <w:t>especially expensive venues to treat deferrable conditions. An increase in ED visits for such conditions thus indicates a</w:t>
        </w:r>
      </w:ins>
      <w:ins w:id="159" w:author="Graves, John" w:date="2019-09-27T11:50:00Z">
        <w:r w:rsidR="004E26AF">
          <w:t xml:space="preserve">n inefficient use of </w:t>
        </w:r>
      </w:ins>
      <w:ins w:id="160" w:author="Tal Gross" w:date="2019-09-18T08:53:00Z">
        <w:del w:id="161" w:author="Graves, John" w:date="2019-09-27T11:50:00Z">
          <w:r w:rsidRPr="00FC4525" w:rsidDel="004E26AF">
            <w:delText xml:space="preserve"> waste </w:delText>
          </w:r>
        </w:del>
        <w:r w:rsidRPr="00FC4525">
          <w:t xml:space="preserve">of resources, since those patients could have been treated in lower-cost settings. On the other hand, </w:t>
        </w:r>
      </w:ins>
      <w:ins w:id="162" w:author="Craig Garthwaite" w:date="2019-10-07T12:18:00Z">
        <w:r w:rsidR="00D835E6">
          <w:t>it is unclear whether the e</w:t>
        </w:r>
      </w:ins>
      <w:ins w:id="163" w:author="Craig Garthwaite" w:date="2019-10-07T12:21:00Z">
        <w:r w:rsidR="00D835E6">
          <w:t xml:space="preserve">mergency rooms is truly a higher cost setting.  If the higher utilization is completely accounted for in slack capacity of the emergency room, the </w:t>
        </w:r>
      </w:ins>
      <w:ins w:id="164" w:author="Craig Garthwaite" w:date="2019-10-07T12:18:00Z">
        <w:r w:rsidR="00D835E6">
          <w:t xml:space="preserve">marginal costs </w:t>
        </w:r>
      </w:ins>
      <w:ins w:id="165" w:author="Craig Garthwaite" w:date="2019-10-07T12:21:00Z">
        <w:r w:rsidR="00D835E6">
          <w:t xml:space="preserve">could be quite low.  However, </w:t>
        </w:r>
      </w:ins>
      <w:ins w:id="166" w:author="Craig Garthwaite" w:date="2019-10-07T12:18:00Z">
        <w:r w:rsidR="00D835E6">
          <w:t xml:space="preserve">the presence of a large number of potential uninsured patients </w:t>
        </w:r>
      </w:ins>
      <w:ins w:id="167" w:author="Craig Garthwaite" w:date="2019-10-07T12:21:00Z">
        <w:r w:rsidR="00D835E6">
          <w:t xml:space="preserve">could </w:t>
        </w:r>
      </w:ins>
      <w:ins w:id="168" w:author="Craig Garthwaite" w:date="2019-10-07T12:18:00Z">
        <w:r w:rsidR="00D835E6">
          <w:t>distort the fixed cost decision of the hospital for</w:t>
        </w:r>
      </w:ins>
      <w:ins w:id="169" w:author="Craig Garthwaite" w:date="2019-10-07T12:22:00Z">
        <w:r w:rsidR="00D835E6">
          <w:t xml:space="preserve"> the optimal size of its</w:t>
        </w:r>
      </w:ins>
      <w:ins w:id="170" w:author="Craig Garthwaite" w:date="2019-10-07T12:18:00Z">
        <w:r w:rsidR="00D835E6">
          <w:t xml:space="preserve"> </w:t>
        </w:r>
      </w:ins>
      <w:ins w:id="171" w:author="Craig Garthwaite" w:date="2019-10-07T12:19:00Z">
        <w:r w:rsidR="00D835E6">
          <w:t>emergency departm</w:t>
        </w:r>
      </w:ins>
      <w:ins w:id="172" w:author="Craig Garthwaite" w:date="2019-10-07T12:22:00Z">
        <w:r w:rsidR="00D835E6">
          <w:t>ent which means that evaluating economic costs using only the marginal cost may not be appropriate. I</w:t>
        </w:r>
      </w:ins>
      <w:ins w:id="173" w:author="Craig Garthwaite" w:date="2019-10-07T12:19:00Z">
        <w:r w:rsidR="00D835E6">
          <w:t xml:space="preserve">n addition, </w:t>
        </w:r>
      </w:ins>
      <w:ins w:id="174" w:author="Tal Gross" w:date="2019-09-18T08:53:00Z">
        <w:r w:rsidRPr="00FC4525">
          <w:t>other studies on health insurance, cataloged above, suggest that insurance coverage decreases mortality rates. It is difficult to assess whether that decrease in mortality rates is driven by the increase in utilization, but such a mechanism is</w:t>
        </w:r>
      </w:ins>
      <w:ins w:id="175" w:author="Tal Gross" w:date="2019-09-18T14:03:00Z">
        <w:r w:rsidR="00782929">
          <w:t>,</w:t>
        </w:r>
      </w:ins>
      <w:ins w:id="176" w:author="Tal Gross" w:date="2019-09-18T08:53:00Z">
        <w:r w:rsidRPr="00FC4525">
          <w:t xml:space="preserve"> at </w:t>
        </w:r>
      </w:ins>
      <w:ins w:id="177" w:author="Tal Gross" w:date="2019-09-18T14:03:00Z">
        <w:r w:rsidR="00782929">
          <w:t xml:space="preserve">the very </w:t>
        </w:r>
      </w:ins>
      <w:ins w:id="178" w:author="Tal Gross" w:date="2019-09-18T08:53:00Z">
        <w:r w:rsidRPr="00FC4525">
          <w:t>least</w:t>
        </w:r>
      </w:ins>
      <w:ins w:id="179" w:author="Tal Gross" w:date="2019-09-18T14:03:00Z">
        <w:r w:rsidR="00782929">
          <w:t>,</w:t>
        </w:r>
      </w:ins>
      <w:ins w:id="180" w:author="Tal Gross" w:date="2019-09-18T08:53:00Z">
        <w:r w:rsidRPr="00FC4525">
          <w:t xml:space="preserve"> plausible. In that case, the increased spending on hospital services may be entirely socially efficient. More research is needed to assess </w:t>
        </w:r>
      </w:ins>
      <w:ins w:id="181" w:author="Craig Garthwaite" w:date="2019-10-07T12:19:00Z">
        <w:r w:rsidR="00D835E6">
          <w:t xml:space="preserve">both the true increased economic costs from this </w:t>
        </w:r>
      </w:ins>
      <w:ins w:id="182" w:author="Craig Garthwaite" w:date="2019-10-07T12:22:00Z">
        <w:r w:rsidR="00D835E6">
          <w:t xml:space="preserve">increased </w:t>
        </w:r>
      </w:ins>
      <w:ins w:id="183" w:author="Craig Garthwaite" w:date="2019-10-07T12:19:00Z">
        <w:r w:rsidR="00D835E6">
          <w:t>utilization and whet</w:t>
        </w:r>
      </w:ins>
      <w:ins w:id="184" w:author="Craig Garthwaite" w:date="2019-10-07T12:20:00Z">
        <w:r w:rsidR="00D835E6">
          <w:t xml:space="preserve">her those costs are greater than the societal benefits. </w:t>
        </w:r>
      </w:ins>
      <w:ins w:id="185" w:author="Tal Gross" w:date="2019-09-18T08:53:00Z">
        <w:del w:id="186" w:author="Craig Garthwaite" w:date="2019-10-07T12:20:00Z">
          <w:r w:rsidRPr="00FC4525" w:rsidDel="00D835E6">
            <w:delText xml:space="preserve">whether that is the </w:delText>
          </w:r>
          <w:commentRangeStart w:id="187"/>
          <w:r w:rsidRPr="00FC4525" w:rsidDel="00D835E6">
            <w:delText>case</w:delText>
          </w:r>
        </w:del>
      </w:ins>
      <w:commentRangeEnd w:id="187"/>
      <w:ins w:id="188" w:author="Tal Gross" w:date="2019-09-18T14:32:00Z">
        <w:r w:rsidR="00072C3C">
          <w:rPr>
            <w:rStyle w:val="CommentReference"/>
          </w:rPr>
          <w:commentReference w:id="187"/>
        </w:r>
      </w:ins>
      <w:ins w:id="189" w:author="Tal Gross" w:date="2019-09-18T08:53:00Z">
        <w:del w:id="190" w:author="Craig Garthwaite" w:date="2019-10-07T12:20:00Z">
          <w:r w:rsidRPr="00FC4525" w:rsidDel="00D835E6">
            <w:delText>.</w:delText>
          </w:r>
        </w:del>
      </w:ins>
      <w:del w:id="191" w:author="Craig Garthwaite" w:date="2019-10-07T12:20:00Z">
        <w:r w:rsidR="00D03F46" w:rsidDel="00D835E6">
          <w:delText xml:space="preserve">This is </w:delText>
        </w:r>
      </w:del>
      <w:del w:id="192" w:author="Tal Gross" w:date="2019-09-18T14:32:00Z">
        <w:r w:rsidR="00D03F46" w:rsidDel="00072C3C">
          <w:delText xml:space="preserve">broadly in line with </w:delText>
        </w:r>
        <w:r w:rsidR="007840EA" w:rsidDel="00072C3C">
          <w:delText>many previous studies</w:delText>
        </w:r>
        <w:r w:rsidR="00D03F46" w:rsidDel="00072C3C">
          <w:delText xml:space="preserve">, but </w:delText>
        </w:r>
        <w:r w:rsidR="007840EA" w:rsidDel="00072C3C">
          <w:delText xml:space="preserve">stands in </w:delText>
        </w:r>
        <w:r w:rsidR="00D03F46" w:rsidDel="00072C3C">
          <w:delText xml:space="preserve">contrast </w:delText>
        </w:r>
        <w:r w:rsidR="007840EA" w:rsidDel="00072C3C">
          <w:delText xml:space="preserve">to </w:delText>
        </w:r>
        <w:r w:rsidR="00D03F46" w:rsidDel="00072C3C">
          <w:delText xml:space="preserve">evidence </w:delText>
        </w:r>
        <w:r w:rsidR="007840EA" w:rsidDel="00072C3C">
          <w:delText xml:space="preserve">based on </w:delText>
        </w:r>
        <w:r w:rsidR="00D03F46" w:rsidDel="00072C3C">
          <w:delText xml:space="preserve">the Massachusetts health reform. </w:delText>
        </w:r>
      </w:del>
    </w:p>
    <w:p w14:paraId="235846BF" w14:textId="65E730AF" w:rsidR="00D03F46" w:rsidRDefault="007840EA" w:rsidP="00FA1BE0">
      <w:del w:id="193" w:author="Tal Gross" w:date="2019-09-18T14:32:00Z">
        <w:r w:rsidDel="00072C3C">
          <w:delText xml:space="preserve">It should be unsurprising </w:delText>
        </w:r>
        <w:r w:rsidR="00D03F46" w:rsidDel="00072C3C">
          <w:delText xml:space="preserve">that an estimate from a single state differs from the national average. </w:delText>
        </w:r>
        <w:r w:rsidDel="00072C3C">
          <w:delText xml:space="preserve">Overall averages conceal </w:delText>
        </w:r>
        <w:r w:rsidR="00D03F46" w:rsidDel="00072C3C">
          <w:delText xml:space="preserve">a large amount of variation across states. This </w:delText>
        </w:r>
        <w:r w:rsidDel="00072C3C">
          <w:delText xml:space="preserve">applies to </w:delText>
        </w:r>
        <w:r w:rsidR="00D03F46" w:rsidDel="00072C3C">
          <w:delText xml:space="preserve">both our estimate of the change in the use of healthcare as well as </w:delText>
        </w:r>
        <w:r w:rsidDel="00072C3C">
          <w:delText xml:space="preserve">our estimates of </w:delText>
        </w:r>
        <w:r w:rsidR="00D03F46" w:rsidDel="00072C3C">
          <w:delText>the target efficiency of the program</w:delText>
        </w:r>
        <w:r w:rsidR="00D22964" w:rsidDel="00072C3C">
          <w:delText xml:space="preserve">. </w:delText>
        </w:r>
        <w:r w:rsidR="00D03F46" w:rsidDel="00072C3C">
          <w:delText>Given that everyone who qualifies based on income is retroactively eligible for coverage, the variation in our estimates of the change in the use of hospital services following the expansion does not simply reflect differential take-up</w:delText>
        </w:r>
        <w:r w:rsidR="00D22964" w:rsidDel="00072C3C">
          <w:delText>.</w:delText>
        </w:r>
      </w:del>
      <w:r w:rsidR="00D22964">
        <w:t xml:space="preserve"> </w:t>
      </w:r>
    </w:p>
    <w:p w14:paraId="0391B084" w14:textId="77777777" w:rsidR="00CA7571" w:rsidRDefault="00A919AC" w:rsidP="00441413">
      <w:pPr>
        <w:rPr>
          <w:ins w:id="194" w:author="Tal Gross" w:date="2019-09-20T10:08:00Z"/>
        </w:rPr>
      </w:pPr>
      <w:ins w:id="195" w:author="Tal Gross" w:date="2019-09-19T09:15:00Z">
        <w:r>
          <w:t>Second, b</w:t>
        </w:r>
      </w:ins>
      <w:ins w:id="196" w:author="Tal Gross" w:date="2019-09-18T14:04:00Z">
        <w:r w:rsidR="00782929">
          <w:t>eyond th</w:t>
        </w:r>
      </w:ins>
      <w:ins w:id="197" w:author="Tal Gross" w:date="2019-09-18T14:33:00Z">
        <w:r w:rsidR="00441413">
          <w:t>at</w:t>
        </w:r>
      </w:ins>
      <w:ins w:id="198" w:author="Tal Gross" w:date="2019-09-18T14:04:00Z">
        <w:r w:rsidR="00782929">
          <w:t xml:space="preserve"> increase in utilization, this paper also demonstrates variation in the impact of the ACA across states. </w:t>
        </w:r>
      </w:ins>
      <w:ins w:id="199" w:author="Tal Gross" w:date="2019-09-18T14:33:00Z">
        <w:r w:rsidR="00441413">
          <w:t>The results suggest t</w:t>
        </w:r>
      </w:ins>
      <w:ins w:id="200" w:author="Tal Gross" w:date="2019-09-18T14:34:00Z">
        <w:r w:rsidR="00441413">
          <w:t xml:space="preserve">hat some of that variation </w:t>
        </w:r>
      </w:ins>
      <w:ins w:id="201" w:author="Tal Gross" w:date="2019-09-18T14:35:00Z">
        <w:r w:rsidR="00441413">
          <w:t xml:space="preserve">can be explained by </w:t>
        </w:r>
      </w:ins>
      <w:ins w:id="202" w:author="Tal Gross" w:date="2019-09-18T14:36:00Z">
        <w:r w:rsidR="00441413">
          <w:t xml:space="preserve">the size of the expansion and the pre-existing levels of hospital uncompensated care. </w:t>
        </w:r>
      </w:ins>
      <w:del w:id="203" w:author="Tal Gross" w:date="2019-09-18T14:37:00Z">
        <w:r w:rsidR="003A2ED1" w:rsidDel="00441413">
          <w:delText xml:space="preserve">This raises </w:delText>
        </w:r>
        <w:r w:rsidR="007840EA" w:rsidDel="00441413">
          <w:delText>the</w:delText>
        </w:r>
        <w:r w:rsidR="003A2ED1" w:rsidDel="00441413">
          <w:delText xml:space="preserve"> question of what drives the average increase and its variation</w:delText>
        </w:r>
        <w:r w:rsidR="00082FB4" w:rsidDel="00441413">
          <w:delText xml:space="preserve"> across states</w:delText>
        </w:r>
        <w:r w:rsidR="003A2ED1" w:rsidDel="00441413">
          <w:delText xml:space="preserve">. Why would newly insured individuals seek out care in the ED instead of primary-care settings? </w:delText>
        </w:r>
      </w:del>
      <w:r w:rsidR="003A2ED1">
        <w:t xml:space="preserve">There is </w:t>
      </w:r>
      <w:r w:rsidR="003A2ED1">
        <w:lastRenderedPageBreak/>
        <w:t xml:space="preserve">room for more work unpacking </w:t>
      </w:r>
      <w:del w:id="204" w:author="Tal Gross" w:date="2019-09-18T14:37:00Z">
        <w:r w:rsidR="003A2ED1" w:rsidDel="00441413">
          <w:delText>this behavioral response</w:delText>
        </w:r>
      </w:del>
      <w:ins w:id="205" w:author="Tal Gross" w:date="2019-09-18T14:37:00Z">
        <w:r w:rsidR="00441413">
          <w:t>the mechanism behind how a uniform federal policy can have such different effects across the country</w:t>
        </w:r>
      </w:ins>
      <w:r w:rsidR="003A2ED1">
        <w:t xml:space="preserve">. </w:t>
      </w:r>
      <w:ins w:id="206" w:author="Tal Gross" w:date="2019-09-18T14:39:00Z">
        <w:r w:rsidR="00441413">
          <w:t xml:space="preserve">Still, these </w:t>
        </w:r>
      </w:ins>
      <w:moveToRangeStart w:id="207" w:author="Tal Gross" w:date="2019-09-18T14:39:00Z" w:name="move19709988"/>
      <w:moveTo w:id="208" w:author="Tal Gross" w:date="2019-09-18T14:39:00Z">
        <w:r w:rsidR="00441413">
          <w:t>estimates should raise broad concerns about the ability to generalize from a single setting to the entire nation. The variation that we estimate demonstrates that even small differences in the implementation of a uniform policy can cause meaningfully different outcomes. Beyond demonstrating important questions about external validity, this variation is something that policymakers may hope to harness as they attempt to develop a nationwide healthcare safety net. Given the important economic impact of health insurance, failing to understand and plan for this variation means could lead to meaningfully different regional economic impacts from federal policies. For this reason, we believe that far more research is needed to understand the mechanisms underlying our results. These mechanisms could be useful policy levers for elected officials as they attempt to develop a robust social safety net.</w:t>
        </w:r>
      </w:moveTo>
      <w:moveToRangeEnd w:id="207"/>
    </w:p>
    <w:p w14:paraId="7B794424" w14:textId="4569423E" w:rsidR="003A2ED1" w:rsidRDefault="00CA7571" w:rsidP="00441413">
      <w:commentRangeStart w:id="209"/>
      <w:commentRangeStart w:id="210"/>
      <w:ins w:id="211" w:author="Tal Gross" w:date="2019-09-20T10:09:00Z">
        <w:r w:rsidRPr="00CA7571">
          <w:t>Another</w:t>
        </w:r>
        <w:commentRangeEnd w:id="209"/>
        <w:r>
          <w:rPr>
            <w:rStyle w:val="CommentReference"/>
          </w:rPr>
          <w:commentReference w:id="209"/>
        </w:r>
      </w:ins>
      <w:commentRangeEnd w:id="210"/>
      <w:r w:rsidR="007E1AD4">
        <w:rPr>
          <w:rStyle w:val="CommentReference"/>
        </w:rPr>
        <w:commentReference w:id="210"/>
      </w:r>
      <w:ins w:id="212" w:author="Tal Gross" w:date="2019-09-20T10:09:00Z">
        <w:r w:rsidRPr="00CA7571">
          <w:t xml:space="preserve"> implication of th</w:t>
        </w:r>
        <w:r w:rsidR="000F2B49">
          <w:t>is</w:t>
        </w:r>
        <w:r w:rsidRPr="00CA7571">
          <w:t xml:space="preserve"> across-state heterogeneity is that </w:t>
        </w:r>
        <w:r w:rsidR="000F2B49">
          <w:t xml:space="preserve">it </w:t>
        </w:r>
        <w:r w:rsidRPr="00CA7571">
          <w:t>may affect the interpretation of future difference-in-difference studies of the ACA</w:t>
        </w:r>
        <w:r w:rsidR="000F2B49">
          <w:t>. Those future studies will be</w:t>
        </w:r>
        <w:r w:rsidRPr="00CA7571">
          <w:t xml:space="preserve"> carried out over longer time periods, particularly as other states choose to expand Medicaid. Recent research emphasizes that difference-in-difference studies with variation in treatment timing need to be interpreted carefully when there is treatment</w:t>
        </w:r>
      </w:ins>
      <w:ins w:id="213" w:author="Tal Gross" w:date="2019-09-20T10:10:00Z">
        <w:r w:rsidR="000F2B49">
          <w:t>-</w:t>
        </w:r>
      </w:ins>
      <w:ins w:id="214" w:author="Tal Gross" w:date="2019-09-20T10:09:00Z">
        <w:r w:rsidRPr="00CA7571">
          <w:t xml:space="preserve">effect heterogeneity (Goodman-Bacon 2019), and so </w:t>
        </w:r>
      </w:ins>
      <w:ins w:id="215" w:author="Tal Gross" w:date="2019-09-20T10:10:00Z">
        <w:r w:rsidR="000F2B49">
          <w:t xml:space="preserve">the </w:t>
        </w:r>
      </w:ins>
      <w:ins w:id="216" w:author="Tal Gross" w:date="2019-09-20T10:09:00Z">
        <w:r w:rsidRPr="00CA7571">
          <w:t xml:space="preserve">results </w:t>
        </w:r>
      </w:ins>
      <w:ins w:id="217" w:author="Tal Gross" w:date="2019-09-20T10:10:00Z">
        <w:r w:rsidR="000F2B49">
          <w:t xml:space="preserve">above </w:t>
        </w:r>
      </w:ins>
      <w:ins w:id="218" w:author="Tal Gross" w:date="2019-09-20T10:09:00Z">
        <w:r w:rsidRPr="00CA7571">
          <w:t>imply that future researchers need to pay close attention to state-level heterogeneity when comparing results across studies that are estimated in different time periods</w:t>
        </w:r>
      </w:ins>
      <w:ins w:id="219" w:author="Tal Gross" w:date="2019-09-20T10:10:00Z">
        <w:r w:rsidR="000F2B49">
          <w:t xml:space="preserve"> </w:t>
        </w:r>
      </w:ins>
      <w:ins w:id="220" w:author="Tal Gross" w:date="2019-09-20T10:09:00Z">
        <w:r w:rsidRPr="00CA7571">
          <w:t>or sets of expansion and non-expansion states.</w:t>
        </w:r>
      </w:ins>
      <w:del w:id="221" w:author="Tal Gross" w:date="2019-09-18T14:38:00Z">
        <w:r w:rsidR="003A2ED1" w:rsidDel="00441413">
          <w:delText xml:space="preserve">Qualitative interviews with Oregon residents who gained Medicaid coverage reveal a variety of barriers to accessing other healthcare providers </w:delText>
        </w:r>
        <w:r w:rsidR="003A2ED1" w:rsidDel="00441413">
          <w:fldChar w:fldCharType="begin"/>
        </w:r>
        <w:r w:rsidR="003A2ED1" w:rsidDel="00441413">
          <w:delInstrText xml:space="preserve"> ADDIN ZOTERO_ITEM CSL_CITATION {"citationID":"KC84oG1n","properties":{"formattedCitation":"(Allen, Wright, and Baicker 2014)","plainCitation":"(Allen, Wright, and Baicker 2014)","noteIndex":0},"citationItems":[{"id":160,"uris":["http://zotero.org/users/5840172/items/IB2NKMJP"],"uri":["http://zotero.org/users/5840172/items/IB2NKMJP"],"itemData":{"id":160,"type":"article-journal","title":"New Medicaid Enrollees In Oregon Report Health Care Successes And Challenges","container-title":"Health Affairs","page":"292-299","volume":"33","issue":"2","source":"DOI.org (Crossref)","DOI":"10.1377/hlthaff.2013.1002","ISSN":"0278-2715, 1544-5208","journalAbbreviation":"Health Affairs","language":"en","author":[{"family":"Allen","given":"Heidi"},{"family":"Wright","given":"Bill J."},{"family":"Baicker","given":"Katherine"}],"issued":{"date-parts":[["2014",2]]}}}],"schema":"https://github.com/citation-style-language/schema/raw/master/csl-citation.json"} </w:delInstrText>
        </w:r>
        <w:r w:rsidR="003A2ED1" w:rsidDel="00441413">
          <w:fldChar w:fldCharType="separate"/>
        </w:r>
        <w:r w:rsidR="003A2ED1" w:rsidDel="00441413">
          <w:rPr>
            <w:noProof/>
          </w:rPr>
          <w:delText>(Allen, Wright, and Baicker 2014)</w:delText>
        </w:r>
        <w:r w:rsidR="003A2ED1" w:rsidDel="00441413">
          <w:fldChar w:fldCharType="end"/>
        </w:r>
        <w:r w:rsidR="003A2ED1" w:rsidDel="00441413">
          <w:delText>. For example, many newly-insured</w:delText>
        </w:r>
        <w:r w:rsidR="007840EA" w:rsidDel="00441413">
          <w:delText xml:space="preserve"> </w:delText>
        </w:r>
        <w:r w:rsidR="007840EA" w:rsidRPr="007840EA" w:rsidDel="00441413">
          <w:delText>Oregon</w:delText>
        </w:r>
        <w:r w:rsidR="007840EA" w:rsidDel="00441413">
          <w:delText xml:space="preserve"> residents </w:delText>
        </w:r>
        <w:r w:rsidR="003A2ED1" w:rsidDel="00441413">
          <w:delText xml:space="preserve">immediately tried to access dental services, but were told that the specific Oregon Medicaid plan they were enrolled in only covered “emergency dental services.” As a result, many individuals appear to have misinterpreted this restriction to </w:delText>
        </w:r>
        <w:r w:rsidR="00AC1B57" w:rsidDel="00441413">
          <w:delText>imply</w:delText>
        </w:r>
        <w:r w:rsidR="003A2ED1" w:rsidDel="00441413">
          <w:delText xml:space="preserve"> that the only place they could receive care was at the ED. Given these anecdotes, we see room for more research understanding the extent of such misinformation and misperceptions, and we also see potential in interventions that try to provide information or assistance in accessing other healthcare services.</w:delText>
        </w:r>
        <w:r w:rsidR="003A2ED1" w:rsidDel="00441413">
          <w:rPr>
            <w:rStyle w:val="FootnoteReference"/>
          </w:rPr>
          <w:footnoteReference w:id="36"/>
        </w:r>
        <w:r w:rsidR="003A2ED1" w:rsidDel="00441413">
          <w:delText xml:space="preserve">  </w:delText>
        </w:r>
        <w:r w:rsidR="003A2ED1" w:rsidDel="00441413">
          <w:lastRenderedPageBreak/>
          <w:delText>Beyond misinformation, the state</w:delText>
        </w:r>
        <w:r w:rsidR="007840EA" w:rsidDel="00441413">
          <w:delText>-</w:delText>
        </w:r>
        <w:r w:rsidR="003A2ED1" w:rsidDel="00441413">
          <w:delText xml:space="preserve">level variation is also likely </w:delText>
        </w:r>
        <w:r w:rsidR="007840EA" w:rsidDel="00441413">
          <w:delText xml:space="preserve">driven by </w:delText>
        </w:r>
        <w:r w:rsidR="003A2ED1" w:rsidDel="00441413">
          <w:delText xml:space="preserve">variation in take-up, the availability of treatment in outpatient settings, and the degree to which hospital services are a substitute or complement for </w:delText>
        </w:r>
        <w:r w:rsidR="007840EA" w:rsidDel="00441413">
          <w:delText xml:space="preserve">outpatient </w:delText>
        </w:r>
        <w:r w:rsidR="003A2ED1" w:rsidDel="00441413">
          <w:delText>visits</w:delText>
        </w:r>
        <w:r w:rsidR="00D22964" w:rsidDel="00441413">
          <w:delText xml:space="preserve">. </w:delText>
        </w:r>
      </w:del>
      <w:commentRangeStart w:id="224"/>
      <w:commentRangeEnd w:id="224"/>
      <w:r w:rsidR="00441413">
        <w:rPr>
          <w:rStyle w:val="CommentReference"/>
        </w:rPr>
        <w:commentReference w:id="224"/>
      </w:r>
    </w:p>
    <w:p w14:paraId="09E5F31B" w14:textId="63122B5E" w:rsidR="00130CE8" w:rsidRDefault="00782929" w:rsidP="00130CE8">
      <w:ins w:id="225" w:author="Tal Gross" w:date="2019-09-18T14:05:00Z">
        <w:r>
          <w:t>Finally, w</w:t>
        </w:r>
      </w:ins>
      <w:del w:id="226" w:author="Tal Gross" w:date="2019-09-18T14:05:00Z">
        <w:r w:rsidR="00130CE8" w:rsidDel="00782929">
          <w:delText>W</w:delText>
        </w:r>
      </w:del>
      <w:r w:rsidR="00130CE8">
        <w:t xml:space="preserve">e also </w:t>
      </w:r>
      <w:ins w:id="227" w:author="Tal Gross" w:date="2019-09-18T14:05:00Z">
        <w:r>
          <w:t xml:space="preserve">study the </w:t>
        </w:r>
      </w:ins>
      <w:ins w:id="228" w:author="Tal Gross" w:date="2019-09-18T14:45:00Z">
        <w:r w:rsidR="00EE63BC">
          <w:t>“</w:t>
        </w:r>
      </w:ins>
      <w:ins w:id="229" w:author="Tal Gross" w:date="2019-09-18T14:39:00Z">
        <w:r w:rsidR="00441413">
          <w:t>target</w:t>
        </w:r>
      </w:ins>
      <w:ins w:id="230" w:author="Tal Gross" w:date="2019-09-18T14:45:00Z">
        <w:r w:rsidR="00EE63BC">
          <w:t xml:space="preserve"> efficiency”</w:t>
        </w:r>
      </w:ins>
      <w:ins w:id="231" w:author="Tal Gross" w:date="2019-09-18T14:39:00Z">
        <w:r w:rsidR="00441413">
          <w:t xml:space="preserve"> of the Medicaid expansion, the </w:t>
        </w:r>
      </w:ins>
      <w:ins w:id="232" w:author="Tal Gross" w:date="2019-09-18T14:05:00Z">
        <w:r>
          <w:t xml:space="preserve">degree to which </w:t>
        </w:r>
      </w:ins>
      <w:ins w:id="233" w:author="Tal Gross" w:date="2019-09-18T14:40:00Z">
        <w:r w:rsidR="00441413">
          <w:t xml:space="preserve">it gave coverage to </w:t>
        </w:r>
      </w:ins>
      <w:ins w:id="234" w:author="Tal Gross" w:date="2019-09-18T14:06:00Z">
        <w:r>
          <w:t xml:space="preserve">those who most needed </w:t>
        </w:r>
      </w:ins>
      <w:ins w:id="235" w:author="Tal Gross" w:date="2019-09-18T14:40:00Z">
        <w:r w:rsidR="00441413">
          <w:t>it</w:t>
        </w:r>
      </w:ins>
      <w:ins w:id="236" w:author="Tal Gross" w:date="2019-09-18T14:06:00Z">
        <w:r>
          <w:t>.</w:t>
        </w:r>
      </w:ins>
      <w:del w:id="237" w:author="Tal Gross" w:date="2019-09-18T14:06:00Z">
        <w:r w:rsidR="00130CE8" w:rsidDel="00782929">
          <w:delText>find meaningful variation in the degree to which the expansion targeted those with the greatest need for hospital services.</w:delText>
        </w:r>
      </w:del>
      <w:r w:rsidR="00130CE8">
        <w:t xml:space="preserve"> </w:t>
      </w:r>
      <w:del w:id="238" w:author="Tal Gross" w:date="2019-09-18T14:40:00Z">
        <w:r w:rsidR="00130CE8" w:rsidDel="00441413">
          <w:delText xml:space="preserve">Certainly, more </w:delText>
        </w:r>
        <w:r w:rsidR="005036FE" w:rsidDel="00441413">
          <w:delText>work</w:delText>
        </w:r>
        <w:r w:rsidR="00130CE8" w:rsidDel="00441413">
          <w:delText xml:space="preserve"> is needed to decompose the various factors that led </w:delText>
        </w:r>
        <w:r w:rsidR="005036FE" w:rsidDel="00441413">
          <w:delText xml:space="preserve">to </w:delText>
        </w:r>
        <w:r w:rsidR="00130CE8" w:rsidDel="00441413">
          <w:delText>this variation in target efficiency</w:delText>
        </w:r>
        <w:r w:rsidR="00D22964" w:rsidDel="00441413">
          <w:delText xml:space="preserve">. </w:delText>
        </w:r>
        <w:r w:rsidR="00130CE8" w:rsidDel="00441413">
          <w:delText xml:space="preserve">But Figures </w:delText>
        </w:r>
        <w:r w:rsidR="002702A0" w:rsidDel="00441413">
          <w:delText>15 through 17</w:delText>
        </w:r>
        <w:r w:rsidR="00130CE8" w:rsidDel="00441413">
          <w:delText xml:space="preserve"> demonstrate </w:delText>
        </w:r>
        <w:r w:rsidR="0078464B" w:rsidDel="00441413">
          <w:delText xml:space="preserve">important </w:delText>
        </w:r>
        <w:r w:rsidR="00130CE8" w:rsidDel="00441413">
          <w:delText>heterogeneity in the degree to which the ACA expansion provided new coverage to those who most needed it. In addition, our</w:delText>
        </w:r>
      </w:del>
      <w:ins w:id="239" w:author="Tal Gross" w:date="2019-09-18T14:40:00Z">
        <w:r w:rsidR="00441413">
          <w:t>The</w:t>
        </w:r>
      </w:ins>
      <w:r w:rsidR="00130CE8">
        <w:t xml:space="preserve"> estimates </w:t>
      </w:r>
      <w:del w:id="240" w:author="Tal Gross" w:date="2019-09-18T14:40:00Z">
        <w:r w:rsidR="00130CE8" w:rsidDel="00441413">
          <w:delText xml:space="preserve">provide evidence </w:delText>
        </w:r>
      </w:del>
      <w:ins w:id="241" w:author="Tal Gross" w:date="2019-09-18T14:40:00Z">
        <w:r w:rsidR="00441413">
          <w:t xml:space="preserve">suggest </w:t>
        </w:r>
      </w:ins>
      <w:r w:rsidR="00130CE8">
        <w:t xml:space="preserve">that the existing safety net’s policy of categorical eligibility </w:t>
      </w:r>
      <w:del w:id="242" w:author="Tal Gross" w:date="2019-09-18T14:40:00Z">
        <w:r w:rsidR="00130CE8" w:rsidDel="00441413">
          <w:delText xml:space="preserve">does not appear to be </w:delText>
        </w:r>
      </w:del>
      <w:ins w:id="243" w:author="Tal Gross" w:date="2019-09-18T14:40:00Z">
        <w:r w:rsidR="00441413">
          <w:t xml:space="preserve">was not </w:t>
        </w:r>
      </w:ins>
      <w:r w:rsidR="00130CE8">
        <w:t>more target efficient. As federal policymakers consider the optimal size and nature of the</w:t>
      </w:r>
      <w:r w:rsidR="00130CE8" w:rsidDel="005304B0">
        <w:t xml:space="preserve"> </w:t>
      </w:r>
      <w:r w:rsidR="00130CE8">
        <w:t>safety net it may be necessary to more clearly account for the degree to which existing market features can drive the efficiency of federal spending.</w:t>
      </w:r>
    </w:p>
    <w:p w14:paraId="11FC2FB4" w14:textId="0EAB8D4C" w:rsidR="00987A18" w:rsidRDefault="00130CE8" w:rsidP="00FA1BE0">
      <w:del w:id="244" w:author="Tal Gross" w:date="2019-09-19T09:17:00Z">
        <w:r w:rsidDel="00A919AC">
          <w:delText>Overall</w:delText>
        </w:r>
      </w:del>
      <w:ins w:id="245" w:author="Tal Gross" w:date="2019-09-19T09:17:00Z">
        <w:r w:rsidR="00A919AC">
          <w:t>T</w:t>
        </w:r>
      </w:ins>
      <w:ins w:id="246" w:author="Tal Gross" w:date="2019-09-19T09:18:00Z">
        <w:r w:rsidR="00A919AC">
          <w:t>aken together</w:t>
        </w:r>
      </w:ins>
      <w:r>
        <w:t xml:space="preserve">, </w:t>
      </w:r>
      <w:del w:id="247" w:author="Tal Gross" w:date="2019-09-18T14:40:00Z">
        <w:r w:rsidDel="00441413">
          <w:delText xml:space="preserve">our </w:delText>
        </w:r>
      </w:del>
      <w:moveFromRangeStart w:id="248" w:author="Tal Gross" w:date="2019-09-18T14:39:00Z" w:name="move19709988"/>
      <w:moveFrom w:id="249" w:author="Tal Gross" w:date="2019-09-18T14:39:00Z">
        <w:r w:rsidDel="00441413">
          <w:t xml:space="preserve">estimates should </w:t>
        </w:r>
        <w:r w:rsidR="00EA1B50" w:rsidDel="00441413">
          <w:t xml:space="preserve">raise broad </w:t>
        </w:r>
        <w:r w:rsidR="00D03F46" w:rsidDel="00441413">
          <w:t xml:space="preserve">concerns about the ability to generalize from </w:t>
        </w:r>
        <w:r w:rsidR="00EA1B50" w:rsidDel="00441413">
          <w:t>a single setting to the entire nation</w:t>
        </w:r>
        <w:r w:rsidR="00D22964" w:rsidDel="00441413">
          <w:t xml:space="preserve">. </w:t>
        </w:r>
        <w:r w:rsidR="00EA1B50" w:rsidDel="00441413">
          <w:t>The variation that we estimate demonstrates that even small differences in the implementation of a uniform policy can cause meaningfully different outcomes</w:t>
        </w:r>
        <w:r w:rsidR="00D22964" w:rsidDel="00441413">
          <w:t xml:space="preserve">. </w:t>
        </w:r>
        <w:r w:rsidR="00EA1B50" w:rsidDel="00441413">
          <w:t>Beyond demonstrating important questions about externa</w:t>
        </w:r>
        <w:r w:rsidR="00C37283" w:rsidDel="00441413">
          <w:t>l</w:t>
        </w:r>
        <w:r w:rsidR="00EA1B50" w:rsidDel="00441413">
          <w:t xml:space="preserve"> validity, this variation is something that policymakers may hope to harness as they attempt to develop a nationwide healthcare safety net. Given the important economic impact of health insurance, failing to understand and plan for this variation means could lead to meaningfully different regional economic impacts from federal policies. For this reason, we believe that far more research is needed to understand the mechanisms underlying our results. These mechanisms could be useful policy levers for elected officials as they attempt to develop a robust social safety net. </w:t>
        </w:r>
      </w:moveFrom>
      <w:moveFromRangeEnd w:id="248"/>
      <w:ins w:id="250" w:author="Tal Gross" w:date="2019-09-18T14:40:00Z">
        <w:r w:rsidR="00441413">
          <w:t>t</w:t>
        </w:r>
      </w:ins>
      <w:commentRangeStart w:id="251"/>
      <w:ins w:id="252" w:author="Tal Gross" w:date="2019-09-17T08:34:00Z">
        <w:r w:rsidR="00987A18" w:rsidRPr="00987A18">
          <w:t>his paper</w:t>
        </w:r>
        <w:r w:rsidR="00987A18">
          <w:t>’</w:t>
        </w:r>
        <w:r w:rsidR="00987A18" w:rsidRPr="00987A18">
          <w:t>s estimates lead to several implications for policy.</w:t>
        </w:r>
        <w:commentRangeEnd w:id="251"/>
        <w:r w:rsidR="00987A18">
          <w:rPr>
            <w:rStyle w:val="CommentReference"/>
          </w:rPr>
          <w:commentReference w:id="251"/>
        </w:r>
        <w:r w:rsidR="00987A18" w:rsidRPr="00987A18">
          <w:t xml:space="preserve"> First, the results clearly suggest that </w:t>
        </w:r>
      </w:ins>
      <w:ins w:id="253" w:author="Graves, John" w:date="2019-09-27T11:53:00Z">
        <w:r w:rsidR="007E1AD4">
          <w:t xml:space="preserve">the ACA’s Medicaid </w:t>
        </w:r>
      </w:ins>
      <w:ins w:id="254" w:author="Tal Gross" w:date="2019-09-17T08:34:00Z">
        <w:r w:rsidR="00987A18" w:rsidRPr="00987A18">
          <w:t xml:space="preserve">expansions </w:t>
        </w:r>
        <w:del w:id="255" w:author="Graves, John" w:date="2019-09-27T11:53:00Z">
          <w:r w:rsidR="00987A18" w:rsidRPr="00987A18" w:rsidDel="007E1AD4">
            <w:delText xml:space="preserve">in coverage </w:delText>
          </w:r>
        </w:del>
        <w:r w:rsidR="00987A18" w:rsidRPr="00987A18">
          <w:t>increase</w:t>
        </w:r>
      </w:ins>
      <w:ins w:id="256" w:author="Graves, John" w:date="2019-09-27T11:53:00Z">
        <w:r w:rsidR="007E1AD4">
          <w:t>d</w:t>
        </w:r>
      </w:ins>
      <w:ins w:id="257" w:author="Tal Gross" w:date="2019-09-17T08:34:00Z">
        <w:r w:rsidR="00987A18" w:rsidRPr="00987A18">
          <w:t xml:space="preserve"> hospital utilization</w:t>
        </w:r>
      </w:ins>
      <w:ins w:id="258" w:author="Graves, John" w:date="2019-09-27T11:53:00Z">
        <w:r w:rsidR="007E1AD4">
          <w:t>, including use of the ED</w:t>
        </w:r>
      </w:ins>
      <w:ins w:id="259" w:author="Tal Gross" w:date="2019-09-17T08:34:00Z">
        <w:r w:rsidR="00987A18" w:rsidRPr="00987A18">
          <w:t xml:space="preserve">. That finding should inform analysts seeking to predict the cost of future expansions. Moreover, if policymakers plan to expand coverage in areas with little excess supply of healthcare, then they should also </w:t>
        </w:r>
      </w:ins>
      <w:ins w:id="260" w:author="Graves, John" w:date="2019-09-27T11:54:00Z">
        <w:r w:rsidR="007E1AD4">
          <w:t xml:space="preserve">consider complementary policies to </w:t>
        </w:r>
      </w:ins>
      <w:ins w:id="261" w:author="Tal Gross" w:date="2019-09-17T08:34:00Z">
        <w:r w:rsidR="00987A18" w:rsidRPr="00987A18">
          <w:t xml:space="preserve">expand the capacity of the local healthcare system. Second, policymakers should view evidence of state-specific heterogeneity as, perhaps, suggesting that some federal laws should leave room for state-by-state customization. </w:t>
        </w:r>
        <w:r w:rsidR="00987A18" w:rsidRPr="00987A18">
          <w:lastRenderedPageBreak/>
          <w:t>Healthcare is a fundamentally local product, and thus markets for healthcare act very differently across the country.  Finally, this paper</w:t>
        </w:r>
        <w:r w:rsidR="00987A18">
          <w:t>’</w:t>
        </w:r>
        <w:r w:rsidR="00987A18" w:rsidRPr="00987A18">
          <w:t xml:space="preserve">s estimates suggest that the ACA Medicaid expansion was well targeted. </w:t>
        </w:r>
      </w:ins>
      <w:ins w:id="262" w:author="Craig Garthwaite" w:date="2019-10-07T12:26:00Z">
        <w:r w:rsidR="00D835E6">
          <w:t>To the extent that policymakers are worried</w:t>
        </w:r>
        <w:bookmarkStart w:id="263" w:name="_GoBack"/>
        <w:bookmarkEnd w:id="263"/>
        <w:r w:rsidR="00D835E6">
          <w:t xml:space="preserve"> about targeting in a social insurance program that is available based only on income, our estimates should decrease these concerns. </w:t>
        </w:r>
      </w:ins>
      <w:commentRangeStart w:id="264"/>
      <w:ins w:id="265" w:author="Tal Gross" w:date="2019-09-17T08:34:00Z">
        <w:del w:id="266" w:author="Craig Garthwaite" w:date="2019-10-07T12:26:00Z">
          <w:r w:rsidR="00987A18" w:rsidRPr="00987A18" w:rsidDel="00D835E6">
            <w:delText>This should embolden policymakers to expand Medicaid in the 13 states that have yet to adopt the ACA expansion.</w:delText>
          </w:r>
        </w:del>
      </w:ins>
      <w:commentRangeEnd w:id="264"/>
      <w:del w:id="267" w:author="Craig Garthwaite" w:date="2019-10-07T12:26:00Z">
        <w:r w:rsidR="00CD6DA4" w:rsidDel="00D835E6">
          <w:rPr>
            <w:rStyle w:val="CommentReference"/>
          </w:rPr>
          <w:commentReference w:id="264"/>
        </w:r>
      </w:del>
    </w:p>
    <w:p w14:paraId="2524AA01" w14:textId="77777777" w:rsidR="003D7CB2" w:rsidRDefault="003D7CB2" w:rsidP="00FA1BE0"/>
    <w:p w14:paraId="07FF9274" w14:textId="752E4410" w:rsidR="00FA1BE0" w:rsidRPr="00FA1BE0" w:rsidRDefault="00FA1BE0" w:rsidP="004B68E7">
      <w:pPr>
        <w:ind w:firstLine="0"/>
      </w:pPr>
    </w:p>
    <w:p w14:paraId="7F057067" w14:textId="77777777" w:rsidR="004F3BD6" w:rsidRDefault="004F3BD6">
      <w:pPr>
        <w:spacing w:line="240" w:lineRule="auto"/>
        <w:ind w:firstLine="0"/>
        <w:contextualSpacing w:val="0"/>
        <w:jc w:val="left"/>
        <w:rPr>
          <w:b/>
          <w:sz w:val="32"/>
          <w:szCs w:val="40"/>
        </w:rPr>
      </w:pPr>
      <w:r>
        <w:br w:type="page"/>
      </w:r>
    </w:p>
    <w:p w14:paraId="566EF82B" w14:textId="3150ACE4" w:rsidR="00DC1621" w:rsidRDefault="00DC1621" w:rsidP="003062E6">
      <w:pPr>
        <w:pStyle w:val="Heading1"/>
        <w:numPr>
          <w:ilvl w:val="0"/>
          <w:numId w:val="0"/>
        </w:numPr>
        <w:spacing w:after="240" w:line="240" w:lineRule="auto"/>
        <w:ind w:left="360" w:hanging="360"/>
        <w:contextualSpacing w:val="0"/>
      </w:pPr>
      <w:r w:rsidRPr="008722D9">
        <w:lastRenderedPageBreak/>
        <w:t>References</w:t>
      </w:r>
    </w:p>
    <w:p w14:paraId="61169703" w14:textId="77777777" w:rsidR="00F331B8" w:rsidRPr="00F331B8" w:rsidRDefault="003062E6" w:rsidP="00DE52B8">
      <w:pPr>
        <w:pStyle w:val="Bibliography"/>
        <w:spacing w:after="240"/>
        <w:contextualSpacing w:val="0"/>
        <w:rPr>
          <w:color w:val="auto"/>
        </w:rPr>
      </w:pPr>
      <w:r>
        <w:fldChar w:fldCharType="begin"/>
      </w:r>
      <w:r>
        <w:instrText xml:space="preserve"> ADDIN ZOTERO_BIBL {"uncited":[],"omitted":[],"custom":[]} CSL_BIBLIOGRAPHY </w:instrText>
      </w:r>
      <w:r>
        <w:fldChar w:fldCharType="separate"/>
      </w:r>
      <w:r w:rsidR="00F331B8" w:rsidRPr="00F331B8">
        <w:rPr>
          <w:color w:val="auto"/>
        </w:rPr>
        <w:t xml:space="preserve">Akosa Antwi, Yaa, Asako S. Moriya, Kosali Simon, and Benjamin D. Sommers. 2015. “Changes in Emergency Department Use Among Young Adults After the Patient Protection and Affordable Care Act’s Dependent Coverage Provision.” </w:t>
      </w:r>
      <w:r w:rsidR="00F331B8" w:rsidRPr="00F331B8">
        <w:rPr>
          <w:i/>
          <w:iCs/>
          <w:color w:val="auto"/>
        </w:rPr>
        <w:t>Annals of Emergency Medicine</w:t>
      </w:r>
      <w:r w:rsidR="00F331B8" w:rsidRPr="00F331B8">
        <w:rPr>
          <w:color w:val="auto"/>
        </w:rPr>
        <w:t xml:space="preserve"> 65 (6): 664-672.e2. https://doi.org/10.1016/j.annemergmed.2015.01.010.</w:t>
      </w:r>
    </w:p>
    <w:p w14:paraId="3AAC4022" w14:textId="77777777" w:rsidR="00F331B8" w:rsidRPr="00F331B8" w:rsidRDefault="00F331B8" w:rsidP="00DE52B8">
      <w:pPr>
        <w:pStyle w:val="Bibliography"/>
        <w:spacing w:after="240"/>
        <w:contextualSpacing w:val="0"/>
        <w:rPr>
          <w:color w:val="auto"/>
        </w:rPr>
      </w:pPr>
      <w:r w:rsidRPr="00F331B8">
        <w:rPr>
          <w:color w:val="auto"/>
        </w:rPr>
        <w:t xml:space="preserve">Allen, Heidi, Bill J. Wright, and Katherine Baicker. 2014. “New Medicaid Enrollees In Oregon Report Health Care Successes And Challenges.” </w:t>
      </w:r>
      <w:r w:rsidRPr="00F331B8">
        <w:rPr>
          <w:i/>
          <w:iCs/>
          <w:color w:val="auto"/>
        </w:rPr>
        <w:t>Health Affairs</w:t>
      </w:r>
      <w:r w:rsidRPr="00F331B8">
        <w:rPr>
          <w:color w:val="auto"/>
        </w:rPr>
        <w:t xml:space="preserve"> 33 (2): 292–99. https://doi.org/10.1377/hlthaff.2013.1002.</w:t>
      </w:r>
    </w:p>
    <w:p w14:paraId="7D251D5B" w14:textId="77777777" w:rsidR="00F331B8" w:rsidRPr="00F331B8" w:rsidRDefault="00F331B8" w:rsidP="00DE52B8">
      <w:pPr>
        <w:pStyle w:val="Bibliography"/>
        <w:spacing w:after="240"/>
        <w:contextualSpacing w:val="0"/>
        <w:rPr>
          <w:color w:val="auto"/>
        </w:rPr>
      </w:pPr>
      <w:r w:rsidRPr="00F331B8">
        <w:rPr>
          <w:color w:val="auto"/>
        </w:rPr>
        <w:t xml:space="preserve">Anderson, Michael, Carlos Dobkin, and Tal Gross. 2012. “The Effect of Health Insurance Coverage on the Use of Medical Services.” </w:t>
      </w:r>
      <w:r w:rsidRPr="00F331B8">
        <w:rPr>
          <w:i/>
          <w:iCs/>
          <w:color w:val="auto"/>
        </w:rPr>
        <w:t>American Economic Journal: Economic Policy</w:t>
      </w:r>
      <w:r w:rsidRPr="00F331B8">
        <w:rPr>
          <w:color w:val="auto"/>
        </w:rPr>
        <w:t xml:space="preserve"> 4 (1): 1–27. https://doi.org/10.1257/pol.4.1.1.</w:t>
      </w:r>
    </w:p>
    <w:p w14:paraId="13E4376E" w14:textId="77777777" w:rsidR="00F331B8" w:rsidRPr="00F331B8" w:rsidRDefault="00F331B8" w:rsidP="00DE52B8">
      <w:pPr>
        <w:pStyle w:val="Bibliography"/>
        <w:spacing w:after="240"/>
        <w:contextualSpacing w:val="0"/>
        <w:rPr>
          <w:color w:val="auto"/>
        </w:rPr>
      </w:pPr>
      <w:r w:rsidRPr="00F331B8">
        <w:rPr>
          <w:color w:val="auto"/>
        </w:rPr>
        <w:t xml:space="preserve">Anderson, Michael L., Carlos Dobkin, and Tal Gross. 2013. “The Effect of Health Insurance on Emergency Department Visits: Evidence from an Age-Based Eligibility Threshold.” </w:t>
      </w:r>
      <w:r w:rsidRPr="00F331B8">
        <w:rPr>
          <w:i/>
          <w:iCs/>
          <w:color w:val="auto"/>
        </w:rPr>
        <w:t>The Review of Economics and Statistics</w:t>
      </w:r>
      <w:r w:rsidRPr="00F331B8">
        <w:rPr>
          <w:color w:val="auto"/>
        </w:rPr>
        <w:t xml:space="preserve"> 96 (1): 189–95. https://doi.org/10.1162/REST_a_00378.</w:t>
      </w:r>
    </w:p>
    <w:p w14:paraId="352F24BE" w14:textId="77777777" w:rsidR="00F331B8" w:rsidRPr="00F331B8" w:rsidRDefault="00F331B8" w:rsidP="00DE52B8">
      <w:pPr>
        <w:pStyle w:val="Bibliography"/>
        <w:spacing w:after="240"/>
        <w:contextualSpacing w:val="0"/>
        <w:rPr>
          <w:color w:val="auto"/>
        </w:rPr>
      </w:pPr>
      <w:r w:rsidRPr="00F331B8">
        <w:rPr>
          <w:color w:val="auto"/>
        </w:rPr>
        <w:t xml:space="preserve">Armour, Stephanie. 2019. “When Patients Can’t Pay, Many Hospitals Are Suing.” </w:t>
      </w:r>
      <w:r w:rsidRPr="00F331B8">
        <w:rPr>
          <w:i/>
          <w:iCs/>
          <w:color w:val="auto"/>
        </w:rPr>
        <w:t>Wall Street Journal</w:t>
      </w:r>
      <w:r w:rsidRPr="00F331B8">
        <w:rPr>
          <w:color w:val="auto"/>
        </w:rPr>
        <w:t>, June 25, 2019, sec. US. https://www.wsj.com/articles/nonprofit-hospitals-criticized-for-debt-collection-tactics-11561467600.</w:t>
      </w:r>
    </w:p>
    <w:p w14:paraId="6CA16630" w14:textId="77777777" w:rsidR="00F331B8" w:rsidRPr="00F331B8" w:rsidRDefault="00F331B8" w:rsidP="00DE52B8">
      <w:pPr>
        <w:pStyle w:val="Bibliography"/>
        <w:spacing w:after="240"/>
        <w:contextualSpacing w:val="0"/>
        <w:rPr>
          <w:color w:val="auto"/>
        </w:rPr>
      </w:pPr>
      <w:r w:rsidRPr="00F331B8">
        <w:rPr>
          <w:color w:val="auto"/>
        </w:rPr>
        <w:t xml:space="preserve">Baicker, Katherine, Amy Finkelstein, Jae Song, and Sarah Taubman. 2014. “The Impact of Medicaid on Labor Market Activity and Program Participation: Evidence from the Oregon Health Insurance Experiment.” </w:t>
      </w:r>
      <w:r w:rsidRPr="00F331B8">
        <w:rPr>
          <w:i/>
          <w:iCs/>
          <w:color w:val="auto"/>
        </w:rPr>
        <w:t>American Economic Review</w:t>
      </w:r>
      <w:r w:rsidRPr="00F331B8">
        <w:rPr>
          <w:color w:val="auto"/>
        </w:rPr>
        <w:t xml:space="preserve"> 104 (5): 322–28. https://doi.org/10.1257/aer.104.5.322.</w:t>
      </w:r>
    </w:p>
    <w:p w14:paraId="06DA1F20" w14:textId="77777777" w:rsidR="00F331B8" w:rsidRPr="00F331B8" w:rsidRDefault="00F331B8" w:rsidP="00DE52B8">
      <w:pPr>
        <w:pStyle w:val="Bibliography"/>
        <w:spacing w:after="240"/>
        <w:contextualSpacing w:val="0"/>
        <w:rPr>
          <w:color w:val="auto"/>
        </w:rPr>
      </w:pPr>
      <w:r w:rsidRPr="00F331B8">
        <w:rPr>
          <w:color w:val="auto"/>
        </w:rPr>
        <w:t xml:space="preserve">Berndt, E. R., S. N. Finkelstein, P. E. Greenberg, R. H. Howland, A. Keith, A. J. Rush, J. Russell, and M. B. Keller. 1998. “Workplace Performance Effects from Chronic Depression and Its Treatment.” </w:t>
      </w:r>
      <w:r w:rsidRPr="00F331B8">
        <w:rPr>
          <w:i/>
          <w:iCs/>
          <w:color w:val="auto"/>
        </w:rPr>
        <w:t>Journal of Health Economics</w:t>
      </w:r>
      <w:r w:rsidRPr="00F331B8">
        <w:rPr>
          <w:color w:val="auto"/>
        </w:rPr>
        <w:t xml:space="preserve"> 17 (5): 511–35.</w:t>
      </w:r>
    </w:p>
    <w:p w14:paraId="78E8C073" w14:textId="77777777" w:rsidR="00F331B8" w:rsidRPr="00F331B8" w:rsidRDefault="00F331B8" w:rsidP="00DE52B8">
      <w:pPr>
        <w:pStyle w:val="Bibliography"/>
        <w:spacing w:after="240"/>
        <w:contextualSpacing w:val="0"/>
        <w:rPr>
          <w:color w:val="auto"/>
        </w:rPr>
      </w:pPr>
      <w:r w:rsidRPr="00F331B8">
        <w:rPr>
          <w:color w:val="auto"/>
        </w:rPr>
        <w:t>Besanko, David, David Dranove, and Craig Garthwaite. 2016. “Insurance and the High Prices of Pharmaceuticals.” w22353. Cambridge, MA: National Bureau of Economic Research. https://doi.org/10.3386/w22353.</w:t>
      </w:r>
    </w:p>
    <w:p w14:paraId="142BF3F7" w14:textId="77777777" w:rsidR="00F331B8" w:rsidRPr="00F331B8" w:rsidRDefault="00F331B8" w:rsidP="00DE52B8">
      <w:pPr>
        <w:pStyle w:val="Bibliography"/>
        <w:spacing w:after="240"/>
        <w:contextualSpacing w:val="0"/>
        <w:rPr>
          <w:color w:val="auto"/>
        </w:rPr>
      </w:pPr>
      <w:r w:rsidRPr="00F331B8">
        <w:rPr>
          <w:color w:val="auto"/>
        </w:rPr>
        <w:t xml:space="preserve">Bhargava, Saurabh, and Dayanand Manoli. 2015. “Psychological Frictions and the Incomplete Take-Up of Social Benefits: Evidence from an IRS Field Experiment.” </w:t>
      </w:r>
      <w:r w:rsidRPr="00F331B8">
        <w:rPr>
          <w:i/>
          <w:iCs/>
          <w:color w:val="auto"/>
        </w:rPr>
        <w:t>American Economic Review</w:t>
      </w:r>
      <w:r w:rsidRPr="00F331B8">
        <w:rPr>
          <w:color w:val="auto"/>
        </w:rPr>
        <w:t xml:space="preserve"> 105 (11): 3489–3529. https://doi.org/10.1257/aer.20121493.</w:t>
      </w:r>
    </w:p>
    <w:p w14:paraId="753B0BB1" w14:textId="77777777" w:rsidR="00F331B8" w:rsidRPr="00F331B8" w:rsidRDefault="00F331B8" w:rsidP="00DE52B8">
      <w:pPr>
        <w:pStyle w:val="Bibliography"/>
        <w:spacing w:after="240"/>
        <w:contextualSpacing w:val="0"/>
        <w:rPr>
          <w:color w:val="auto"/>
        </w:rPr>
      </w:pPr>
      <w:r w:rsidRPr="00F331B8">
        <w:rPr>
          <w:color w:val="auto"/>
        </w:rPr>
        <w:t>Blase, Brian. 2016. “Medicaid Expansion Causes Surge In ER Visits.” Forbes. October 20, 2016. https://www.forbes.com/sites/theapothecary/2016/10/20/medicaid-expansion-causes-surge-in-er-visits/.</w:t>
      </w:r>
    </w:p>
    <w:p w14:paraId="753C71A5" w14:textId="77777777" w:rsidR="00F331B8" w:rsidRPr="00F331B8" w:rsidRDefault="00F331B8" w:rsidP="00DE52B8">
      <w:pPr>
        <w:pStyle w:val="Bibliography"/>
        <w:spacing w:after="240"/>
        <w:contextualSpacing w:val="0"/>
        <w:rPr>
          <w:color w:val="auto"/>
        </w:rPr>
      </w:pPr>
      <w:r w:rsidRPr="00F331B8">
        <w:rPr>
          <w:color w:val="auto"/>
        </w:rPr>
        <w:lastRenderedPageBreak/>
        <w:t xml:space="preserve">Card, David, Carlos Dobkin, and Nicole Maestas. 2008. “The Impact of Nearly Universal Insurance Coverage on Health Care Utilization: Evidence from Medicare.” </w:t>
      </w:r>
      <w:r w:rsidRPr="00F331B8">
        <w:rPr>
          <w:i/>
          <w:iCs/>
          <w:color w:val="auto"/>
        </w:rPr>
        <w:t>American Economic Review</w:t>
      </w:r>
      <w:r w:rsidRPr="00F331B8">
        <w:rPr>
          <w:color w:val="auto"/>
        </w:rPr>
        <w:t xml:space="preserve"> 98 (5): 2242–58. https://doi.org/10.1257/aer.98.5.2242.</w:t>
      </w:r>
    </w:p>
    <w:p w14:paraId="2AE0B9F5" w14:textId="77777777" w:rsidR="00F331B8" w:rsidRPr="00F331B8" w:rsidRDefault="00F331B8" w:rsidP="00DE52B8">
      <w:pPr>
        <w:pStyle w:val="Bibliography"/>
        <w:spacing w:after="240"/>
        <w:contextualSpacing w:val="0"/>
        <w:rPr>
          <w:color w:val="auto"/>
        </w:rPr>
      </w:pPr>
      <w:r w:rsidRPr="00F331B8">
        <w:rPr>
          <w:color w:val="auto"/>
        </w:rPr>
        <w:t xml:space="preserve">Cohn, Jonathan. 2004. “Uncharitable?” </w:t>
      </w:r>
      <w:r w:rsidRPr="00F331B8">
        <w:rPr>
          <w:i/>
          <w:iCs/>
          <w:color w:val="auto"/>
        </w:rPr>
        <w:t>The New York Times</w:t>
      </w:r>
      <w:r w:rsidRPr="00F331B8">
        <w:rPr>
          <w:color w:val="auto"/>
        </w:rPr>
        <w:t>, December 19, 2004, sec. Magazine. https://www.nytimes.com/2004/12/19/magazine/uncharitable.html.</w:t>
      </w:r>
    </w:p>
    <w:p w14:paraId="0A4ABEF4" w14:textId="77777777" w:rsidR="00F331B8" w:rsidRPr="00F331B8" w:rsidRDefault="00F331B8" w:rsidP="00DE52B8">
      <w:pPr>
        <w:pStyle w:val="Bibliography"/>
        <w:spacing w:after="240"/>
        <w:contextualSpacing w:val="0"/>
        <w:rPr>
          <w:color w:val="auto"/>
        </w:rPr>
      </w:pPr>
      <w:r w:rsidRPr="00F331B8">
        <w:rPr>
          <w:color w:val="auto"/>
        </w:rPr>
        <w:t xml:space="preserve">Dafny, Leemore, and Jonathan Gruber. 2005. “Public Insurance and Child Hospitalizations: Access and Efficiency Effects.” </w:t>
      </w:r>
      <w:r w:rsidRPr="00F331B8">
        <w:rPr>
          <w:i/>
          <w:iCs/>
          <w:color w:val="auto"/>
        </w:rPr>
        <w:t>Journal of Public Economics</w:t>
      </w:r>
      <w:r w:rsidRPr="00F331B8">
        <w:rPr>
          <w:color w:val="auto"/>
        </w:rPr>
        <w:t>, Tax and Transfer Programs for Low-Income People, 89 (1): 109–29. https://doi.org/10.1016/j.jpubeco.2003.05.004.</w:t>
      </w:r>
    </w:p>
    <w:p w14:paraId="708C4D09" w14:textId="77777777" w:rsidR="00F331B8" w:rsidRPr="00F331B8" w:rsidRDefault="00F331B8" w:rsidP="00DE52B8">
      <w:pPr>
        <w:pStyle w:val="Bibliography"/>
        <w:spacing w:after="240"/>
        <w:contextualSpacing w:val="0"/>
        <w:rPr>
          <w:color w:val="auto"/>
        </w:rPr>
      </w:pPr>
      <w:r w:rsidRPr="00F331B8">
        <w:rPr>
          <w:color w:val="auto"/>
        </w:rPr>
        <w:t xml:space="preserve">Dague, Laura, Thomas DeLeire, and Lindsey Leininger. 2017. “The Effect of Public Insurance Coverage for Childless Adults on Labor Supply.” </w:t>
      </w:r>
      <w:r w:rsidRPr="00F331B8">
        <w:rPr>
          <w:i/>
          <w:iCs/>
          <w:color w:val="auto"/>
        </w:rPr>
        <w:t>American Economic Journal: Economic Policy</w:t>
      </w:r>
      <w:r w:rsidRPr="00F331B8">
        <w:rPr>
          <w:color w:val="auto"/>
        </w:rPr>
        <w:t xml:space="preserve"> 9 (2): 124–54. https://doi.org/10.1257/pol.20150059.</w:t>
      </w:r>
    </w:p>
    <w:p w14:paraId="51744D87" w14:textId="77777777" w:rsidR="00F331B8" w:rsidRPr="00F331B8" w:rsidRDefault="00F331B8" w:rsidP="00DE52B8">
      <w:pPr>
        <w:pStyle w:val="Bibliography"/>
        <w:spacing w:after="240"/>
        <w:contextualSpacing w:val="0"/>
        <w:rPr>
          <w:color w:val="auto"/>
        </w:rPr>
      </w:pPr>
      <w:r w:rsidRPr="00F331B8">
        <w:rPr>
          <w:color w:val="auto"/>
        </w:rPr>
        <w:t xml:space="preserve">DeLeire, Thomas, Laura Dague, Lindsey Leininger, Kristen Voskuil, and Donna Friedsam. 2017. “Wisconsin Experience Indicates That Expanding Public Insurance To Low-Income Childless Adults Has Health Care Impacts.” </w:t>
      </w:r>
      <w:r w:rsidRPr="00F331B8">
        <w:rPr>
          <w:i/>
          <w:iCs/>
          <w:color w:val="auto"/>
        </w:rPr>
        <w:t>Health Affairs</w:t>
      </w:r>
      <w:r w:rsidRPr="00F331B8">
        <w:rPr>
          <w:color w:val="auto"/>
        </w:rPr>
        <w:t>, August. https://doi.org/10.1377/hlthaff.2012.1026.</w:t>
      </w:r>
    </w:p>
    <w:p w14:paraId="75CF063D" w14:textId="77777777" w:rsidR="00F331B8" w:rsidRPr="00F331B8" w:rsidRDefault="00F331B8" w:rsidP="00DE52B8">
      <w:pPr>
        <w:pStyle w:val="Bibliography"/>
        <w:spacing w:after="240"/>
        <w:contextualSpacing w:val="0"/>
        <w:rPr>
          <w:color w:val="auto"/>
        </w:rPr>
      </w:pPr>
      <w:r w:rsidRPr="00F331B8">
        <w:rPr>
          <w:color w:val="auto"/>
        </w:rPr>
        <w:t xml:space="preserve">Dresden, Scott M., Emilie S. Powell, Raymond Kang, Megan McHugh, Andrew J. Cooper, and Joe Feinglass. 2017. “Increased Emergency Department Use in Illinois After Implementation of the Patient Protection and Affordable Care Act.” </w:t>
      </w:r>
      <w:r w:rsidRPr="00F331B8">
        <w:rPr>
          <w:i/>
          <w:iCs/>
          <w:color w:val="auto"/>
        </w:rPr>
        <w:t>Annals of Emergency Medicine</w:t>
      </w:r>
      <w:r w:rsidRPr="00F331B8">
        <w:rPr>
          <w:color w:val="auto"/>
        </w:rPr>
        <w:t xml:space="preserve"> 69 (2): 172–80. https://doi.org/10.1016/j.annemergmed.2016.06.026.</w:t>
      </w:r>
    </w:p>
    <w:p w14:paraId="222F35F7" w14:textId="77777777" w:rsidR="00F331B8" w:rsidRPr="00F331B8" w:rsidRDefault="00F331B8" w:rsidP="00DE52B8">
      <w:pPr>
        <w:pStyle w:val="Bibliography"/>
        <w:spacing w:after="240"/>
        <w:contextualSpacing w:val="0"/>
        <w:rPr>
          <w:color w:val="auto"/>
        </w:rPr>
      </w:pPr>
      <w:r w:rsidRPr="00F331B8">
        <w:rPr>
          <w:color w:val="auto"/>
        </w:rPr>
        <w:t xml:space="preserve">Fairlie, Robert W., Kanika Kapur, and Susan Gates. 2011. “Is Employer-Based Health Insurance a Barrier to Entrepreneurship?” </w:t>
      </w:r>
      <w:r w:rsidRPr="00F331B8">
        <w:rPr>
          <w:i/>
          <w:iCs/>
          <w:color w:val="auto"/>
        </w:rPr>
        <w:t>Journal of Health Economics</w:t>
      </w:r>
      <w:r w:rsidRPr="00F331B8">
        <w:rPr>
          <w:color w:val="auto"/>
        </w:rPr>
        <w:t xml:space="preserve"> 30 (1): 146–62. https://doi.org/10.1016/j.jhealeco.2010.09.003.</w:t>
      </w:r>
    </w:p>
    <w:p w14:paraId="08361C7A" w14:textId="77777777" w:rsidR="00F331B8" w:rsidRPr="00F331B8" w:rsidRDefault="00F331B8" w:rsidP="00DE52B8">
      <w:pPr>
        <w:pStyle w:val="Bibliography"/>
        <w:spacing w:after="240"/>
        <w:contextualSpacing w:val="0"/>
        <w:rPr>
          <w:color w:val="auto"/>
        </w:rPr>
      </w:pPr>
      <w:r w:rsidRPr="00F331B8">
        <w:rPr>
          <w:color w:val="auto"/>
        </w:rPr>
        <w:t>Finkelstein, Amy, Nathaniel Hendren, and Erzo F.P. Luttmer. 2015. “The Value of Medicaid: Interpreting Results from the Oregon Health Insurance Experiment.” w21308. Cambridge, MA: National Bureau of Economic Research. https://doi.org/10.3386/w21308.</w:t>
      </w:r>
    </w:p>
    <w:p w14:paraId="1EEF1C56" w14:textId="77777777" w:rsidR="00F331B8" w:rsidRPr="00F331B8" w:rsidRDefault="00F331B8" w:rsidP="00DE52B8">
      <w:pPr>
        <w:pStyle w:val="Bibliography"/>
        <w:spacing w:after="240"/>
        <w:contextualSpacing w:val="0"/>
        <w:rPr>
          <w:color w:val="auto"/>
        </w:rPr>
      </w:pPr>
      <w:r w:rsidRPr="00F331B8">
        <w:rPr>
          <w:color w:val="auto"/>
        </w:rPr>
        <w:t xml:space="preserve">Finkelstein, Amy, Nathaniel Hendren, and Mark Shepard. 2019. “Subsidizing Health Insurance for Low-Income Adults: Evidence from Massachusetts.” </w:t>
      </w:r>
      <w:r w:rsidRPr="00F331B8">
        <w:rPr>
          <w:i/>
          <w:iCs/>
          <w:color w:val="auto"/>
        </w:rPr>
        <w:t>American Economic Review</w:t>
      </w:r>
      <w:r w:rsidRPr="00F331B8">
        <w:rPr>
          <w:color w:val="auto"/>
        </w:rPr>
        <w:t xml:space="preserve"> 109 (4): 1530–67. https://doi.org/10.1257/aer.20171455.</w:t>
      </w:r>
    </w:p>
    <w:p w14:paraId="561EC291" w14:textId="77777777" w:rsidR="00F331B8" w:rsidRPr="00F331B8" w:rsidRDefault="00F331B8" w:rsidP="00DE52B8">
      <w:pPr>
        <w:pStyle w:val="Bibliography"/>
        <w:spacing w:after="240"/>
        <w:contextualSpacing w:val="0"/>
        <w:rPr>
          <w:color w:val="auto"/>
        </w:rPr>
      </w:pPr>
      <w:r w:rsidRPr="00F331B8">
        <w:rPr>
          <w:color w:val="auto"/>
        </w:rPr>
        <w:t xml:space="preserve">Finkelstein, Amy, Neale Mahoney, and Matthew J. Notowidigdo. 2018. “What Does (Formal) Health Insurance Do, and for Whom?” </w:t>
      </w:r>
      <w:r w:rsidRPr="00F331B8">
        <w:rPr>
          <w:i/>
          <w:iCs/>
          <w:color w:val="auto"/>
        </w:rPr>
        <w:t>Annual Review of Economics</w:t>
      </w:r>
      <w:r w:rsidRPr="00F331B8">
        <w:rPr>
          <w:color w:val="auto"/>
        </w:rPr>
        <w:t>, August. https://doi.org/10.1146/annurev-economics-080217-053608.</w:t>
      </w:r>
    </w:p>
    <w:p w14:paraId="751B1EC5" w14:textId="77777777" w:rsidR="00F331B8" w:rsidRPr="00F331B8" w:rsidRDefault="00F331B8" w:rsidP="00DE52B8">
      <w:pPr>
        <w:pStyle w:val="Bibliography"/>
        <w:spacing w:after="240"/>
        <w:contextualSpacing w:val="0"/>
        <w:rPr>
          <w:color w:val="auto"/>
        </w:rPr>
      </w:pPr>
      <w:r w:rsidRPr="00F331B8">
        <w:rPr>
          <w:color w:val="auto"/>
        </w:rPr>
        <w:t xml:space="preserve">Finkelstein, Amy, and Matthew J Notowidigdo. 2019. “Take-Up and Targeting: Experimental Evidence from SNAP*.” </w:t>
      </w:r>
      <w:r w:rsidRPr="00F331B8">
        <w:rPr>
          <w:i/>
          <w:iCs/>
          <w:color w:val="auto"/>
        </w:rPr>
        <w:t>The Quarterly Journal of Economics</w:t>
      </w:r>
      <w:r w:rsidRPr="00F331B8">
        <w:rPr>
          <w:color w:val="auto"/>
        </w:rPr>
        <w:t xml:space="preserve"> 134 (3): 1505–56. https://doi.org/10.1093/qje/qjz013.</w:t>
      </w:r>
    </w:p>
    <w:p w14:paraId="2C787390" w14:textId="77777777" w:rsidR="00F331B8" w:rsidRPr="00F331B8" w:rsidRDefault="00F331B8" w:rsidP="00DE52B8">
      <w:pPr>
        <w:pStyle w:val="Bibliography"/>
        <w:spacing w:after="240"/>
        <w:contextualSpacing w:val="0"/>
        <w:rPr>
          <w:color w:val="auto"/>
        </w:rPr>
      </w:pPr>
      <w:r w:rsidRPr="00F331B8">
        <w:rPr>
          <w:color w:val="auto"/>
        </w:rPr>
        <w:lastRenderedPageBreak/>
        <w:t xml:space="preserve">Garfield, Rachel, Kendal Orgera, and Anthony Damico. 2019. “The Coverage Gap: Uninsured Poor Adults in States That Do Not Expand Medicaid.” </w:t>
      </w:r>
      <w:r w:rsidRPr="00F331B8">
        <w:rPr>
          <w:i/>
          <w:iCs/>
          <w:color w:val="auto"/>
        </w:rPr>
        <w:t>The Henry J. Kaiser Family Foundation</w:t>
      </w:r>
      <w:r w:rsidRPr="00F331B8">
        <w:rPr>
          <w:color w:val="auto"/>
        </w:rPr>
        <w:t xml:space="preserve"> (blog). March 21, 2019. https://www.kff.org/medicaid/issue-brief/the-coverage-gap-uninsured-poor-adults-in-states-that-do-not-expand-medicaid/.</w:t>
      </w:r>
    </w:p>
    <w:p w14:paraId="23F628DE" w14:textId="77777777" w:rsidR="00F331B8" w:rsidRPr="00F331B8" w:rsidRDefault="00F331B8" w:rsidP="00DE52B8">
      <w:pPr>
        <w:pStyle w:val="Bibliography"/>
        <w:spacing w:after="240"/>
        <w:contextualSpacing w:val="0"/>
        <w:rPr>
          <w:color w:val="auto"/>
        </w:rPr>
      </w:pPr>
      <w:r w:rsidRPr="00F331B8">
        <w:rPr>
          <w:color w:val="auto"/>
        </w:rPr>
        <w:t xml:space="preserve">Garthwaite, Craig, Tal Gross, Matthew Notowidigdo, and John A. Graves. 2017. “Insurance Expansion and Hospital Emergency Department Access: Evidence From the Affordable Care Act.” </w:t>
      </w:r>
      <w:r w:rsidRPr="00F331B8">
        <w:rPr>
          <w:i/>
          <w:iCs/>
          <w:color w:val="auto"/>
        </w:rPr>
        <w:t>Annals of Internal Medicine</w:t>
      </w:r>
      <w:r w:rsidRPr="00F331B8">
        <w:rPr>
          <w:color w:val="auto"/>
        </w:rPr>
        <w:t xml:space="preserve"> 166 (3): 172–79. https://doi.org/10.7326/M16-0086.</w:t>
      </w:r>
    </w:p>
    <w:p w14:paraId="358A800D" w14:textId="77777777" w:rsidR="00F331B8" w:rsidRPr="00F331B8" w:rsidRDefault="00F331B8" w:rsidP="00DE52B8">
      <w:pPr>
        <w:pStyle w:val="Bibliography"/>
        <w:spacing w:after="240"/>
        <w:contextualSpacing w:val="0"/>
        <w:rPr>
          <w:color w:val="auto"/>
        </w:rPr>
      </w:pPr>
      <w:r w:rsidRPr="00F331B8">
        <w:rPr>
          <w:color w:val="auto"/>
        </w:rPr>
        <w:t xml:space="preserve">Garthwaite, Craig, Tal Gross, and Matthew J. Notowidigdo. 2014. “Public Health Insurance, Labor Supply, and Employment Lock.” </w:t>
      </w:r>
      <w:r w:rsidRPr="00F331B8">
        <w:rPr>
          <w:i/>
          <w:iCs/>
          <w:color w:val="auto"/>
        </w:rPr>
        <w:t>The Quarterly Journal of Economics</w:t>
      </w:r>
      <w:r w:rsidRPr="00F331B8">
        <w:rPr>
          <w:color w:val="auto"/>
        </w:rPr>
        <w:t xml:space="preserve"> 129 (2): 653–96.</w:t>
      </w:r>
    </w:p>
    <w:p w14:paraId="1D5F3D6E" w14:textId="77777777" w:rsidR="00F331B8" w:rsidRPr="00F331B8" w:rsidRDefault="00F331B8" w:rsidP="00DE52B8">
      <w:pPr>
        <w:pStyle w:val="Bibliography"/>
        <w:spacing w:after="240"/>
        <w:contextualSpacing w:val="0"/>
        <w:rPr>
          <w:color w:val="auto"/>
        </w:rPr>
      </w:pPr>
      <w:r w:rsidRPr="00F331B8">
        <w:rPr>
          <w:color w:val="auto"/>
        </w:rPr>
        <w:t xml:space="preserve">———. 2018. “Hospitals as Insurers of Last Resort.” </w:t>
      </w:r>
      <w:r w:rsidRPr="00F331B8">
        <w:rPr>
          <w:i/>
          <w:iCs/>
          <w:color w:val="auto"/>
        </w:rPr>
        <w:t>American Economic Journal: Applied Economics</w:t>
      </w:r>
      <w:r w:rsidRPr="00F331B8">
        <w:rPr>
          <w:color w:val="auto"/>
        </w:rPr>
        <w:t xml:space="preserve"> 10 (1): 1–39. https://doi.org/10.1257/app.20150581.</w:t>
      </w:r>
    </w:p>
    <w:p w14:paraId="69C45C1B" w14:textId="77777777" w:rsidR="00F331B8" w:rsidRPr="00F331B8" w:rsidRDefault="00F331B8" w:rsidP="00DE52B8">
      <w:pPr>
        <w:pStyle w:val="Bibliography"/>
        <w:spacing w:after="240"/>
        <w:contextualSpacing w:val="0"/>
        <w:rPr>
          <w:color w:val="auto"/>
        </w:rPr>
      </w:pPr>
      <w:r w:rsidRPr="00F331B8">
        <w:rPr>
          <w:color w:val="auto"/>
        </w:rPr>
        <w:t xml:space="preserve">Garthwaite, Craig L. 2012. “The Economic Benefits of Pharmaceutical Innovations: The Case of Cox-2 Inhibitors.” </w:t>
      </w:r>
      <w:r w:rsidRPr="00F331B8">
        <w:rPr>
          <w:i/>
          <w:iCs/>
          <w:color w:val="auto"/>
        </w:rPr>
        <w:t>American Economic Journal: Applied Economics</w:t>
      </w:r>
      <w:r w:rsidRPr="00F331B8">
        <w:rPr>
          <w:color w:val="auto"/>
        </w:rPr>
        <w:t xml:space="preserve"> 4 (3): 116–37. https://doi.org/10.1257/app.4.3.116.</w:t>
      </w:r>
    </w:p>
    <w:p w14:paraId="2D0E6C06" w14:textId="77777777" w:rsidR="00F331B8" w:rsidRPr="00F331B8" w:rsidRDefault="00F331B8" w:rsidP="00DE52B8">
      <w:pPr>
        <w:pStyle w:val="Bibliography"/>
        <w:spacing w:after="240"/>
        <w:contextualSpacing w:val="0"/>
        <w:rPr>
          <w:color w:val="auto"/>
        </w:rPr>
      </w:pPr>
      <w:r w:rsidRPr="00F331B8">
        <w:rPr>
          <w:color w:val="auto"/>
        </w:rPr>
        <w:t>Goodman-Bacon, Andrew. 2016. “The Long-Run Effects of Childhood Insurance Coverage: Medicaid Implementation, Adult Health, and Labor Market Outcomes.” Working Paper. National Bureau of Economic Research. https://doi.org/10.3386/w22899.</w:t>
      </w:r>
    </w:p>
    <w:p w14:paraId="1D52F175" w14:textId="77777777" w:rsidR="00F331B8" w:rsidRPr="00F331B8" w:rsidRDefault="00F331B8" w:rsidP="00DE52B8">
      <w:pPr>
        <w:pStyle w:val="Bibliography"/>
        <w:spacing w:after="240"/>
        <w:contextualSpacing w:val="0"/>
        <w:rPr>
          <w:color w:val="auto"/>
        </w:rPr>
      </w:pPr>
      <w:r w:rsidRPr="00F331B8">
        <w:rPr>
          <w:color w:val="auto"/>
        </w:rPr>
        <w:t xml:space="preserve">Grossman, Michael. 1972. “On the Concept of Health Capital and the Demand for Health.” </w:t>
      </w:r>
      <w:r w:rsidRPr="00F331B8">
        <w:rPr>
          <w:i/>
          <w:iCs/>
          <w:color w:val="auto"/>
        </w:rPr>
        <w:t>Journal of Political Economy</w:t>
      </w:r>
      <w:r w:rsidRPr="00F331B8">
        <w:rPr>
          <w:color w:val="auto"/>
        </w:rPr>
        <w:t xml:space="preserve"> 80 (2): 223–55.</w:t>
      </w:r>
    </w:p>
    <w:p w14:paraId="1205CFBA" w14:textId="77777777" w:rsidR="00F331B8" w:rsidRPr="00F331B8" w:rsidRDefault="00F331B8" w:rsidP="00DE52B8">
      <w:pPr>
        <w:pStyle w:val="Bibliography"/>
        <w:spacing w:after="240"/>
        <w:contextualSpacing w:val="0"/>
        <w:rPr>
          <w:color w:val="auto"/>
        </w:rPr>
      </w:pPr>
      <w:r w:rsidRPr="00F331B8">
        <w:rPr>
          <w:color w:val="auto"/>
        </w:rPr>
        <w:t>Haley, Jennifer, Stephen Zuckerman, Michael Karpman, Sharon Long, Lea Bart, and Joshua Aarons. 2018. “Adults’ Uninsurance Rates Increased By 2018, Especially In States That Did Not Expand Medicaid—Leaving Gaps In Coverage, Access, And Affordability | Health Affairs.” September 6, 2018. https://www.healthaffairs.org/do/10.1377/hblog20180924.928969/full/.</w:t>
      </w:r>
    </w:p>
    <w:p w14:paraId="03FECB38" w14:textId="77777777" w:rsidR="00F331B8" w:rsidRPr="00F331B8" w:rsidRDefault="00F331B8" w:rsidP="00DE52B8">
      <w:pPr>
        <w:pStyle w:val="Bibliography"/>
        <w:spacing w:after="240"/>
        <w:contextualSpacing w:val="0"/>
        <w:rPr>
          <w:color w:val="auto"/>
        </w:rPr>
      </w:pPr>
      <w:r w:rsidRPr="00F331B8">
        <w:rPr>
          <w:color w:val="auto"/>
        </w:rPr>
        <w:t xml:space="preserve">Heavrin, Benjamin S., Rongwei Fu, Jin H. Han, Alan B. Storrow, and Robert A. Lowe. 2011. “An Evaluation of Statewide Emergency Department Utilization Following Tennessee Medicaid Disenrollment.” </w:t>
      </w:r>
      <w:r w:rsidRPr="00F331B8">
        <w:rPr>
          <w:i/>
          <w:iCs/>
          <w:color w:val="auto"/>
        </w:rPr>
        <w:t>Academic Emergency Medicine: Official Journal of the Society for Academic Emergency Medicine</w:t>
      </w:r>
      <w:r w:rsidRPr="00F331B8">
        <w:rPr>
          <w:color w:val="auto"/>
        </w:rPr>
        <w:t xml:space="preserve"> 18 (11): 1121–28. https://doi.org/10.1111/j.1553-2712.2011.01204.x.</w:t>
      </w:r>
    </w:p>
    <w:p w14:paraId="60C6E31B" w14:textId="77777777" w:rsidR="00F331B8" w:rsidRPr="00F331B8" w:rsidRDefault="00F331B8" w:rsidP="00DE52B8">
      <w:pPr>
        <w:pStyle w:val="Bibliography"/>
        <w:spacing w:after="240"/>
        <w:contextualSpacing w:val="0"/>
        <w:rPr>
          <w:color w:val="auto"/>
        </w:rPr>
      </w:pPr>
      <w:r w:rsidRPr="00F331B8">
        <w:rPr>
          <w:color w:val="auto"/>
        </w:rPr>
        <w:t xml:space="preserve">Hernandez-Boussard, Tina, Carson S. Burns, N. Ewen Wang, Laurence C. Baker, and Benjamin A. Goldstein. 2014. “The Affordable Care Act Reduces Emergency Department Use by Young Adults: Evidence from Three States.” </w:t>
      </w:r>
      <w:r w:rsidRPr="00F331B8">
        <w:rPr>
          <w:i/>
          <w:iCs/>
          <w:color w:val="auto"/>
        </w:rPr>
        <w:t>Health Affairs (Project Hope)</w:t>
      </w:r>
      <w:r w:rsidRPr="00F331B8">
        <w:rPr>
          <w:color w:val="auto"/>
        </w:rPr>
        <w:t xml:space="preserve"> 33 (9): 1648–54. https://doi.org/10.1377/hlthaff.2014.0103.</w:t>
      </w:r>
    </w:p>
    <w:p w14:paraId="490372C0" w14:textId="77777777" w:rsidR="00F331B8" w:rsidRPr="00F331B8" w:rsidRDefault="00F331B8" w:rsidP="00DE52B8">
      <w:pPr>
        <w:pStyle w:val="Bibliography"/>
        <w:spacing w:after="240"/>
        <w:contextualSpacing w:val="0"/>
        <w:rPr>
          <w:color w:val="auto"/>
        </w:rPr>
      </w:pPr>
      <w:r w:rsidRPr="00F331B8">
        <w:rPr>
          <w:color w:val="auto"/>
        </w:rPr>
        <w:lastRenderedPageBreak/>
        <w:t xml:space="preserve">Hudson, Julie L., and Asako S. Moriya. 2018. “Association Between Marketplace Policy and Public Coverage Among Medicaid or Children’s Health Insurance Program–Eligible Children and Parents.” </w:t>
      </w:r>
      <w:r w:rsidRPr="00F331B8">
        <w:rPr>
          <w:i/>
          <w:iCs/>
          <w:color w:val="auto"/>
        </w:rPr>
        <w:t>JAMA Pediatrics</w:t>
      </w:r>
      <w:r w:rsidRPr="00F331B8">
        <w:rPr>
          <w:color w:val="auto"/>
        </w:rPr>
        <w:t xml:space="preserve"> 172 (9): 881–82. https://doi.org/10.1001/jamapediatrics.2018.1497.</w:t>
      </w:r>
    </w:p>
    <w:p w14:paraId="245617D4" w14:textId="77777777" w:rsidR="00F331B8" w:rsidRPr="00F331B8" w:rsidRDefault="00F331B8" w:rsidP="00DE52B8">
      <w:pPr>
        <w:pStyle w:val="Bibliography"/>
        <w:spacing w:after="240"/>
        <w:contextualSpacing w:val="0"/>
        <w:rPr>
          <w:color w:val="auto"/>
        </w:rPr>
      </w:pPr>
      <w:r w:rsidRPr="00F331B8">
        <w:rPr>
          <w:color w:val="auto"/>
        </w:rPr>
        <w:t>Kim, Daeho. 2016. “Health Insurance and Labor Supply: Evidence from the Affordable Care Act Early Medicaid Expansion in Connecticut,” June. https://doi.org/10.2139/ssrn.2785938.</w:t>
      </w:r>
    </w:p>
    <w:p w14:paraId="15DCDEF5" w14:textId="77777777" w:rsidR="00F331B8" w:rsidRPr="00F331B8" w:rsidRDefault="00F331B8" w:rsidP="00DE52B8">
      <w:pPr>
        <w:pStyle w:val="Bibliography"/>
        <w:spacing w:after="240"/>
        <w:contextualSpacing w:val="0"/>
        <w:rPr>
          <w:color w:val="auto"/>
        </w:rPr>
      </w:pPr>
      <w:r w:rsidRPr="00F331B8">
        <w:rPr>
          <w:color w:val="auto"/>
        </w:rPr>
        <w:t>Kliff, Sarah. 2014. “Study: Expanding Medicaid Doesn’t Reduce ER Trips. It Increases Them.” Washington Post. January 2, 2014. https://www.washingtonpost.com/news/wonk/wp/2014/01/02/study-expanding-medicaid-doesnt-reduce-er-trips-it-increases-them/.</w:t>
      </w:r>
    </w:p>
    <w:p w14:paraId="3171EA14" w14:textId="77777777" w:rsidR="00F331B8" w:rsidRPr="00F331B8" w:rsidRDefault="00F331B8" w:rsidP="00DE52B8">
      <w:pPr>
        <w:pStyle w:val="Bibliography"/>
        <w:spacing w:after="240"/>
        <w:contextualSpacing w:val="0"/>
        <w:rPr>
          <w:color w:val="auto"/>
        </w:rPr>
      </w:pPr>
      <w:r w:rsidRPr="00F331B8">
        <w:rPr>
          <w:color w:val="auto"/>
        </w:rPr>
        <w:t>Leung, Pauline, and Alexandre Mas. 2018. “Employment Effects of the Affordable Care Act Medicaid Expansions.” Industrial Relations: A Journal of Economy and Society. April 1, 2018. https://doi.org/10.1111/irel.12207.</w:t>
      </w:r>
    </w:p>
    <w:p w14:paraId="7A2DBC15" w14:textId="77777777" w:rsidR="00F331B8" w:rsidRPr="00F331B8" w:rsidRDefault="00F331B8" w:rsidP="00DE52B8">
      <w:pPr>
        <w:pStyle w:val="Bibliography"/>
        <w:spacing w:after="240"/>
        <w:contextualSpacing w:val="0"/>
        <w:rPr>
          <w:color w:val="auto"/>
        </w:rPr>
      </w:pPr>
      <w:r w:rsidRPr="00F331B8">
        <w:rPr>
          <w:color w:val="auto"/>
        </w:rPr>
        <w:t xml:space="preserve">Long, Sharon K., Stephen Zuckerman, and John A. Graves. 2006. “Are Adults Benefiting From State Coverage Expansions?: Public Coverage Does Increase as a Result of States’ Program Expansions, but Sometimes at the Expense of Private Coverage.” </w:t>
      </w:r>
      <w:r w:rsidRPr="00F331B8">
        <w:rPr>
          <w:i/>
          <w:iCs/>
          <w:color w:val="auto"/>
        </w:rPr>
        <w:t>Health Affairs</w:t>
      </w:r>
      <w:r w:rsidRPr="00F331B8">
        <w:rPr>
          <w:color w:val="auto"/>
        </w:rPr>
        <w:t xml:space="preserve"> 25 (Suppl1): W1–14. https://doi.org/10.1377/hlthaff.25.w1.</w:t>
      </w:r>
    </w:p>
    <w:p w14:paraId="47956205" w14:textId="77777777" w:rsidR="00F331B8" w:rsidRPr="00F331B8" w:rsidRDefault="00F331B8" w:rsidP="00DE52B8">
      <w:pPr>
        <w:pStyle w:val="Bibliography"/>
        <w:spacing w:after="240"/>
        <w:contextualSpacing w:val="0"/>
        <w:rPr>
          <w:color w:val="auto"/>
        </w:rPr>
      </w:pPr>
      <w:r w:rsidRPr="00F331B8">
        <w:rPr>
          <w:color w:val="auto"/>
        </w:rPr>
        <w:t xml:space="preserve">Mahoney, Neale. 2015. “Bankruptcy as Implicit Health Insurance.” </w:t>
      </w:r>
      <w:r w:rsidRPr="00F331B8">
        <w:rPr>
          <w:i/>
          <w:iCs/>
          <w:color w:val="auto"/>
        </w:rPr>
        <w:t>American Economic Review</w:t>
      </w:r>
      <w:r w:rsidRPr="00F331B8">
        <w:rPr>
          <w:color w:val="auto"/>
        </w:rPr>
        <w:t xml:space="preserve"> 105 (2): 710–46. https://doi.org/10.1257/aer.20131408.</w:t>
      </w:r>
    </w:p>
    <w:p w14:paraId="48DE4557" w14:textId="77777777" w:rsidR="00F331B8" w:rsidRPr="00F331B8" w:rsidRDefault="00F331B8" w:rsidP="00DE52B8">
      <w:pPr>
        <w:pStyle w:val="Bibliography"/>
        <w:spacing w:after="240"/>
        <w:contextualSpacing w:val="0"/>
        <w:rPr>
          <w:color w:val="auto"/>
        </w:rPr>
      </w:pPr>
      <w:r w:rsidRPr="00F331B8">
        <w:rPr>
          <w:color w:val="auto"/>
        </w:rPr>
        <w:t xml:space="preserve">Miller, Sarah. 2012. “The Effect of Insurance on Emergency Room Visits: An Analysis of the 2006 Massachusetts Health Reform.” </w:t>
      </w:r>
      <w:r w:rsidRPr="00F331B8">
        <w:rPr>
          <w:i/>
          <w:iCs/>
          <w:color w:val="auto"/>
        </w:rPr>
        <w:t>Journal of Public Economics</w:t>
      </w:r>
      <w:r w:rsidRPr="00F331B8">
        <w:rPr>
          <w:color w:val="auto"/>
        </w:rPr>
        <w:t>, Fiscal Federalism, 96 (11): 893–908. https://doi.org/10.1016/j.jpubeco.2012.07.004.</w:t>
      </w:r>
    </w:p>
    <w:p w14:paraId="1216E72F" w14:textId="77777777" w:rsidR="00F331B8" w:rsidRPr="00F331B8" w:rsidRDefault="00F331B8" w:rsidP="00DE52B8">
      <w:pPr>
        <w:pStyle w:val="Bibliography"/>
        <w:spacing w:after="240"/>
        <w:contextualSpacing w:val="0"/>
        <w:rPr>
          <w:color w:val="auto"/>
        </w:rPr>
      </w:pPr>
      <w:r w:rsidRPr="00F331B8">
        <w:rPr>
          <w:color w:val="auto"/>
        </w:rPr>
        <w:t xml:space="preserve">Mulcahy, Andrew, Katherine Harris, Kenneth Finegold, Arthur Kellermann, Laurel Edelman, and Benjamin D. Sommers. 2013. “Insurance Coverage of Emergency Care for Young Adults under Health Reform.” </w:t>
      </w:r>
      <w:r w:rsidRPr="00F331B8">
        <w:rPr>
          <w:i/>
          <w:iCs/>
          <w:color w:val="auto"/>
        </w:rPr>
        <w:t>New England Journal of Medicine</w:t>
      </w:r>
      <w:r w:rsidRPr="00F331B8">
        <w:rPr>
          <w:color w:val="auto"/>
        </w:rPr>
        <w:t xml:space="preserve"> 368 (22): 2105–12. https://doi.org/10.1056/NEJMsa1212779.</w:t>
      </w:r>
    </w:p>
    <w:p w14:paraId="13AFC1FB" w14:textId="77777777" w:rsidR="00F331B8" w:rsidRPr="00F331B8" w:rsidRDefault="00F331B8" w:rsidP="00DE52B8">
      <w:pPr>
        <w:pStyle w:val="Bibliography"/>
        <w:spacing w:after="240"/>
        <w:contextualSpacing w:val="0"/>
        <w:rPr>
          <w:color w:val="auto"/>
        </w:rPr>
      </w:pPr>
      <w:r w:rsidRPr="00F331B8">
        <w:rPr>
          <w:color w:val="auto"/>
        </w:rPr>
        <w:t xml:space="preserve">Nikpay, Sayeh, Seth Freedman, Helen Levy, and Tom Buchmueller. 2017. “Effect of the Affordable Care Act Medicaid Expansion on Emergency Department Visits: Evidence From State-Level Emergency Department Databases.” </w:t>
      </w:r>
      <w:r w:rsidRPr="00F331B8">
        <w:rPr>
          <w:i/>
          <w:iCs/>
          <w:color w:val="auto"/>
        </w:rPr>
        <w:t>Annals of Emergency Medicine</w:t>
      </w:r>
      <w:r w:rsidRPr="00F331B8">
        <w:rPr>
          <w:color w:val="auto"/>
        </w:rPr>
        <w:t xml:space="preserve"> 70 (2): 215-225.e6. https://doi.org/10.1016/j.annemergmed.2017.03.023.</w:t>
      </w:r>
    </w:p>
    <w:p w14:paraId="58B16DBC" w14:textId="77777777" w:rsidR="00F331B8" w:rsidRPr="00F331B8" w:rsidRDefault="00F331B8" w:rsidP="00DE52B8">
      <w:pPr>
        <w:pStyle w:val="Bibliography"/>
        <w:spacing w:after="240"/>
        <w:contextualSpacing w:val="0"/>
        <w:rPr>
          <w:color w:val="auto"/>
        </w:rPr>
      </w:pPr>
      <w:r w:rsidRPr="00F331B8">
        <w:rPr>
          <w:color w:val="auto"/>
        </w:rPr>
        <w:t xml:space="preserve">Nyman, J. A. 1998. “Theory of Health Insurance.” </w:t>
      </w:r>
      <w:r w:rsidRPr="00F331B8">
        <w:rPr>
          <w:i/>
          <w:iCs/>
          <w:color w:val="auto"/>
        </w:rPr>
        <w:t>The Journal of Health Administration Education</w:t>
      </w:r>
      <w:r w:rsidRPr="00F331B8">
        <w:rPr>
          <w:color w:val="auto"/>
        </w:rPr>
        <w:t xml:space="preserve"> 16 (1): 41–66.</w:t>
      </w:r>
    </w:p>
    <w:p w14:paraId="29CB9DF0" w14:textId="77777777" w:rsidR="00F331B8" w:rsidRPr="00F331B8" w:rsidRDefault="00F331B8" w:rsidP="00DE52B8">
      <w:pPr>
        <w:pStyle w:val="Bibliography"/>
        <w:spacing w:after="240"/>
        <w:contextualSpacing w:val="0"/>
        <w:rPr>
          <w:color w:val="auto"/>
        </w:rPr>
      </w:pPr>
      <w:r w:rsidRPr="00F331B8">
        <w:rPr>
          <w:color w:val="auto"/>
        </w:rPr>
        <w:t xml:space="preserve">Richards, Michael R., Sayeh S. Nikpay, and John A. Graves. 2016. “The Growing Integration of Physician Practices: With a Medicaid Side Effect.” </w:t>
      </w:r>
      <w:r w:rsidRPr="00F331B8">
        <w:rPr>
          <w:i/>
          <w:iCs/>
          <w:color w:val="auto"/>
        </w:rPr>
        <w:t>Medical Care</w:t>
      </w:r>
      <w:r w:rsidRPr="00F331B8">
        <w:rPr>
          <w:color w:val="auto"/>
        </w:rPr>
        <w:t xml:space="preserve"> 54 (7): 714–18. https://doi.org/10.1097/MLR.0000000000000546.</w:t>
      </w:r>
    </w:p>
    <w:p w14:paraId="0376D576" w14:textId="77777777" w:rsidR="00F331B8" w:rsidRPr="00F331B8" w:rsidRDefault="00F331B8" w:rsidP="00DE52B8">
      <w:pPr>
        <w:pStyle w:val="Bibliography"/>
        <w:spacing w:after="240"/>
        <w:contextualSpacing w:val="0"/>
        <w:rPr>
          <w:color w:val="auto"/>
        </w:rPr>
      </w:pPr>
      <w:r w:rsidRPr="00F331B8">
        <w:rPr>
          <w:color w:val="auto"/>
        </w:rPr>
        <w:lastRenderedPageBreak/>
        <w:t>Rosenbaum, Sara, Sara Schmucker, Rothenberg, Sara, and Gunsalus, Rachel. 2019. “Streamlining Medicaid Enrollment: The Role of the Health Insurance Marketplaces and the Impact of State Policies | Commonwealth Fund.” July 11, 2019. https://www.commonwealthfund.org/publications/issue-briefs/2016/mar/streamlining-medicaid-enrollment-role-health-insurance.</w:t>
      </w:r>
    </w:p>
    <w:p w14:paraId="00E7B81C" w14:textId="77777777" w:rsidR="00F331B8" w:rsidRPr="00F331B8" w:rsidRDefault="00F331B8" w:rsidP="00DE52B8">
      <w:pPr>
        <w:pStyle w:val="Bibliography"/>
        <w:spacing w:after="240"/>
        <w:contextualSpacing w:val="0"/>
        <w:rPr>
          <w:color w:val="auto"/>
        </w:rPr>
      </w:pPr>
      <w:r w:rsidRPr="00F331B8">
        <w:rPr>
          <w:color w:val="auto"/>
        </w:rPr>
        <w:t xml:space="preserve">Rudowitz, Robin, Larisa Antonisse, and Hinton. 2018. “Medicaid Enrollment &amp; Spending Growth: FY 2018 &amp; 2019.” </w:t>
      </w:r>
      <w:r w:rsidRPr="00F331B8">
        <w:rPr>
          <w:i/>
          <w:iCs/>
          <w:color w:val="auto"/>
        </w:rPr>
        <w:t>The Henry J. Kaiser Family Foundation</w:t>
      </w:r>
      <w:r w:rsidRPr="00F331B8">
        <w:rPr>
          <w:color w:val="auto"/>
        </w:rPr>
        <w:t xml:space="preserve"> (blog). October 25, 2018. https://www.kff.org/medicaid/issue-brief/medicaid-enrollment-spending-growth-fy-2018-2019/.</w:t>
      </w:r>
    </w:p>
    <w:p w14:paraId="548EAC0A" w14:textId="77777777" w:rsidR="00F331B8" w:rsidRPr="00F331B8" w:rsidRDefault="00F331B8" w:rsidP="00DE52B8">
      <w:pPr>
        <w:pStyle w:val="Bibliography"/>
        <w:spacing w:after="240"/>
        <w:contextualSpacing w:val="0"/>
        <w:rPr>
          <w:color w:val="auto"/>
        </w:rPr>
      </w:pPr>
      <w:r w:rsidRPr="00F331B8">
        <w:rPr>
          <w:color w:val="auto"/>
        </w:rPr>
        <w:t xml:space="preserve">Skinner, Jonathan. 2011. “Causes and Consequences of Regional Variations in Health Care.” In </w:t>
      </w:r>
      <w:r w:rsidRPr="00F331B8">
        <w:rPr>
          <w:i/>
          <w:iCs/>
          <w:color w:val="auto"/>
        </w:rPr>
        <w:t>Handbook of Health Economics</w:t>
      </w:r>
      <w:r w:rsidRPr="00F331B8">
        <w:rPr>
          <w:color w:val="auto"/>
        </w:rPr>
        <w:t>, 2:45–93. Elsevier. https://doi.org/10.1016/B978-0-444-53592-4.00002-5.</w:t>
      </w:r>
    </w:p>
    <w:p w14:paraId="006AD960" w14:textId="77777777" w:rsidR="00F331B8" w:rsidRPr="00F331B8" w:rsidRDefault="00F331B8" w:rsidP="00DE52B8">
      <w:pPr>
        <w:pStyle w:val="Bibliography"/>
        <w:spacing w:after="240"/>
        <w:contextualSpacing w:val="0"/>
        <w:rPr>
          <w:color w:val="auto"/>
        </w:rPr>
      </w:pPr>
      <w:r w:rsidRPr="00F331B8">
        <w:rPr>
          <w:color w:val="auto"/>
        </w:rPr>
        <w:t xml:space="preserve">Smulowitz, Peter B., James O’Malley, Xiaowen Yang, and Bruce E. Landon. 2014. “Increased Use of the Emergency Department after Health Care Reform in Massachusetts.” </w:t>
      </w:r>
      <w:r w:rsidRPr="00F331B8">
        <w:rPr>
          <w:i/>
          <w:iCs/>
          <w:color w:val="auto"/>
        </w:rPr>
        <w:t>Annals of Emergency Medicine</w:t>
      </w:r>
      <w:r w:rsidRPr="00F331B8">
        <w:rPr>
          <w:color w:val="auto"/>
        </w:rPr>
        <w:t xml:space="preserve"> 64 (2): 107–15, 115.e1-3. https://doi.org/10.1016/j.annemergmed.2014.02.011.</w:t>
      </w:r>
    </w:p>
    <w:p w14:paraId="1E21D95F" w14:textId="77777777" w:rsidR="00F331B8" w:rsidRPr="00F331B8" w:rsidRDefault="00F331B8" w:rsidP="00DE52B8">
      <w:pPr>
        <w:pStyle w:val="Bibliography"/>
        <w:spacing w:after="240"/>
        <w:contextualSpacing w:val="0"/>
        <w:rPr>
          <w:color w:val="auto"/>
        </w:rPr>
      </w:pPr>
      <w:r w:rsidRPr="00F331B8">
        <w:rPr>
          <w:color w:val="auto"/>
        </w:rPr>
        <w:t xml:space="preserve">Sommers, Benjamin D. 2017. “State Medicaid Expansions and Mortality, Revisited: A Cost-Benefit Analysis.” </w:t>
      </w:r>
      <w:r w:rsidRPr="00F331B8">
        <w:rPr>
          <w:i/>
          <w:iCs/>
          <w:color w:val="auto"/>
        </w:rPr>
        <w:t>American Journal of Health Economics</w:t>
      </w:r>
      <w:r w:rsidRPr="00F331B8">
        <w:rPr>
          <w:color w:val="auto"/>
        </w:rPr>
        <w:t>, July. https://doi.org/10.1162/ajhe_a_00080.</w:t>
      </w:r>
    </w:p>
    <w:p w14:paraId="139CCC69" w14:textId="77777777" w:rsidR="00F331B8" w:rsidRPr="00F331B8" w:rsidRDefault="00F331B8" w:rsidP="00DE52B8">
      <w:pPr>
        <w:pStyle w:val="Bibliography"/>
        <w:spacing w:after="240"/>
        <w:contextualSpacing w:val="0"/>
        <w:rPr>
          <w:color w:val="auto"/>
        </w:rPr>
      </w:pPr>
      <w:r w:rsidRPr="00F331B8">
        <w:rPr>
          <w:color w:val="auto"/>
        </w:rPr>
        <w:t xml:space="preserve">Sommers, Benjamin D., Katherine Baicker, and Arnold M. Epstein. 2012. “Mortality and Access to Care among Adults after State Medicaid Expansions.” </w:t>
      </w:r>
      <w:r w:rsidRPr="00F331B8">
        <w:rPr>
          <w:i/>
          <w:iCs/>
          <w:color w:val="auto"/>
        </w:rPr>
        <w:t>The New England Journal of Medicine</w:t>
      </w:r>
      <w:r w:rsidRPr="00F331B8">
        <w:rPr>
          <w:color w:val="auto"/>
        </w:rPr>
        <w:t xml:space="preserve"> 367 (11): 1025–34. https://doi.org/10.1056/NEJMsa1202099.</w:t>
      </w:r>
    </w:p>
    <w:p w14:paraId="015A8E49" w14:textId="77777777" w:rsidR="00F331B8" w:rsidRPr="00F331B8" w:rsidRDefault="00F331B8" w:rsidP="00DE52B8">
      <w:pPr>
        <w:pStyle w:val="Bibliography"/>
        <w:spacing w:after="240"/>
        <w:contextualSpacing w:val="0"/>
        <w:rPr>
          <w:color w:val="auto"/>
        </w:rPr>
      </w:pPr>
      <w:r w:rsidRPr="00F331B8">
        <w:rPr>
          <w:color w:val="auto"/>
        </w:rPr>
        <w:t xml:space="preserve">Sommers, Benjamin D., Robert J. Blendon, E. John Orav, and Arnold M. Epstein. 2016. “Changes in Utilization and Health Among Low-Income Adults After Medicaid Expansion or Expanded Private Insurance.” </w:t>
      </w:r>
      <w:r w:rsidRPr="00F331B8">
        <w:rPr>
          <w:i/>
          <w:iCs/>
          <w:color w:val="auto"/>
        </w:rPr>
        <w:t>JAMA Internal Medicine</w:t>
      </w:r>
      <w:r w:rsidRPr="00F331B8">
        <w:rPr>
          <w:color w:val="auto"/>
        </w:rPr>
        <w:t xml:space="preserve"> 176 (10): 1501–9. https://doi.org/10.1001/jamainternmed.2016.4419.</w:t>
      </w:r>
    </w:p>
    <w:p w14:paraId="0A112FD9" w14:textId="77777777" w:rsidR="00F331B8" w:rsidRPr="00F331B8" w:rsidRDefault="00F331B8" w:rsidP="00DE52B8">
      <w:pPr>
        <w:pStyle w:val="Bibliography"/>
        <w:spacing w:after="240"/>
        <w:contextualSpacing w:val="0"/>
        <w:rPr>
          <w:color w:val="auto"/>
        </w:rPr>
      </w:pPr>
      <w:r w:rsidRPr="00F331B8">
        <w:rPr>
          <w:color w:val="auto"/>
        </w:rPr>
        <w:t xml:space="preserve">Sommers, Benjamin D., Munira Z. Gunja, Kenneth Finegold, and Thomas Musco. 2015. “Changes in Self-Reported Insurance Coverage, Access to Care, and Health Under the Affordable Care Act.” </w:t>
      </w:r>
      <w:r w:rsidRPr="00F331B8">
        <w:rPr>
          <w:i/>
          <w:iCs/>
          <w:color w:val="auto"/>
        </w:rPr>
        <w:t>JAMA</w:t>
      </w:r>
      <w:r w:rsidRPr="00F331B8">
        <w:rPr>
          <w:color w:val="auto"/>
        </w:rPr>
        <w:t xml:space="preserve"> 314 (4): 366–74. https://doi.org/10.1001/jama.2015.8421.</w:t>
      </w:r>
    </w:p>
    <w:p w14:paraId="50653ED5" w14:textId="77777777" w:rsidR="00F331B8" w:rsidRPr="00F331B8" w:rsidRDefault="00F331B8" w:rsidP="00DE52B8">
      <w:pPr>
        <w:pStyle w:val="Bibliography"/>
        <w:spacing w:after="240"/>
        <w:contextualSpacing w:val="0"/>
        <w:rPr>
          <w:color w:val="auto"/>
        </w:rPr>
      </w:pPr>
      <w:r w:rsidRPr="00F331B8">
        <w:rPr>
          <w:color w:val="auto"/>
        </w:rPr>
        <w:t xml:space="preserve">Taubman, S. L., H. L. Allen, B. J. Wright, K. Baicker, and A. N. Finkelstein. 2014. “Medicaid Increases Emergency-Department Use: Evidence from Oregon’s Health Insurance Experiment.” </w:t>
      </w:r>
      <w:r w:rsidRPr="00F331B8">
        <w:rPr>
          <w:i/>
          <w:iCs/>
          <w:color w:val="auto"/>
        </w:rPr>
        <w:t>Science</w:t>
      </w:r>
      <w:r w:rsidRPr="00F331B8">
        <w:rPr>
          <w:color w:val="auto"/>
        </w:rPr>
        <w:t xml:space="preserve"> 343 (6168): 263–68. https://doi.org/10.1126/science.1246183.</w:t>
      </w:r>
    </w:p>
    <w:p w14:paraId="57285867" w14:textId="77777777" w:rsidR="00F331B8" w:rsidRPr="00F331B8" w:rsidRDefault="00F331B8" w:rsidP="00DE52B8">
      <w:pPr>
        <w:pStyle w:val="Bibliography"/>
        <w:spacing w:after="240"/>
        <w:contextualSpacing w:val="0"/>
        <w:rPr>
          <w:color w:val="auto"/>
        </w:rPr>
      </w:pPr>
      <w:r w:rsidRPr="00F331B8">
        <w:rPr>
          <w:color w:val="auto"/>
        </w:rPr>
        <w:t>Thomas, Wendi C. 2019. “The Nonprofit Hospital That Makes Millions, Owns a Collection Agency and Relentlessly Sues the Poor.” Text/html. ProPublica. June 27, 2019. https://www.propublica.org/article/methodist-le-bonheur-healthcare-sues-poor-medical-debt.</w:t>
      </w:r>
    </w:p>
    <w:p w14:paraId="41D45E41" w14:textId="77777777" w:rsidR="00F331B8" w:rsidRPr="00F331B8" w:rsidRDefault="00F331B8" w:rsidP="00DE52B8">
      <w:pPr>
        <w:pStyle w:val="Bibliography"/>
        <w:spacing w:after="240"/>
        <w:contextualSpacing w:val="0"/>
        <w:rPr>
          <w:color w:val="auto"/>
        </w:rPr>
      </w:pPr>
      <w:r w:rsidRPr="00F331B8">
        <w:rPr>
          <w:color w:val="auto"/>
        </w:rPr>
        <w:lastRenderedPageBreak/>
        <w:t xml:space="preserve">Wherry, Laura R., Sarah Miller, Robert Kaestner, and Bruce D. Meyer. 2017. “Childhood Medicaid Coverage and Later-Life Health Care Utilization.” </w:t>
      </w:r>
      <w:r w:rsidRPr="00F331B8">
        <w:rPr>
          <w:i/>
          <w:iCs/>
          <w:color w:val="auto"/>
        </w:rPr>
        <w:t>The Review of Economics and Statistics</w:t>
      </w:r>
      <w:r w:rsidRPr="00F331B8">
        <w:rPr>
          <w:color w:val="auto"/>
        </w:rPr>
        <w:t xml:space="preserve"> 100 (2): 287–302. https://doi.org/10.1162/REST_a_00677.</w:t>
      </w:r>
    </w:p>
    <w:p w14:paraId="0B30C09A" w14:textId="77777777" w:rsidR="00F331B8" w:rsidRPr="00F331B8" w:rsidRDefault="00F331B8" w:rsidP="00DE52B8">
      <w:pPr>
        <w:pStyle w:val="Bibliography"/>
        <w:spacing w:after="240"/>
        <w:contextualSpacing w:val="0"/>
        <w:rPr>
          <w:color w:val="auto"/>
        </w:rPr>
      </w:pPr>
      <w:r w:rsidRPr="00F331B8">
        <w:rPr>
          <w:color w:val="auto"/>
        </w:rPr>
        <w:t xml:space="preserve">Wilson, Scott, and Ovetta Wiggins. 2013. “Obama Defends Health-Care Law, Calls Coverage ‘a Right.’” </w:t>
      </w:r>
      <w:r w:rsidRPr="00F331B8">
        <w:rPr>
          <w:i/>
          <w:iCs/>
          <w:color w:val="auto"/>
        </w:rPr>
        <w:t>Washington Post</w:t>
      </w:r>
      <w:r w:rsidRPr="00F331B8">
        <w:rPr>
          <w:color w:val="auto"/>
        </w:rPr>
        <w:t>, September 26, 2013, sec. Politics. https://www.washingtonpost.com/politics/obama-defends-health-care-law-calling-health-insurance-a-right/2013/09/26/9e1d946e-26b8-11e3-b75d-5b7f66349852_story.html.</w:t>
      </w:r>
    </w:p>
    <w:p w14:paraId="4378104F" w14:textId="1E3B8378" w:rsidR="00631588" w:rsidRDefault="003062E6" w:rsidP="004B68E7">
      <w:pPr>
        <w:pStyle w:val="Bibliography"/>
        <w:spacing w:after="240"/>
        <w:contextualSpacing w:val="0"/>
      </w:pPr>
      <w:r>
        <w:fldChar w:fldCharType="end"/>
      </w:r>
    </w:p>
    <w:sectPr w:rsidR="00631588" w:rsidSect="00465BE8">
      <w:footerReference w:type="even" r:id="rId10"/>
      <w:footerReference w:type="default" r:id="rId11"/>
      <w:pgSz w:w="12240" w:h="15840"/>
      <w:pgMar w:top="1728" w:right="1728" w:bottom="1728" w:left="1728" w:header="720" w:footer="720" w:gutter="0"/>
      <w:pgNumType w:start="0"/>
      <w:cols w:space="720"/>
      <w:titlePg/>
      <w:docGrid w:linePitch="326"/>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Tal Gross" w:date="2019-09-16T10:35:00Z" w:initials="TG">
    <w:p w14:paraId="089287CD" w14:textId="53FF587F" w:rsidR="00CD6DA4" w:rsidRDefault="00CD6DA4">
      <w:pPr>
        <w:pStyle w:val="CommentText"/>
      </w:pPr>
      <w:r>
        <w:rPr>
          <w:rStyle w:val="CommentReference"/>
        </w:rPr>
        <w:annotationRef/>
      </w:r>
      <w:r>
        <w:t>Jan asked that we use common language in the abstract and that we mention the targeting finding. She also wants us to describe the heterogeneity results.</w:t>
      </w:r>
    </w:p>
  </w:comment>
  <w:comment w:id="120" w:author="Tal Gross" w:date="2019-09-18T14:40:00Z" w:initials="TG">
    <w:p w14:paraId="02E51F2C" w14:textId="77777777" w:rsidR="00CD6DA4" w:rsidRDefault="00CD6DA4">
      <w:pPr>
        <w:pStyle w:val="CommentText"/>
      </w:pPr>
      <w:r>
        <w:rPr>
          <w:rStyle w:val="CommentReference"/>
        </w:rPr>
        <w:annotationRef/>
      </w:r>
      <w:r>
        <w:t>OK, I re-factored this section to do several things.</w:t>
      </w:r>
    </w:p>
    <w:p w14:paraId="28EA7C78" w14:textId="77777777" w:rsidR="00CD6DA4" w:rsidRDefault="00CD6DA4" w:rsidP="00CA5831">
      <w:pPr>
        <w:pStyle w:val="CommentText"/>
        <w:numPr>
          <w:ilvl w:val="0"/>
          <w:numId w:val="19"/>
        </w:numPr>
      </w:pPr>
      <w:r>
        <w:t xml:space="preserve"> Go through the 3 key results: utilization, variation, and targeting.</w:t>
      </w:r>
    </w:p>
    <w:p w14:paraId="2E9E0A72" w14:textId="77777777" w:rsidR="00CD6DA4" w:rsidRDefault="00CD6DA4" w:rsidP="00CA5831">
      <w:pPr>
        <w:pStyle w:val="CommentText"/>
        <w:numPr>
          <w:ilvl w:val="0"/>
          <w:numId w:val="19"/>
        </w:numPr>
      </w:pPr>
      <w:r>
        <w:t xml:space="preserve"> Respond to Jan’s question about whether the increase in utilization was socially efficient.</w:t>
      </w:r>
    </w:p>
    <w:p w14:paraId="1D1DA40A" w14:textId="77777777" w:rsidR="00CD6DA4" w:rsidRDefault="00CD6DA4" w:rsidP="00CA5831">
      <w:pPr>
        <w:pStyle w:val="CommentText"/>
        <w:numPr>
          <w:ilvl w:val="0"/>
          <w:numId w:val="19"/>
        </w:numPr>
      </w:pPr>
      <w:r>
        <w:t xml:space="preserve"> Respond to Jan’s question about policy implications.</w:t>
      </w:r>
    </w:p>
    <w:p w14:paraId="2B6CE0DC" w14:textId="46DB6500" w:rsidR="00CD6DA4" w:rsidRDefault="00CD6DA4" w:rsidP="00CA5831">
      <w:pPr>
        <w:pStyle w:val="CommentText"/>
        <w:ind w:firstLine="0"/>
      </w:pPr>
      <w:r>
        <w:t>I cut some stuff, changes tracked. Feel free to undo.</w:t>
      </w:r>
    </w:p>
  </w:comment>
  <w:comment w:id="151" w:author="Tal Gross" w:date="2019-09-18T08:54:00Z" w:initials="TG">
    <w:p w14:paraId="1FC15128" w14:textId="4F2E49B4" w:rsidR="00CD6DA4" w:rsidRDefault="00CD6DA4">
      <w:pPr>
        <w:pStyle w:val="CommentText"/>
      </w:pPr>
      <w:r>
        <w:rPr>
          <w:rStyle w:val="CommentReference"/>
        </w:rPr>
        <w:annotationRef/>
      </w:r>
      <w:r>
        <w:t xml:space="preserve">Jan wants us to discuss whether our utilization finding is socially efficient. </w:t>
      </w:r>
    </w:p>
  </w:comment>
  <w:comment w:id="187" w:author="Tal Gross" w:date="2019-09-18T14:32:00Z" w:initials="TG">
    <w:p w14:paraId="4B8A4C54" w14:textId="75CDC2CF" w:rsidR="00CD6DA4" w:rsidRDefault="00CD6DA4">
      <w:pPr>
        <w:pStyle w:val="CommentText"/>
      </w:pPr>
      <w:r>
        <w:rPr>
          <w:rStyle w:val="CommentReference"/>
        </w:rPr>
        <w:annotationRef/>
      </w:r>
      <w:r>
        <w:t xml:space="preserve">I cut this paragraph, because we no longer cite the Kwow-Kolstad </w:t>
      </w:r>
      <w:r w:rsidRPr="00441413">
        <w:t>Massachusetts</w:t>
      </w:r>
      <w:r>
        <w:t xml:space="preserve"> paper, and we don’t really dwell on </w:t>
      </w:r>
      <w:r w:rsidRPr="00441413">
        <w:t>Massachusetts</w:t>
      </w:r>
      <w:r>
        <w:t xml:space="preserve"> above. </w:t>
      </w:r>
    </w:p>
  </w:comment>
  <w:comment w:id="209" w:author="Tal Gross" w:date="2019-09-20T10:09:00Z" w:initials="TG">
    <w:p w14:paraId="7C2BBA95" w14:textId="77777777" w:rsidR="00CD6DA4" w:rsidRDefault="00CD6DA4">
      <w:pPr>
        <w:pStyle w:val="CommentText"/>
      </w:pPr>
      <w:r>
        <w:rPr>
          <w:rStyle w:val="CommentReference"/>
        </w:rPr>
        <w:annotationRef/>
      </w:r>
      <w:r>
        <w:t>Noto wrote this paragraph after meeting with Bacon.</w:t>
      </w:r>
    </w:p>
    <w:p w14:paraId="5DDC0DB2" w14:textId="75F24743" w:rsidR="00CD6DA4" w:rsidRDefault="00CD6DA4" w:rsidP="007E1AD4">
      <w:pPr>
        <w:pStyle w:val="CommentText"/>
        <w:ind w:firstLine="0"/>
      </w:pPr>
    </w:p>
  </w:comment>
  <w:comment w:id="210" w:author="Graves, John" w:date="2019-09-27T11:52:00Z" w:initials="GJ">
    <w:p w14:paraId="4CE6B22E" w14:textId="4663F569" w:rsidR="00CD6DA4" w:rsidRDefault="00CD6DA4">
      <w:pPr>
        <w:pStyle w:val="CommentText"/>
      </w:pPr>
      <w:r>
        <w:rPr>
          <w:rStyle w:val="CommentReference"/>
        </w:rPr>
        <w:annotationRef/>
      </w:r>
      <w:r>
        <w:t xml:space="preserve">Love Bacon, but this seems a bit deeper in the methodological weeds, no? </w:t>
      </w:r>
    </w:p>
  </w:comment>
  <w:comment w:id="224" w:author="Tal Gross" w:date="2019-09-18T14:38:00Z" w:initials="TG">
    <w:p w14:paraId="5C4C0B6C" w14:textId="10614CFB" w:rsidR="00CD6DA4" w:rsidRDefault="00CD6DA4" w:rsidP="00441413">
      <w:pPr>
        <w:pStyle w:val="CommentText"/>
      </w:pPr>
      <w:r>
        <w:rPr>
          <w:rStyle w:val="CommentReference"/>
        </w:rPr>
        <w:annotationRef/>
      </w:r>
      <w:r>
        <w:t xml:space="preserve">Temporarily cut the </w:t>
      </w:r>
      <w:r w:rsidRPr="00441413">
        <w:t>Oregon</w:t>
      </w:r>
      <w:r>
        <w:t xml:space="preserve"> paragraph</w:t>
      </w:r>
    </w:p>
  </w:comment>
  <w:comment w:id="251" w:author="Tal Gross" w:date="2019-09-17T08:34:00Z" w:initials="TG">
    <w:p w14:paraId="76E94166" w14:textId="7559DE3B" w:rsidR="00CD6DA4" w:rsidRDefault="00CD6DA4">
      <w:pPr>
        <w:pStyle w:val="CommentText"/>
      </w:pPr>
      <w:r>
        <w:rPr>
          <w:rStyle w:val="CommentReference"/>
        </w:rPr>
        <w:annotationRef/>
      </w:r>
      <w:r>
        <w:t>Jan encouraged us to “summarize the lessons for policy.” We should all sign off on this, though, as it’s hard for us to all agree on a list of policy recommendations.</w:t>
      </w:r>
    </w:p>
  </w:comment>
  <w:comment w:id="264" w:author="Graves, John" w:date="2019-09-27T11:54:00Z" w:initials="GJ">
    <w:p w14:paraId="7A76DC8A" w14:textId="32399C81" w:rsidR="00CD6DA4" w:rsidRDefault="00CD6DA4">
      <w:pPr>
        <w:pStyle w:val="CommentText"/>
      </w:pPr>
      <w:r>
        <w:rPr>
          <w:rStyle w:val="CommentReference"/>
        </w:rPr>
        <w:annotationRef/>
      </w:r>
      <w:r>
        <w:t>I wonder if a sentence like this could snag us on the NBER submission. Maybe better to say that “</w:t>
      </w:r>
      <w:r w:rsidR="005C3813">
        <w:t>These findings should allay concerns that the Medicaid expansions would not address unmet medical needs by targeted relatively healthy populations with access to care via the extant public safety net and through uncompensated and charity care.”</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89287CD" w15:done="0"/>
  <w15:commentEx w15:paraId="2B6CE0DC" w15:done="0"/>
  <w15:commentEx w15:paraId="1FC15128" w15:done="0"/>
  <w15:commentEx w15:paraId="4B8A4C54" w15:done="0"/>
  <w15:commentEx w15:paraId="5DDC0DB2" w15:done="0"/>
  <w15:commentEx w15:paraId="4CE6B22E" w15:paraIdParent="5DDC0DB2" w15:done="0"/>
  <w15:commentEx w15:paraId="5C4C0B6C" w15:done="0"/>
  <w15:commentEx w15:paraId="76E94166" w15:done="0"/>
  <w15:commentEx w15:paraId="7A76DC8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89287CD" w16cid:durableId="2129E3E8"/>
  <w16cid:commentId w16cid:paraId="2B6CE0DC" w16cid:durableId="212CC07B"/>
  <w16cid:commentId w16cid:paraId="1FC15128" w16cid:durableId="212C6F38"/>
  <w16cid:commentId w16cid:paraId="4B8A4C54" w16cid:durableId="212CBE73"/>
  <w16cid:commentId w16cid:paraId="5DDC0DB2" w16cid:durableId="212F23C9"/>
  <w16cid:commentId w16cid:paraId="4CE6B22E" w16cid:durableId="21387674"/>
  <w16cid:commentId w16cid:paraId="5C4C0B6C" w16cid:durableId="212CBFE4"/>
  <w16cid:commentId w16cid:paraId="76E94166" w16cid:durableId="212B1916"/>
  <w16cid:commentId w16cid:paraId="7A76DC8A" w16cid:durableId="213876F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C3E7C" w14:textId="77777777" w:rsidR="00C44640" w:rsidRDefault="00C44640" w:rsidP="00DC1621">
      <w:pPr>
        <w:spacing w:line="240" w:lineRule="auto"/>
      </w:pPr>
      <w:r>
        <w:separator/>
      </w:r>
    </w:p>
  </w:endnote>
  <w:endnote w:type="continuationSeparator" w:id="0">
    <w:p w14:paraId="38061EEC" w14:textId="77777777" w:rsidR="00C44640" w:rsidRDefault="00C44640" w:rsidP="00DC1621">
      <w:pPr>
        <w:spacing w:line="240" w:lineRule="auto"/>
      </w:pPr>
      <w:r>
        <w:continuationSeparator/>
      </w:r>
    </w:p>
  </w:endnote>
  <w:endnote w:type="continuationNotice" w:id="1">
    <w:p w14:paraId="068DC489" w14:textId="77777777" w:rsidR="00C44640" w:rsidRDefault="00C4464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B4BD1" w14:textId="77777777" w:rsidR="00CD6DA4" w:rsidRDefault="00CD6DA4" w:rsidP="00D65F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B89E05" w14:textId="77777777" w:rsidR="00CD6DA4" w:rsidRDefault="00CD6DA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4E1DA" w14:textId="0F22C7B3" w:rsidR="00CD6DA4" w:rsidRPr="00850292" w:rsidRDefault="00CD6DA4" w:rsidP="00D65FF6">
    <w:pPr>
      <w:pStyle w:val="Footer"/>
      <w:framePr w:wrap="around" w:vAnchor="text" w:hAnchor="margin" w:xAlign="center" w:y="1"/>
      <w:rPr>
        <w:rStyle w:val="PageNumber"/>
      </w:rPr>
    </w:pPr>
    <w:r w:rsidRPr="00850292">
      <w:rPr>
        <w:rStyle w:val="PageNumber"/>
      </w:rPr>
      <w:fldChar w:fldCharType="begin"/>
    </w:r>
    <w:r w:rsidRPr="00961F79">
      <w:rPr>
        <w:rStyle w:val="PageNumber"/>
      </w:rPr>
      <w:instrText xml:space="preserve">PAGE  </w:instrText>
    </w:r>
    <w:r w:rsidRPr="00850292">
      <w:rPr>
        <w:rStyle w:val="PageNumber"/>
      </w:rPr>
      <w:fldChar w:fldCharType="separate"/>
    </w:r>
    <w:r w:rsidR="00D835E6">
      <w:rPr>
        <w:rStyle w:val="PageNumber"/>
        <w:noProof/>
      </w:rPr>
      <w:t>45</w:t>
    </w:r>
    <w:r w:rsidRPr="00850292">
      <w:rPr>
        <w:rStyle w:val="PageNumber"/>
      </w:rPr>
      <w:fldChar w:fldCharType="end"/>
    </w:r>
  </w:p>
  <w:p w14:paraId="69E92602" w14:textId="77777777" w:rsidR="00CD6DA4" w:rsidRDefault="00CD6DA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AE9831" w14:textId="77777777" w:rsidR="00C44640" w:rsidRDefault="00C44640" w:rsidP="0027624E">
      <w:pPr>
        <w:spacing w:line="240" w:lineRule="auto"/>
        <w:ind w:firstLine="0"/>
      </w:pPr>
      <w:r>
        <w:separator/>
      </w:r>
    </w:p>
  </w:footnote>
  <w:footnote w:type="continuationSeparator" w:id="0">
    <w:p w14:paraId="74AF8301" w14:textId="77777777" w:rsidR="00C44640" w:rsidRDefault="00C44640" w:rsidP="00134E5B">
      <w:pPr>
        <w:spacing w:line="240" w:lineRule="auto"/>
        <w:ind w:firstLine="0"/>
      </w:pPr>
      <w:r>
        <w:separator/>
      </w:r>
    </w:p>
  </w:footnote>
  <w:footnote w:type="continuationNotice" w:id="1">
    <w:p w14:paraId="50E9F73B" w14:textId="77777777" w:rsidR="00C44640" w:rsidRDefault="00C44640">
      <w:pPr>
        <w:spacing w:line="240" w:lineRule="auto"/>
      </w:pPr>
    </w:p>
  </w:footnote>
  <w:footnote w:id="2">
    <w:p w14:paraId="568D6753" w14:textId="1EDC97BB" w:rsidR="00CD6DA4" w:rsidRDefault="00CD6DA4">
      <w:pPr>
        <w:pStyle w:val="FootnoteText"/>
      </w:pPr>
      <w:r>
        <w:rPr>
          <w:rStyle w:val="FootnoteReference"/>
        </w:rPr>
        <w:footnoteRef/>
      </w:r>
      <w:r>
        <w:t xml:space="preserve"> Categorical eligibility determinations are still used within non-expansion states and within the entire the Medicaid program to determine the share of state vs. federal financing. Moreover, asset tests can still be used for eligibility determinations of individuals over age 65. </w:t>
      </w:r>
    </w:p>
  </w:footnote>
  <w:footnote w:id="3">
    <w:p w14:paraId="5ADD2E47" w14:textId="060339C8" w:rsidR="00CD6DA4" w:rsidRDefault="00CD6DA4">
      <w:pPr>
        <w:pStyle w:val="FootnoteText"/>
      </w:pPr>
      <w:r w:rsidRPr="00B35372">
        <w:rPr>
          <w:rStyle w:val="FootnoteReference"/>
        </w:rPr>
        <w:footnoteRef/>
      </w:r>
      <w:r>
        <w:t xml:space="preserve"> In 2013, President Obama defended that ACA and cited both its social-insurance benefits and increased access to healthcare: </w:t>
      </w:r>
      <w:r w:rsidRPr="00DA5484">
        <w:t>“In the wealthiest nation on Earth, no one should go broke just because they get sick</w:t>
      </w:r>
      <w:r>
        <w:t xml:space="preserve">. </w:t>
      </w:r>
      <w:r w:rsidRPr="00DA5484">
        <w:t>In the United States, health care is not a privilege for the fortunate few, it is a right”</w:t>
      </w:r>
      <w:r>
        <w:t xml:space="preserve"> </w:t>
      </w:r>
      <w:r>
        <w:fldChar w:fldCharType="begin"/>
      </w:r>
      <w:r>
        <w:instrText xml:space="preserve"> ADDIN ZOTERO_ITEM CSL_CITATION {"citationID":"CvvGpsdd","properties":{"formattedCitation":"(Wilson and Wiggins 2013)","plainCitation":"(Wilson and Wiggins 2013)","noteIndex":1},"citationItems":[{"id":15,"uris":["http://zotero.org/users/5840172/items/U9S7UBZ3"],"uri":["http://zotero.org/users/5840172/items/U9S7UBZ3"],"itemData":{"id":15,"type":"article-newspaper","title":"Obama defends health-care law, calls coverage ‘a right’","container-title":"Washington Post","section":"Politics","source":"www.washingtonpost.com","abstract":"President says he won’t negotiate delays or changes to the law as part of budget talks, debt ceiling process.","URL":"https://www.washingtonpost.com/politics/obama-defends-health-care-law-calling-health-insurance-a-right/2013/09/26/9e1d946e-26b8-11e3-b75d-5b7f66349852_story.html","ISSN":"0190-8286","language":"en-US","author":[{"family":"Wilson","given":"Scott"},{"family":"Wiggins","given":"Ovetta"}],"issued":{"date-parts":[["2013",9,26]]},"accessed":{"date-parts":[["2019",7,10]]}}}],"schema":"https://github.com/citation-style-language/schema/raw/master/csl-citation.json"} </w:instrText>
      </w:r>
      <w:r>
        <w:fldChar w:fldCharType="separate"/>
      </w:r>
      <w:r w:rsidRPr="008607D8">
        <w:t>(Wilson and Wiggins 2013)</w:t>
      </w:r>
      <w:r>
        <w:fldChar w:fldCharType="end"/>
      </w:r>
      <w:r>
        <w:t>.</w:t>
      </w:r>
    </w:p>
  </w:footnote>
  <w:footnote w:id="4">
    <w:p w14:paraId="002F82F5" w14:textId="65AD7E34" w:rsidR="00CD6DA4" w:rsidRDefault="00CD6DA4" w:rsidP="0040124E">
      <w:pPr>
        <w:pStyle w:val="FootnoteText"/>
      </w:pPr>
      <w:r w:rsidRPr="00B35372">
        <w:rPr>
          <w:rStyle w:val="FootnoteReference"/>
        </w:rPr>
        <w:footnoteRef/>
      </w:r>
      <w:r>
        <w:t xml:space="preserve"> The data</w:t>
      </w:r>
      <w:r w:rsidRPr="00295ECB">
        <w:t xml:space="preserve"> encompass about 95 percent of all discharges in each state. HCUP databases do not include Federal hospitals (e.g., Veterans Affairs, Department of Defense, and Indian Health Service hospitals), long-term hospitals, psychiatric hospitals, alcohol/chemical dependency treatment facilities, and hospital units within institutions such as prisons.</w:t>
      </w:r>
    </w:p>
  </w:footnote>
  <w:footnote w:id="5">
    <w:p w14:paraId="4BBBEDDD" w14:textId="1BEF4065" w:rsidR="00CD6DA4" w:rsidRDefault="00CD6DA4">
      <w:pPr>
        <w:pStyle w:val="FootnoteText"/>
      </w:pPr>
      <w:r w:rsidRPr="00B35372">
        <w:rPr>
          <w:rStyle w:val="FootnoteReference"/>
        </w:rPr>
        <w:footnoteRef/>
      </w:r>
      <w:r>
        <w:t xml:space="preserve"> T</w:t>
      </w:r>
      <w:r w:rsidRPr="004B4E86">
        <w:t xml:space="preserve">he Emergency Medical Treatment and Active Labor Act (EMTALA) introduced this </w:t>
      </w:r>
      <w:r>
        <w:t>requirement</w:t>
      </w:r>
      <w:r w:rsidRPr="004B4E86">
        <w:t xml:space="preserve"> in 1983.</w:t>
      </w:r>
    </w:p>
  </w:footnote>
  <w:footnote w:id="6">
    <w:p w14:paraId="58A66EDF" w14:textId="5FFD7EF2" w:rsidR="00CD6DA4" w:rsidRDefault="00CD6DA4">
      <w:pPr>
        <w:pStyle w:val="FootnoteText"/>
      </w:pPr>
      <w:r>
        <w:rPr>
          <w:rStyle w:val="FootnoteReference"/>
        </w:rPr>
        <w:footnoteRef/>
      </w:r>
      <w:r>
        <w:t xml:space="preserve"> While hospitals do receive supplementary funding to account for these expenses, the degree to which these fully reinsure hospitals is unclear. For example, Garthwaite, Gross and Notowidigdo (2018) find that hospital bear the brunt of the costs of marginal uninsured patients through lower profits. </w:t>
      </w:r>
    </w:p>
  </w:footnote>
  <w:footnote w:id="7">
    <w:p w14:paraId="720A76BA" w14:textId="55419C75" w:rsidR="00CD6DA4" w:rsidRDefault="00CD6DA4">
      <w:pPr>
        <w:pStyle w:val="FootnoteText"/>
      </w:pPr>
      <w:r>
        <w:rPr>
          <w:rStyle w:val="FootnoteReference"/>
        </w:rPr>
        <w:footnoteRef/>
      </w:r>
      <w:r>
        <w:t xml:space="preserve"> Despite some erroneous commentary in the popular press, it is wrong to consider this higher use of medical services by Medicaid recipients as a causal effect of Medicaid decreasing people’s health.</w:t>
      </w:r>
    </w:p>
  </w:footnote>
  <w:footnote w:id="8">
    <w:p w14:paraId="18750190" w14:textId="3D271688" w:rsidR="00CD6DA4" w:rsidRDefault="00CD6DA4">
      <w:pPr>
        <w:pStyle w:val="FootnoteText"/>
      </w:pPr>
      <w:r>
        <w:rPr>
          <w:rStyle w:val="FootnoteReference"/>
        </w:rPr>
        <w:footnoteRef/>
      </w:r>
      <w:r>
        <w:t xml:space="preserve"> For example, a recent investigation by ProPublica found that Methodist Le Bonheur Healthcare in Memphis brought thousands of lawsuits for unpaid medical bills in recent years </w:t>
      </w:r>
      <w:r>
        <w:fldChar w:fldCharType="begin"/>
      </w:r>
      <w:r>
        <w:instrText xml:space="preserve"> ADDIN ZOTERO_ITEM CSL_CITATION {"citationID":"G1tQ7Iv9","properties":{"formattedCitation":"(Thomas 2019)","plainCitation":"(Thomas 2019)","noteIndex":3},"citationItems":[{"id":138,"uris":["http://zotero.org/users/5840172/items/ZV824F7N"],"uri":["http://zotero.org/users/5840172/items/ZV824F7N"],"itemData":{"id":138,"type":"webpage","title":"The Nonprofit Hospital That Makes Millions, Owns a Collection Agency and Relentlessly Sues the Poor","container-title":"ProPublica","genre":"text/html","abstract":"Nonprofit hospitals pay virtually no local, state or federal income tax. In return, they provide community benefits, including charity care to low-income patients. In Memphis, Methodist Le Bonheur Healthcare has brought 8,300 lawsuits for unpaid medical bills in just five years.","URL":"https://www.propublica.org/article/methodist-le-bonheur-healthcare-sues-poor-medical-debt","language":"en","author":[{"family":"Thomas","given":"Wendi C."}],"issued":{"date-parts":[["2019",6,27]]},"accessed":{"date-parts":[["2019",7,17]]}}}],"schema":"https://github.com/citation-style-language/schema/raw/master/csl-citation.json"} </w:instrText>
      </w:r>
      <w:r>
        <w:fldChar w:fldCharType="separate"/>
      </w:r>
      <w:r>
        <w:rPr>
          <w:noProof/>
        </w:rPr>
        <w:t>(Thomas 2019)</w:t>
      </w:r>
      <w:r>
        <w:fldChar w:fldCharType="end"/>
      </w:r>
      <w:r>
        <w:t xml:space="preserve">, and the New York Times published a similar investigation into the collection efforts of nonprofit hospitals back in 2004 </w:t>
      </w:r>
      <w:r>
        <w:fldChar w:fldCharType="begin"/>
      </w:r>
      <w:r>
        <w:instrText xml:space="preserve"> ADDIN ZOTERO_ITEM CSL_CITATION {"citationID":"ckfa8Umf","properties":{"formattedCitation":"(Cohn 2004)","plainCitation":"(Cohn 2004)","noteIndex":3},"citationItems":[{"id":142,"uris":["http://zotero.org/users/5840172/items/22VAXEUK"],"uri":["http://zotero.org/users/5840172/items/22VAXEUK"],"itemData":{"id":142,"type":"article-newspaper","title":"Uncharitable?","container-title":"The New York Times","section":"Magazine","source":"NYTimes.com","abstract":"Margaret Loncar was about to leave her trailer home in Bridgeview, Ill., one April morning in 2003 when she noticed her 49-year-old husband, Michael, hunched over the side of the bed and coughing up fluid. Although he had battled a variety of lung and liver ailments for years, he seemed worse than usual, Margaret recalled not long ago -- bad enough, she thought, that he should get to the emergency room.     The nearest E.R. was at Advocate Christ Medical Center, four miles away in Oak Lawn, a mostly working-class Chicago suburb. Both Loncars had been admitted and treated there before; a few months earlier, doctors performed emergency surgery on Michael's lungs. The Loncars were satisfied with the treatment at Christ Medical, as it is known. Their problem was that they already owed the hospital more than $40,000. Michael, who for years had been too sick to work, had no health insurance, and Margaret had acquired hers only a few months before. Margaret's salary as a Wal-Mart cashier was barely enough to support the couple and their two children -- a 17-year-old daughter at home and a 22-year-old daughter away at college. It left no money for adding Michael and the kids to her health plan, let alone for paying a five-figure hospital bill.","URL":"https://www.nytimes.com/2004/12/19/magazine/uncharitable.html","ISSN":"0362-4331","language":"en-US","author":[{"family":"Cohn","given":"Jonathan"}],"issued":{"date-parts":[["2004",12,19]]},"accessed":{"date-parts":[["2019",7,17]]}}}],"schema":"https://github.com/citation-style-language/schema/raw/master/csl-citation.json"} </w:instrText>
      </w:r>
      <w:r>
        <w:fldChar w:fldCharType="separate"/>
      </w:r>
      <w:r>
        <w:rPr>
          <w:noProof/>
        </w:rPr>
        <w:t>(Cohn 2004)</w:t>
      </w:r>
      <w:r>
        <w:fldChar w:fldCharType="end"/>
      </w:r>
      <w:r>
        <w:t xml:space="preserve">. Such practices have led some politicians to discuss trying to “rein in” nonprofit hospitals that bring lawsuits and garnish wages </w:t>
      </w:r>
      <w:r>
        <w:fldChar w:fldCharType="begin"/>
      </w:r>
      <w:r>
        <w:instrText xml:space="preserve"> ADDIN ZOTERO_ITEM CSL_CITATION {"citationID":"DTX8kbd4","properties":{"formattedCitation":"(Armour 2019)","plainCitation":"(Armour 2019)","noteIndex":3},"citationItems":[{"id":143,"uris":["http://zotero.org/users/5840172/items/95E378AU"],"uri":["http://zotero.org/users/5840172/items/95E378AU"],"itemData":{"id":143,"type":"article-newspaper","title":"When Patients Can’t Pay, Many Hospitals Are Suing","container-title":"Wall Street Journal","section":"US","source":"www.wsj.com","abstract":"Politicians of both parties want to rein in aggressive tactics used by nonprofit hospitals—which receive significant tax breaks—to collect patients’ unpaid bills, including lawsuits and garnishing of wages.","URL":"https://www.wsj.com/articles/nonprofit-hospitals-criticized-for-debt-collection-tactics-11561467600","ISSN":"0099-9660","language":"en-US","author":[{"family":"Armour","given":"Stephanie"}],"issued":{"date-parts":[["2019",6,25]]},"accessed":{"date-parts":[["2019",7,17]]}}}],"schema":"https://github.com/citation-style-language/schema/raw/master/csl-citation.json"} </w:instrText>
      </w:r>
      <w:r>
        <w:fldChar w:fldCharType="separate"/>
      </w:r>
      <w:r>
        <w:rPr>
          <w:noProof/>
        </w:rPr>
        <w:t>(Armour 2019)</w:t>
      </w:r>
      <w:r>
        <w:fldChar w:fldCharType="end"/>
      </w:r>
      <w:r>
        <w:t>.</w:t>
      </w:r>
    </w:p>
  </w:footnote>
  <w:footnote w:id="9">
    <w:p w14:paraId="19B9715B" w14:textId="77777777" w:rsidR="00CD6DA4" w:rsidRDefault="00CD6DA4" w:rsidP="00FC201D">
      <w:pPr>
        <w:pStyle w:val="FootnoteText"/>
      </w:pPr>
      <w:r>
        <w:rPr>
          <w:rStyle w:val="FootnoteReference"/>
        </w:rPr>
        <w:footnoteRef/>
      </w:r>
      <w:r>
        <w:t xml:space="preserve"> </w:t>
      </w:r>
      <w:r w:rsidRPr="00F76619">
        <w:t xml:space="preserve"> </w:t>
      </w:r>
      <w:r>
        <w:t xml:space="preserve">The </w:t>
      </w:r>
      <w:r w:rsidRPr="00F76619">
        <w:t>individual mandate was effectively eliminated as part of a Congressional reform of the federal tax system in 2017.</w:t>
      </w:r>
    </w:p>
  </w:footnote>
  <w:footnote w:id="10">
    <w:p w14:paraId="7656D084" w14:textId="77A5D454" w:rsidR="00CD6DA4" w:rsidRDefault="00CD6DA4">
      <w:pPr>
        <w:pStyle w:val="FootnoteText"/>
      </w:pPr>
      <w:r>
        <w:rPr>
          <w:rStyle w:val="FootnoteReference"/>
        </w:rPr>
        <w:footnoteRef/>
      </w:r>
      <w:r>
        <w:t xml:space="preserve"> We selected this sample of states based on conversations with AHRQ staff. We excluded states that did not have consistent measurement and categorization of payer categories during this time period or did not have patient ZIP Code information that is necessary for our county- and ZIP-Code-level analysis.</w:t>
      </w:r>
    </w:p>
  </w:footnote>
  <w:footnote w:id="11">
    <w:p w14:paraId="534473E8" w14:textId="6D625EA8" w:rsidR="00CD6DA4" w:rsidRDefault="00CD6DA4">
      <w:pPr>
        <w:pStyle w:val="FootnoteText"/>
      </w:pPr>
      <w:r>
        <w:rPr>
          <w:rStyle w:val="FootnoteReference"/>
        </w:rPr>
        <w:footnoteRef/>
      </w:r>
      <w:r>
        <w:t xml:space="preserve"> Data sources for these calculations are the US Census Bureau American Fact Finder (</w:t>
      </w:r>
      <w:hyperlink r:id="rId1" w:history="1">
        <w:r w:rsidRPr="002152CB">
          <w:rPr>
            <w:rStyle w:val="Hyperlink"/>
          </w:rPr>
          <w:t>https://factfinder.census.gov/faces/tableservices/jsf/pages/productview.xhtml?pid=PEP_2018_PEPANNRES&amp;src=pt</w:t>
        </w:r>
      </w:hyperlink>
      <w:r>
        <w:t>) and the Centers for Medicaid and Medicaid Services Enrollment data (</w:t>
      </w:r>
      <w:hyperlink r:id="rId2" w:history="1">
        <w:r w:rsidRPr="002152CB">
          <w:rPr>
            <w:rStyle w:val="Hyperlink"/>
          </w:rPr>
          <w:t>https://data.medicaid.gov/Enrollment/2018-12-Updated-applications-eligibility-determina/gy72-q4z9/data</w:t>
        </w:r>
      </w:hyperlink>
      <w:r>
        <w:t>).</w:t>
      </w:r>
    </w:p>
  </w:footnote>
  <w:footnote w:id="12">
    <w:p w14:paraId="49760E21" w14:textId="1C35798C" w:rsidR="00CD6DA4" w:rsidRDefault="00CD6DA4">
      <w:pPr>
        <w:pStyle w:val="FootnoteText"/>
      </w:pPr>
      <w:r>
        <w:rPr>
          <w:rStyle w:val="FootnoteReference"/>
        </w:rPr>
        <w:footnoteRef/>
      </w:r>
      <w:r>
        <w:t xml:space="preserve"> We categorize patients as uninsured if they are labeled as self-pay, no charge, or no expected payment source in the data.</w:t>
      </w:r>
    </w:p>
  </w:footnote>
  <w:footnote w:id="13">
    <w:p w14:paraId="4226CA9B" w14:textId="669C8E92" w:rsidR="00CD6DA4" w:rsidRDefault="00CD6DA4">
      <w:pPr>
        <w:pStyle w:val="FootnoteText"/>
      </w:pPr>
      <w:r>
        <w:rPr>
          <w:rStyle w:val="FootnoteReference"/>
        </w:rPr>
        <w:footnoteRef/>
      </w:r>
      <w:r>
        <w:t xml:space="preserve"> Non-deferrable conditions include: fracture, poison – toxic effects, dislocation, intracranial injury, appendicitis, foreign body, internal injury, ectopic pregnancy with rupture, crush injury, bowel obstruction, blood-vessel injury, and other non-discretionary conditions. </w:t>
      </w:r>
    </w:p>
  </w:footnote>
  <w:footnote w:id="14">
    <w:p w14:paraId="30DB3CB6" w14:textId="359632DC" w:rsidR="00CD6DA4" w:rsidRDefault="00CD6DA4">
      <w:pPr>
        <w:pStyle w:val="FootnoteText"/>
      </w:pPr>
      <w:r>
        <w:rPr>
          <w:rStyle w:val="FootnoteReference"/>
        </w:rPr>
        <w:footnoteRef/>
      </w:r>
      <w:r>
        <w:t xml:space="preserve"> </w:t>
      </w:r>
      <w:r w:rsidRPr="001577C4">
        <w:t xml:space="preserve">We use patient ZIP </w:t>
      </w:r>
      <w:r>
        <w:t>C</w:t>
      </w:r>
      <w:r w:rsidRPr="001577C4">
        <w:t xml:space="preserve">ode information to exclude out-of-state patients; these visits represent a small share of </w:t>
      </w:r>
      <w:r>
        <w:t xml:space="preserve">all </w:t>
      </w:r>
      <w:r w:rsidRPr="001577C4">
        <w:t xml:space="preserve">visits. We also exclude the 4th quarter of 2015, because this is when HCUP switched from ICD-9 to ICD-10 for diagnostic code variables, and so we decided to exclude this quarter to maintain comparability across time. We have data covering </w:t>
      </w:r>
      <w:r>
        <w:t xml:space="preserve">the first quarter of </w:t>
      </w:r>
      <w:r w:rsidRPr="001577C4">
        <w:t xml:space="preserve">2012 through </w:t>
      </w:r>
      <w:r>
        <w:t xml:space="preserve">the third quarter of </w:t>
      </w:r>
      <w:r w:rsidRPr="001577C4">
        <w:t>2015 for all states except for Utah, where we drop all of 2015 because of missing data.</w:t>
      </w:r>
    </w:p>
  </w:footnote>
  <w:footnote w:id="15">
    <w:p w14:paraId="6CA03D1F" w14:textId="685BA239" w:rsidR="00CD6DA4" w:rsidRDefault="00CD6DA4">
      <w:pPr>
        <w:pStyle w:val="FootnoteText"/>
      </w:pPr>
      <w:r>
        <w:rPr>
          <w:rStyle w:val="FootnoteReference"/>
        </w:rPr>
        <w:footnoteRef/>
      </w:r>
      <w:r>
        <w:t xml:space="preserve"> </w:t>
      </w:r>
      <w:r w:rsidRPr="00D2494B">
        <w:t>Garthwaite, Gross, and Notowidigdo</w:t>
      </w:r>
      <w:r>
        <w:t xml:space="preserve"> </w:t>
      </w:r>
      <w:r>
        <w:fldChar w:fldCharType="begin"/>
      </w:r>
      <w:r>
        <w:instrText xml:space="preserve"> ADDIN ZOTERO_ITEM CSL_CITATION {"citationID":"Jr97zqkq","properties":{"formattedCitation":"(2018)","plainCitation":"(2018)","noteIndex":13},"citationItems":[{"id":2,"uris":["http://zotero.org/users/5840172/items/C3ZA9VM7"],"uri":["http://zotero.org/users/5840172/items/C3ZA9VM7"],"itemData":{"id":2,"type":"article-journal","title":"Hospitals as Insurers of Last Resort","container-title":"American Economic Journal: Applied Economics","page":"1-39","volume":"10","issue":"1","source":"www.aeaweb.org","abstract":"American hospitals are required to provide emergency medical care to the uninsured. We use previously confidential hospital financial data to study the resulting uncompensated care, medical care for which no payment is received. Using both panel-data methods and case studies, we find that each additional uninsured person costs hospitals approximately $800 each year. Increases in the uninsured population also lower hospital profit margins, suggesting that hospitals do not pass along all uncompensated-care costs to other parties such as hospital employees or privately insured patients. A hospital's uncompensated-care costs also increase when a neighboring hospital closes.","DOI":"10.1257/app.20150581","ISSN":"1945-7782","language":"en","author":[{"family":"Garthwaite","given":"Craig"},{"family":"Gross","given":"Tal"},{"family":"Notowidigdo","given":"Matthew J."}],"issued":{"date-parts":[["2018",1]]}},"suppress-author":true}],"schema":"https://github.com/citation-style-language/schema/raw/master/csl-citation.json"} </w:instrText>
      </w:r>
      <w:r>
        <w:fldChar w:fldCharType="separate"/>
      </w:r>
      <w:r>
        <w:rPr>
          <w:noProof/>
        </w:rPr>
        <w:t>(2018)</w:t>
      </w:r>
      <w:r>
        <w:fldChar w:fldCharType="end"/>
      </w:r>
      <w:r>
        <w:t xml:space="preserve"> </w:t>
      </w:r>
      <w:r>
        <w:fldChar w:fldCharType="begin"/>
      </w:r>
      <w:r>
        <w:instrText xml:space="preserve"> ADDIN ZOTERO_ITEM CSL_CITATION {"citationID":"VxLgWaHV","properties":{"formattedCitation":"(C. Garthwaite, Gross, and Notowidigdo 2018)","plainCitation":"(C. Garthwaite, Gross, and Notowidigdo 2018)","noteIndex":13},"citationItems":[{"id":2,"uris":["http://zotero.org/users/5840172/items/C3ZA9VM7"],"uri":["http://zotero.org/users/5840172/items/C3ZA9VM7"],"itemData":{"id":2,"type":"article-journal","title":"Hospitals as Insurers of Last Resort","container-title":"American Economic Journal: Applied Economics","page":"1-39","volume":"10","issue":"1","source":"www.aeaweb.org","abstract":"American hospitals are required to provide emergency medical care to the uninsured. We use previously confidential hospital financial data to study the resulting uncompensated care, medical care for which no payment is received. Using both panel-data methods and case studies, we find that each additional uninsured person costs hospitals approximately $800 each year. Increases in the uninsured population also lower hospital profit margins, suggesting that hospitals do not pass along all uncompensated-care costs to other parties such as hospital employees or privately insured patients. A hospital's uncompensated-care costs also increase when a neighboring hospital closes.","DOI":"10.1257/app.20150581","ISSN":"1945-7782","language":"en","author":[{"family":"Garthwaite","given":"Craig"},{"family":"Gross","given":"Tal"},{"family":"Notowidigdo","given":"Matthew J."}],"issued":{"date-parts":[["2018",1]]}}}],"schema":"https://github.com/citation-style-language/schema/raw/master/csl-citation.json"} </w:instrText>
      </w:r>
      <w:r>
        <w:fldChar w:fldCharType="end"/>
      </w:r>
      <w:r w:rsidRPr="00D2494B">
        <w:t>describe the AHA and CPS data in more detail.</w:t>
      </w:r>
    </w:p>
  </w:footnote>
  <w:footnote w:id="16">
    <w:p w14:paraId="387369BF" w14:textId="77777777" w:rsidR="00CD6DA4" w:rsidRDefault="00CD6DA4" w:rsidP="00D20DA7">
      <w:pPr>
        <w:pStyle w:val="FootnoteText"/>
      </w:pPr>
      <w:r w:rsidRPr="00B35372">
        <w:rPr>
          <w:rStyle w:val="FootnoteReference"/>
        </w:rPr>
        <w:footnoteRef/>
      </w:r>
      <w:r>
        <w:t xml:space="preserve"> By “scheduled inpatient visits,” we mean overnight stays in the hospital that do not involve the ED. By “emergent inpatient visits,” we mean overnight stays in the hospital in which the patient is admitted through the ED. </w:t>
      </w:r>
    </w:p>
  </w:footnote>
  <w:footnote w:id="17">
    <w:p w14:paraId="3EAC92C3" w14:textId="397D229F" w:rsidR="00CD6DA4" w:rsidRDefault="00CD6DA4" w:rsidP="00D20DA7">
      <w:pPr>
        <w:pStyle w:val="FootnoteText"/>
      </w:pPr>
      <w:r w:rsidRPr="00B35372">
        <w:rPr>
          <w:rStyle w:val="FootnoteReference"/>
        </w:rPr>
        <w:footnoteRef/>
      </w:r>
      <w:r>
        <w:t xml:space="preserve"> The “welcome mat effect” refers to t</w:t>
      </w:r>
      <w:r w:rsidRPr="00BE678E">
        <w:t>he tendency for Medicaid enrollment to increase among previously</w:t>
      </w:r>
      <w:r>
        <w:t xml:space="preserve"> </w:t>
      </w:r>
      <w:r w:rsidRPr="00BE678E">
        <w:t>eligibl</w:t>
      </w:r>
      <w:r>
        <w:t>e (</w:t>
      </w:r>
      <w:r w:rsidRPr="00BE678E">
        <w:t>but unenrolled</w:t>
      </w:r>
      <w:r>
        <w:t>)</w:t>
      </w:r>
      <w:r w:rsidRPr="00BE678E">
        <w:t xml:space="preserve"> individuals as a consequence of broad outreach and enrollment efforts for the ACA’s insurance exchanges</w:t>
      </w:r>
      <w:r>
        <w:t>.</w:t>
      </w:r>
      <w:r w:rsidRPr="00BE678E">
        <w:t xml:space="preserve"> </w:t>
      </w:r>
      <w:r>
        <w:t>Even in states that did not expand Medicaid, the attention and advertising involved in the rollout of the ACA may have led those who were already eligible for Medicaid to sign up for pre-existing Medicaid programs.</w:t>
      </w:r>
    </w:p>
  </w:footnote>
  <w:footnote w:id="18">
    <w:p w14:paraId="2172A2A2" w14:textId="667777CF" w:rsidR="00CD6DA4" w:rsidRPr="002A5A76" w:rsidRDefault="00CD6DA4">
      <w:pPr>
        <w:pStyle w:val="FootnoteText"/>
      </w:pPr>
      <w:r>
        <w:rPr>
          <w:rStyle w:val="FootnoteReference"/>
        </w:rPr>
        <w:footnoteRef/>
      </w:r>
      <w:r>
        <w:t xml:space="preserve"> Given that the decline in private appears to be driven by an </w:t>
      </w:r>
      <w:r>
        <w:rPr>
          <w:i/>
        </w:rPr>
        <w:t>increase</w:t>
      </w:r>
      <w:r>
        <w:t xml:space="preserve"> in private admissions in the non-expansion states, we do not believe that it demonstrates a “crowding out” of private coverage by public coverage in the expansion states.</w:t>
      </w:r>
    </w:p>
  </w:footnote>
  <w:footnote w:id="19">
    <w:p w14:paraId="672F150C" w14:textId="5ECB736D" w:rsidR="00CD6DA4" w:rsidRDefault="00CD6DA4" w:rsidP="001A0D2F">
      <w:pPr>
        <w:pStyle w:val="FootnoteText"/>
      </w:pPr>
      <w:r>
        <w:rPr>
          <w:rStyle w:val="FootnoteReference"/>
        </w:rPr>
        <w:footnoteRef/>
      </w:r>
      <w:r>
        <w:t xml:space="preserve"> Emergency department visits come in two types. Outpatient ED visits are medical encounters that begin and end in the ED and the patient is never admitted to the hospital. Inpatient ED visits are medical encounters that begin in the ED and the patient is subsequently admitted to the hospital. Inpatient visits are hospitalizations that do not originate in the ED. </w:t>
      </w:r>
    </w:p>
  </w:footnote>
  <w:footnote w:id="20">
    <w:p w14:paraId="475FB389" w14:textId="29385D67" w:rsidR="00CD6DA4" w:rsidRDefault="00CD6DA4">
      <w:pPr>
        <w:pStyle w:val="FootnoteText"/>
      </w:pPr>
      <w:r>
        <w:rPr>
          <w:rStyle w:val="FootnoteReference"/>
        </w:rPr>
        <w:footnoteRef/>
      </w:r>
      <w:r>
        <w:t xml:space="preserve"> It is important to remember that these percentage changes are off of meaningfully difference bases and therefore the magnitudes should not be directly compared. This is why the net effect of the smaller percentage Medicaid change is still an increase in overall use for the Medicaid and uninsured population.</w:t>
      </w:r>
    </w:p>
  </w:footnote>
  <w:footnote w:id="21">
    <w:p w14:paraId="42AC62F1" w14:textId="7266CBEA" w:rsidR="00CD6DA4" w:rsidRDefault="00CD6DA4">
      <w:pPr>
        <w:pStyle w:val="FootnoteText"/>
      </w:pPr>
      <w:r>
        <w:rPr>
          <w:rStyle w:val="FootnoteReference"/>
        </w:rPr>
        <w:footnoteRef/>
      </w:r>
      <w:r>
        <w:t xml:space="preserve"> </w:t>
      </w:r>
      <w:r w:rsidRPr="00DF25D6">
        <w:t>In addition, regulations require hospitals to treat all patients with an emergency condition regardless of ability to pay.</w:t>
      </w:r>
    </w:p>
  </w:footnote>
  <w:footnote w:id="22">
    <w:p w14:paraId="504B6126" w14:textId="503ABD17" w:rsidR="00CD6DA4" w:rsidRDefault="00CD6DA4" w:rsidP="00957084">
      <w:pPr>
        <w:pStyle w:val="FootnoteText"/>
      </w:pPr>
      <w:r>
        <w:rPr>
          <w:rStyle w:val="FootnoteReference"/>
        </w:rPr>
        <w:footnoteRef/>
      </w:r>
      <w:r>
        <w:t xml:space="preserve"> This measure was generated using a combination of data from the Brookings Institution data on Zip Code income, the Current Population Survey, and Kaiser Family Foundation income limits for eligibility. The measure is intended to calculate the share of a Zip Code that would made newly eligible for Medicaid as a result of the ACA expansion based on income and the state’s pre-existing income limits and the distribution of income in the Zip Code. More details can be found in footnotes 11-14 of Dranove et al. (2016)</w:t>
      </w:r>
    </w:p>
    <w:p w14:paraId="5A00E5C0" w14:textId="6BFBE7E0" w:rsidR="00CD6DA4" w:rsidRDefault="00CD6DA4" w:rsidP="00957084">
      <w:pPr>
        <w:pStyle w:val="FootnoteText"/>
      </w:pPr>
    </w:p>
  </w:footnote>
  <w:footnote w:id="23">
    <w:p w14:paraId="7C2CCECE" w14:textId="6947161C" w:rsidR="00CD6DA4" w:rsidRDefault="00CD6DA4">
      <w:pPr>
        <w:pStyle w:val="FootnoteText"/>
      </w:pPr>
      <w:r>
        <w:rPr>
          <w:rStyle w:val="FootnoteReference"/>
        </w:rPr>
        <w:footnoteRef/>
      </w:r>
      <w:r>
        <w:t xml:space="preserve"> The event study estimates are based on the same estimation equation except that the </w:t>
      </w:r>
      <m:oMath>
        <m:r>
          <w:rPr>
            <w:rFonts w:ascii="Cambria Math" w:hAnsi="Cambria Math"/>
          </w:rPr>
          <m:t>Pos</m:t>
        </m:r>
        <m:sSub>
          <m:sSubPr>
            <m:ctrlPr>
              <w:rPr>
                <w:rFonts w:ascii="Cambria Math" w:hAnsi="Cambria Math"/>
                <w:i/>
              </w:rPr>
            </m:ctrlPr>
          </m:sSubPr>
          <m:e>
            <m:r>
              <w:rPr>
                <w:rFonts w:ascii="Cambria Math" w:hAnsi="Cambria Math"/>
              </w:rPr>
              <m:t>t</m:t>
            </m:r>
          </m:e>
          <m:sub>
            <m:r>
              <w:rPr>
                <w:rFonts w:ascii="Cambria Math" w:hAnsi="Cambria Math"/>
              </w:rPr>
              <m:t>st</m:t>
            </m:r>
          </m:sub>
        </m:sSub>
      </m:oMath>
      <w:r>
        <w:t xml:space="preserve"> variable is replaced with a full set of “event time” dummy variables for each month, excluding December 2013 (which is the normalized reference month in all of our event study figures).</w:t>
      </w:r>
    </w:p>
  </w:footnote>
  <w:footnote w:id="24">
    <w:p w14:paraId="075C8EC5" w14:textId="77777777" w:rsidR="00CD6DA4" w:rsidRDefault="00CD6DA4" w:rsidP="00A456F7">
      <w:pPr>
        <w:pStyle w:val="FootnoteText"/>
      </w:pPr>
      <w:r>
        <w:rPr>
          <w:rStyle w:val="FootnoteReference"/>
        </w:rPr>
        <w:footnoteRef/>
      </w:r>
      <w:r>
        <w:t xml:space="preserve"> We reach a similar conclusion whether we rely on the “Medicaid plus uninsured” specification or the “Medicaid plus uninsured plus private” specification.</w:t>
      </w:r>
    </w:p>
  </w:footnote>
  <w:footnote w:id="25">
    <w:p w14:paraId="04DDCB13" w14:textId="77777777" w:rsidR="00CD6DA4" w:rsidRDefault="00CD6DA4" w:rsidP="00A456F7">
      <w:pPr>
        <w:pStyle w:val="FootnoteText"/>
      </w:pPr>
      <w:r>
        <w:rPr>
          <w:rStyle w:val="FootnoteReference"/>
        </w:rPr>
        <w:footnoteRef/>
      </w:r>
      <w:r>
        <w:t xml:space="preserve"> This is based on authors’ estimates in the SIPP of the expansion increasing the Medicaid population by 15 percent off of a base of 25 percent. </w:t>
      </w:r>
    </w:p>
  </w:footnote>
  <w:footnote w:id="26">
    <w:p w14:paraId="3F4C121F" w14:textId="77777777" w:rsidR="00CD6DA4" w:rsidRDefault="00CD6DA4" w:rsidP="00BA691B">
      <w:pPr>
        <w:pStyle w:val="FootnoteText"/>
      </w:pPr>
      <w:r>
        <w:rPr>
          <w:rStyle w:val="FootnoteReference"/>
        </w:rPr>
        <w:footnoteRef/>
      </w:r>
      <w:r>
        <w:t xml:space="preserve"> We also utilize the Census Bureau’s 2015 Small Area Health Insurance Estimates (SAHIE) in a validation exercise, as described below.</w:t>
      </w:r>
    </w:p>
  </w:footnote>
  <w:footnote w:id="27">
    <w:p w14:paraId="7B51BD78" w14:textId="14E18ED0" w:rsidR="00CD6DA4" w:rsidRDefault="00CD6DA4">
      <w:pPr>
        <w:pStyle w:val="FootnoteText"/>
      </w:pPr>
      <w:r>
        <w:rPr>
          <w:rStyle w:val="FootnoteReference"/>
        </w:rPr>
        <w:footnoteRef/>
      </w:r>
      <w:r>
        <w:t xml:space="preserve"> Additionally, Appendix Table A2 reports results using the DRG-based estimate rather than the SIPP-based population estimate. That table presents fairly similar results to those in Table 4 using this alternative estimate of population transitioning from being uninsured to being on Medicaid.</w:t>
      </w:r>
    </w:p>
  </w:footnote>
  <w:footnote w:id="28">
    <w:p w14:paraId="07F1885E" w14:textId="5E83BE1C" w:rsidR="00CD6DA4" w:rsidRDefault="00CD6DA4">
      <w:pPr>
        <w:pStyle w:val="FootnoteText"/>
      </w:pPr>
      <w:r>
        <w:rPr>
          <w:rStyle w:val="FootnoteReference"/>
        </w:rPr>
        <w:footnoteRef/>
      </w:r>
      <w:r>
        <w:t xml:space="preserve"> Note that this is not the same as unmet need for healthcare. We lack data on underlying health status and instead have data on the use of healthcare services. </w:t>
      </w:r>
    </w:p>
  </w:footnote>
  <w:footnote w:id="29">
    <w:p w14:paraId="26EAD047" w14:textId="77777777" w:rsidR="00CD6DA4" w:rsidRDefault="00CD6DA4" w:rsidP="006135F9">
      <w:pPr>
        <w:pStyle w:val="FootnoteText"/>
      </w:pPr>
      <w:r>
        <w:rPr>
          <w:rStyle w:val="FootnoteReference"/>
        </w:rPr>
        <w:footnoteRef/>
      </w:r>
      <w:r>
        <w:t xml:space="preserve"> Finkelstein et al. </w:t>
      </w:r>
      <w:r>
        <w:fldChar w:fldCharType="begin"/>
      </w:r>
      <w:r>
        <w:instrText xml:space="preserve"> ADDIN ZOTERO_ITEM CSL_CITATION {"citationID":"ylFYJzCW","properties":{"formattedCitation":"(2015)","plainCitation":"(2015)","noteIndex":17},"citationItems":[{"id":153,"uris":["http://zotero.org/users/5840172/items/YD9NRDG4"],"uri":["http://zotero.org/users/5840172/items/YD9NRDG4"],"itemData":{"id":153,"type":"report","title":"The Value of Medicaid: Interpreting Results from the Oregon Health Insurance Experiment","publisher":"National Bureau of Economic Research","publisher-place":"Cambridge, MA","page":"w21308","source":"DOI.org (Crossref)","event-place":"Cambridge, MA","URL":"http://www.nber.org/papers/w21308.pdf","note":"DOI: 10.3386/w21308","number":"w21308","title-short":"The Value of Medicaid","language":"en","author":[{"family":"Finkelstein","given":"Amy"},{"family":"Hendren","given":"Nathaniel"},{"family":"Luttmer","given":"Erzo F.P."}],"issued":{"date-parts":[["2015",6]]},"accessed":{"date-parts":[["2019",7,17]]}},"suppress-author":true}],"schema":"https://github.com/citation-style-language/schema/raw/master/csl-citation.json"} </w:instrText>
      </w:r>
      <w:r>
        <w:fldChar w:fldCharType="separate"/>
      </w:r>
      <w:r>
        <w:rPr>
          <w:noProof/>
        </w:rPr>
        <w:t>(2015)</w:t>
      </w:r>
      <w:r>
        <w:fldChar w:fldCharType="end"/>
      </w:r>
      <w:r>
        <w:t xml:space="preserve"> calibrate a stylized model of the demand for health insurance using results from the Oregon Health Insurance and conclude that the average willingness-to-pay for Medicaid is quite low (on the order of 20 percent of costs). Finkelstein et al. </w:t>
      </w:r>
      <w:r>
        <w:fldChar w:fldCharType="begin"/>
      </w:r>
      <w:r>
        <w:instrText xml:space="preserve"> ADDIN ZOTERO_ITEM CSL_CITATION {"citationID":"Ud2irSx1","properties":{"formattedCitation":"(2019)","plainCitation":"(2019)","noteIndex":17},"citationItems":[{"id":155,"uris":["http://zotero.org/users/5840172/items/YH9NJ7BS"],"uri":["http://zotero.org/users/5840172/items/YH9NJ7BS"],"itemData":{"id":155,"type":"article-journal","title":"Subsidizing Health Insurance for Low-Income Adults: Evidence from Massachusetts","container-title":"American Economic Review","page":"1530-1567","volume":"109","issue":"4","source":"www.aeaweb.org","abstract":"How much are low-income individuals willing to pay for health insurance, and what are the implications for insurance markets? Using administrative data from \nMassachusetts' subsidized insurance exchange, we exploit discontinuities in the subsidy schedule to estimate willingness to pay and costs of insurance among low-income \nadults. As subsidies decline, insurance take-up falls rapidly, dropping about 25 percent for each $40 increase in monthly enrollee premiums. Marginal enrollees tend to be \nlower-cost, indicating adverse selection into insurance. But across the entire distribution we can observe (approximately the bottom 70 percent of the willingness to pay \ndistribution) enrollees' willingness to pay is always less than half of their own expected costs that they impose on the insurer. As a result, we estimate that take-up will be \nhighly incomplete even with generous subsidies. If enrollee premiums were 25 percent of insurers' average costs, at most half of potential enrollees would buy insurance; \neven premiums subsidized to 10 percent of average costs would still leave at least 20 percent uninsured. We briefly consider potential explanations for these findings and \ntheir normative implications.","DOI":"10.1257/aer.20171455","ISSN":"0002-8282","title-short":"Subsidizing Health Insurance for Low-Income Adults","language":"en","author":[{"family":"Finkelstein","given":"Amy"},{"family":"Hendren","given":"Nathaniel"},{"family":"Shepard","given":"Mark"}],"issued":{"date-parts":[["2019",4]]}},"suppress-author":true}],"schema":"https://github.com/citation-style-language/schema/raw/master/csl-citation.json"} </w:instrText>
      </w:r>
      <w:r>
        <w:fldChar w:fldCharType="separate"/>
      </w:r>
      <w:r>
        <w:rPr>
          <w:noProof/>
        </w:rPr>
        <w:t>(2019)</w:t>
      </w:r>
      <w:r>
        <w:fldChar w:fldCharType="end"/>
      </w:r>
      <w:r>
        <w:t xml:space="preserve"> estimate demand for public health insurance using a Regression Discontinuity approach, where the out-of-pocket premium varies with household income. They show how to translate the RD estimate into a revealed preference measure of demand for public health insurance, and also conclude that demand is low on average. The existence of hospital uncompensated care, free health care clinics, and other charity care in the health care system is one possible explanation for the low estimated willingness-to-pay in both settings.</w:t>
      </w:r>
    </w:p>
  </w:footnote>
  <w:footnote w:id="30">
    <w:p w14:paraId="5FA64FE2" w14:textId="74CA9EF5" w:rsidR="00CD6DA4" w:rsidRDefault="00CD6DA4">
      <w:pPr>
        <w:pStyle w:val="FootnoteText"/>
      </w:pPr>
      <w:r>
        <w:rPr>
          <w:rStyle w:val="FootnoteReference"/>
        </w:rPr>
        <w:footnoteRef/>
      </w:r>
      <w:r>
        <w:t xml:space="preserve"> Even those who did not proactively sign up for Medicaid, could join the program retroactively. Hospitals can help those individuals enroll in Medicaid even after they receive treatment. Regarding the ACA’s marketplaces, open-enrollment periods are required in order to avoid adverse selection. Absent a change in life circumstances (birth death, change in employer-provided coverage), individuals can only enroll in coverage during open-enrollment periods. </w:t>
      </w:r>
    </w:p>
  </w:footnote>
  <w:footnote w:id="31">
    <w:p w14:paraId="2C7C2DCA" w14:textId="60066E08" w:rsidR="00CD6DA4" w:rsidRDefault="00CD6DA4">
      <w:pPr>
        <w:pStyle w:val="FootnoteText"/>
      </w:pPr>
      <w:r>
        <w:rPr>
          <w:rStyle w:val="FootnoteReference"/>
        </w:rPr>
        <w:footnoteRef/>
      </w:r>
      <w:r>
        <w:t xml:space="preserve"> The table also suggests a slight increase in utilization among Medicaid enrollees. </w:t>
      </w:r>
      <w:r w:rsidRPr="00EE7C02">
        <w:t>Given that there was no change in Medicaid eligibility in these states, the increase in use for Medicaid enrollees could be the result of a change in the use of hospital services for those who signed up for Medicaid as a result of the welcome effect.</w:t>
      </w:r>
    </w:p>
  </w:footnote>
  <w:footnote w:id="32">
    <w:p w14:paraId="07E4586D" w14:textId="28A9AE2E" w:rsidR="00CD6DA4" w:rsidRDefault="00CD6DA4">
      <w:pPr>
        <w:pStyle w:val="FootnoteText"/>
      </w:pPr>
      <w:r>
        <w:rPr>
          <w:rStyle w:val="FootnoteReference"/>
        </w:rPr>
        <w:footnoteRef/>
      </w:r>
      <w:r>
        <w:t xml:space="preserve"> See </w:t>
      </w:r>
      <w:hyperlink r:id="rId3" w:history="1">
        <w:r w:rsidRPr="00861886">
          <w:rPr>
            <w:rStyle w:val="Hyperlink"/>
          </w:rPr>
          <w:t>https://bit.ly/2ZiTmwx</w:t>
        </w:r>
      </w:hyperlink>
    </w:p>
    <w:p w14:paraId="1337B0D5" w14:textId="77777777" w:rsidR="00CD6DA4" w:rsidRDefault="00CD6DA4">
      <w:pPr>
        <w:pStyle w:val="FootnoteText"/>
      </w:pPr>
    </w:p>
  </w:footnote>
  <w:footnote w:id="33">
    <w:p w14:paraId="5EAE8FC9" w14:textId="1CD4D4FD" w:rsidR="00CD6DA4" w:rsidRDefault="00CD6DA4">
      <w:pPr>
        <w:pStyle w:val="FootnoteText"/>
      </w:pPr>
      <w:r>
        <w:rPr>
          <w:rStyle w:val="FootnoteReference"/>
        </w:rPr>
        <w:footnoteRef/>
      </w:r>
      <w:r>
        <w:t xml:space="preserve"> We exclude Vermont and Indiana (which are expansion states in our main analysis sample) because we do not have all of the explanatory variables in the analysis that follows that tries to explain the variation in treatment effect heterogeneity across expansion states.</w:t>
      </w:r>
    </w:p>
  </w:footnote>
  <w:footnote w:id="34">
    <w:p w14:paraId="67EDADC9" w14:textId="77777777" w:rsidR="00CD6DA4" w:rsidRDefault="00CD6DA4" w:rsidP="00386C11">
      <w:pPr>
        <w:pStyle w:val="FootnoteText"/>
      </w:pPr>
      <w:r w:rsidRPr="00B35372">
        <w:rPr>
          <w:rStyle w:val="FootnoteReference"/>
        </w:rPr>
        <w:footnoteRef/>
      </w:r>
      <w:r>
        <w:t xml:space="preserve"> </w:t>
      </w:r>
      <w:r w:rsidRPr="00961F75">
        <w:t>We focus here on the effect of health insurance on the health of adults. A related literature has studied the health of children (</w:t>
      </w:r>
      <w:r>
        <w:t xml:space="preserve">e.g., Dafny and Gruber </w:t>
      </w:r>
      <w:r>
        <w:fldChar w:fldCharType="begin"/>
      </w:r>
      <w:r>
        <w:instrText xml:space="preserve"> ADDIN ZOTERO_ITEM CSL_CITATION {"citationID":"LLr0dS6M","properties":{"formattedCitation":"(2005)","plainCitation":"(2005)","noteIndex":5},"citationItems":[{"id":63,"uris":["http://zotero.org/users/5840172/items/YAI3TSVI"],"uri":["http://zotero.org/users/5840172/items/YAI3TSVI"],"itemData":{"id":63,"type":"article-journal","title":"Public insurance and child hospitalizations: access and efficiency effects","container-title":"Journal of Public Economics","collection-title":"Tax and Transfer Programs for Low-Income People","page":"109-129","volume":"89","issue":"1","source":"ScienceDirect","abstract":"The 1983–1996 period saw enormous expansions in access to public health insurance for low-income children. We explore the impact of these expansions on child hospitalizations. While greater access to inpatient care may increase hospital utilization, improved efficiency of care for children who are also newly eligible for primary care could lower hospitalization rates. We use a large sample of child discharges from the National Hospital Discharge Survey (NHDS) to assess the net impact of Medicaid expansions on hospitalizations during this period. We find that total hospitalizations increased significantly, with each 10 percentage-point rise in eligibility leading to an 8.4% increase in hospitalizations. Thus, the access effect strongly outweighs any efficiency effect produced by expanded coverage. However, we find some support for an efficiency effect: the increase in hospitalizations for unavoidable conditions is much larger than that for avoidable conditions that are most sensitive to outpatient care. Indeed, the increase in avoidable hospitalizations is less than half that of unavoidable hospitalizations, and it is not statistically significant. We also find that expanded Medicaid eligibility reduced the average length of stay, but increased the utilization of inpatient procedures, so that the net impact on total costs per stay is ambiguous.","DOI":"10.1016/j.jpubeco.2003.05.004","ISSN":"0047-2727","title-short":"Public insurance and child hospitalizations","journalAbbreviation":"Journal of Public Economics","author":[{"family":"Dafny","given":"Leemore"},{"family":"Gruber","given":"Jonathan"}],"issued":{"date-parts":[["2005",1,1]]}},"suppress-author":true}],"schema":"https://github.com/citation-style-language/schema/raw/master/csl-citation.json"} </w:instrText>
      </w:r>
      <w:r>
        <w:fldChar w:fldCharType="separate"/>
      </w:r>
      <w:r>
        <w:rPr>
          <w:noProof/>
        </w:rPr>
        <w:t>(2005)</w:t>
      </w:r>
      <w:r>
        <w:fldChar w:fldCharType="end"/>
      </w:r>
      <w:r>
        <w:t xml:space="preserve">) and </w:t>
      </w:r>
      <w:r w:rsidRPr="00961F75">
        <w:t>also the long-term impacts of providing children with health insurance (</w:t>
      </w:r>
      <w:r>
        <w:t xml:space="preserve">e.g., Wherry et al. </w:t>
      </w:r>
      <w:r>
        <w:fldChar w:fldCharType="begin"/>
      </w:r>
      <w:r>
        <w:instrText xml:space="preserve"> ADDIN ZOTERO_ITEM CSL_CITATION {"citationID":"o3oymi2C","properties":{"formattedCitation":"(2017)","plainCitation":"(2017)","noteIndex":5},"citationItems":[{"id":"660N6uom/YwpFF97V","uris":["http://zotero.org/users/local/RJdKfjCq/items/XLGMQB4G"],"uri":["http://zotero.org/users/local/RJdKfjCq/items/XLGMQB4G"],"itemData":{"id":53,"type":"article-journal","title":"Childhood Medicaid Coverage and Later-Life Health Care Utilization","container-title":"The Review of Economics and Statistics","page":"287-302","volume":"100","issue":"2","source":"MIT Press Journals","abstract":"Exploiting a discontinuity in childhood Medicaid eligibility based on date of birth, we find that more years of childhood eligibility are associated with fewer hospitalizations in adulthood. For blacks, we find a 7% to 15% decrease in hospitalizations and a suggestive 2% to 5% decrease in emergency department visits, but no similar effect for nonblacks. The effects are pronounced for utilization related to chronic illnesses and for patients living in low-income postal codes. Calculations suggest that lower rates of hospitalizations during one year in adulthood for blacks offset between 2% and 4% of the initial costs of expanding Medicaid for all children.","DOI":"10.1162/REST_a_00677","ISSN":"0034-6535","journalAbbreviation":"The Review of Economics and Statistics","author":[{"family":"Wherry","given":"Laura R."},{"family":"Miller","given":"Sarah"},{"family":"Kaestner","given":"Robert"},{"family":"Meyer","given":"Bruce D."}],"issued":{"date-parts":[["2017",4,10]]}},"suppress-author":true}],"schema":"https://github.com/citation-style-language/schema/raw/master/csl-citation.json"} </w:instrText>
      </w:r>
      <w:r>
        <w:fldChar w:fldCharType="separate"/>
      </w:r>
      <w:r w:rsidRPr="00BB773B">
        <w:t>(2017)</w:t>
      </w:r>
      <w:r>
        <w:fldChar w:fldCharType="end"/>
      </w:r>
      <w:r w:rsidRPr="00961F75">
        <w:t>; </w:t>
      </w:r>
      <w:r>
        <w:t xml:space="preserve">Goodman-Bacon </w:t>
      </w:r>
      <w:r>
        <w:fldChar w:fldCharType="begin"/>
      </w:r>
      <w:r>
        <w:instrText xml:space="preserve"> ADDIN ZOTERO_ITEM CSL_CITATION {"citationID":"MZSEgpiF","properties":{"formattedCitation":"(2016)","plainCitation":"(2016)","noteIndex":5},"citationItems":[{"id":"660N6uom/OZjsByS8","uris":["http://zotero.org/users/local/RJdKfjCq/items/VG6WEHDY"],"uri":["http://zotero.org/users/local/RJdKfjCq/items/VG6WEHDY"],"itemData":{"id":56,"type":"report","title":"The Long-Run Effects of Childhood Insurance Coverage: Medicaid Implementation, Adult Health, and Labor Market Outcomes","publisher":"National Bureau of Economic Research","genre":"Working Paper","source":"National Bureau of Economic Research","abstract":"This paper exploits the original introduction of Medicaid (1966-1970) and the federal mandate that states cover all cash welfare recipients to estimate the effect of childhood Medicaid eligibility on adult health, labor supply, program participation, and income. Cohorts born closer to Medicaid implementation and in states with higher pre-existing welfare-based eligibility accumulated more Medicaid eligibility in childhood but did not differ on a range of other health, socioeconomic, and policy characteristics. Early childhood Medicaid eligibility reduces mortality and disability and, for whites, increases extensive margin labor supply, and reduces receipt of disability transfer programs and public health insurance up to 50 years later. Total income does not change because earnings replace disability benefits. The government earns a discounted annual return of between 2 and 7 percent on the original cost of childhood coverage for these cohorts, most of which comes from lower cash transfer payments.","URL":"http://www.nber.org/papers/w22899","note":"DOI: 10.3386/w22899","title-short":"The Long-Run Effects of Childhood Insurance Coverage","author":[{"family":"Goodman-Bacon","given":"Andrew"}],"issued":{"date-parts":[["2016",12]]},"accessed":{"date-parts":[["2019",7,10]]}},"suppress-author":true}],"schema":"https://github.com/citation-style-language/schema/raw/master/csl-citation.json"} </w:instrText>
      </w:r>
      <w:r>
        <w:fldChar w:fldCharType="separate"/>
      </w:r>
      <w:r w:rsidRPr="00BB773B">
        <w:t>(2016)</w:t>
      </w:r>
      <w:r>
        <w:fldChar w:fldCharType="end"/>
      </w:r>
      <w:r w:rsidRPr="00961F75">
        <w:t>.</w:t>
      </w:r>
      <w:r>
        <w:t>)</w:t>
      </w:r>
    </w:p>
  </w:footnote>
  <w:footnote w:id="35">
    <w:p w14:paraId="2430D5E8" w14:textId="77777777" w:rsidR="00CD6DA4" w:rsidRPr="00634599" w:rsidRDefault="00CD6DA4" w:rsidP="00386C11">
      <w:pPr>
        <w:spacing w:line="240" w:lineRule="auto"/>
        <w:ind w:firstLine="0"/>
        <w:contextualSpacing w:val="0"/>
        <w:jc w:val="left"/>
        <w:rPr>
          <w:rFonts w:ascii="Times New Roman" w:eastAsia="Times New Roman" w:hAnsi="Times New Roman" w:cs="Times New Roman"/>
          <w:color w:val="auto"/>
        </w:rPr>
      </w:pPr>
      <w:r w:rsidRPr="00B35372">
        <w:rPr>
          <w:rStyle w:val="FootnoteReference"/>
        </w:rPr>
        <w:footnoteRef/>
      </w:r>
      <w:r>
        <w:t xml:space="preserve"> </w:t>
      </w:r>
      <w:r w:rsidRPr="00DB7849">
        <w:rPr>
          <w:sz w:val="20"/>
          <w:szCs w:val="20"/>
        </w:rPr>
        <w:t xml:space="preserve">The evidence from the Oregon Health Insurance Experiment on blood pressure and other physical outcomes did not find statistically significant health improvements, although there exists some debate regarding the study’s statistical power for some of these outcomes (see, e.g., </w:t>
      </w:r>
      <w:hyperlink r:id="rId4" w:history="1">
        <w:r w:rsidRPr="00DB7849">
          <w:rPr>
            <w:rStyle w:val="Hyperlink"/>
            <w:sz w:val="20"/>
            <w:szCs w:val="20"/>
          </w:rPr>
          <w:t>https://www.nejm.org/doi/full/10.1056/NEJMc1306867</w:t>
        </w:r>
      </w:hyperlink>
      <w:r w:rsidRPr="00DB7849">
        <w:rPr>
          <w:sz w:val="20"/>
          <w:szCs w:val="20"/>
        </w:rPr>
        <w:t>),</w:t>
      </w:r>
      <w:r>
        <w:t xml:space="preserve"> </w:t>
      </w:r>
    </w:p>
  </w:footnote>
  <w:footnote w:id="36">
    <w:p w14:paraId="763805CC" w14:textId="77777777" w:rsidR="00CD6DA4" w:rsidDel="00441413" w:rsidRDefault="00CD6DA4" w:rsidP="003A2ED1">
      <w:pPr>
        <w:pStyle w:val="FootnoteText"/>
        <w:rPr>
          <w:del w:id="222" w:author="Tal Gross" w:date="2019-09-18T14:38:00Z"/>
        </w:rPr>
      </w:pPr>
      <w:del w:id="223" w:author="Tal Gross" w:date="2019-09-18T14:38:00Z">
        <w:r w:rsidDel="00441413">
          <w:rPr>
            <w:rStyle w:val="FootnoteReference"/>
          </w:rPr>
          <w:footnoteRef/>
        </w:r>
        <w:r w:rsidDel="00441413">
          <w:delText xml:space="preserve"> Such information and assistance interventions have been carried out in a range of social insurance programs, including SNAP </w:delText>
        </w:r>
        <w:r w:rsidDel="00441413">
          <w:fldChar w:fldCharType="begin"/>
        </w:r>
        <w:r w:rsidDel="00441413">
          <w:delInstrText xml:space="preserve"> ADDIN ZOTERO_ITEM CSL_CITATION {"citationID":"O63qcEpV","properties":{"formattedCitation":"(Finkelstein and Notowidigdo 2019)","plainCitation":"(Finkelstein and Notowidigdo 2019)","noteIndex":20},"citationItems":[{"id":162,"uris":["http://zotero.org/users/5840172/items/6VSWE5CU"],"uri":["http://zotero.org/users/5840172/items/6VSWE5CU"],"itemData":{"id":162,"type":"article-journal","title":"Take-Up and Targeting: Experimental Evidence from SNAP*","container-title":"The Quarterly Journal of Economics","page":"1505-1556","volume":"134","issue":"3","source":"DOI.org (Crossref)","abstract":"Abstract\n            We develop a framework for welfare analysis of interventions designed to increase take-up of social safety net programs in the presence of potential behavioral biases. We calibrate the key parameters using a randomized field experiment in which 30,000 elderly individuals not enrolled in—but likely eligible for—the Supplemental Nutrition Assistance Program (SNAP) are either provided with information that they are likely eligible, provided with this information and offered assistance in applying, or are in a “status quo” control group. Only 6% of the control group enrolls in SNAP over the next nine months, compared to 11% of the Information Only group and 18% of the Information Plus Assistance group. The individuals who apply or enroll in response to either intervention have higher net income and are less sick than the average enrollee in the control group. We present evidence consistent with the existence of optimization frictions that are greater for needier individuals, which suggests that the poor targeting properties of the interventions reduce their welfare benefits.","DOI":"10.1093/qje/qjz013","ISSN":"0033-5533, 1531-4650","title-short":"Take-Up and Targeting","language":"en","author":[{"family":"Finkelstein","given":"Amy"},{"family":"Notowidigdo","given":"Matthew J"}],"issued":{"date-parts":[["2019",8,1]]}}}],"schema":"https://github.com/citation-style-language/schema/raw/master/csl-citation.json"} </w:delInstrText>
        </w:r>
        <w:r w:rsidDel="00441413">
          <w:fldChar w:fldCharType="separate"/>
        </w:r>
        <w:r w:rsidDel="00441413">
          <w:rPr>
            <w:noProof/>
          </w:rPr>
          <w:delText>(Finkelstein and Notowidigdo 2019)</w:delText>
        </w:r>
        <w:r w:rsidDel="00441413">
          <w:fldChar w:fldCharType="end"/>
        </w:r>
        <w:r w:rsidDel="00441413">
          <w:delText xml:space="preserve"> and the EITC </w:delText>
        </w:r>
        <w:r w:rsidDel="00441413">
          <w:fldChar w:fldCharType="begin"/>
        </w:r>
        <w:r w:rsidDel="00441413">
          <w:delInstrText xml:space="preserve"> ADDIN ZOTERO_ITEM CSL_CITATION {"citationID":"O0Y73clP","properties":{"formattedCitation":"(Bhargava and Manoli 2015)","plainCitation":"(Bhargava and Manoli 2015)","noteIndex":20},"citationItems":[{"id":163,"uris":["http://zotero.org/users/5840172/items/28RZEKG5"],"uri":["http://zotero.org/users/5840172/items/28RZEKG5"],"itemData":{"id":163,"type":"article-journal","title":"Psychological Frictions and the Incomplete Take-Up of Social Benefits: Evidence from an IRS Field Experiment","container-title":"American Economic Review","page":"3489-3529","volume":"105","issue":"11","source":"DOI.org (Crossref)","DOI":"10.1257/aer.20121493","ISSN":"0002-8282","title-short":"Psychological Frictions and the Incomplete Take-Up of Social Benefits","journalAbbreviation":"American Economic Review","language":"en","author":[{"family":"Bhargava","given":"Saurabh"},{"family":"Manoli","given":"Dayanand"}],"issued":{"date-parts":[["2015",11]]}}}],"schema":"https://github.com/citation-style-language/schema/raw/master/csl-citation.json"} </w:delInstrText>
        </w:r>
        <w:r w:rsidDel="00441413">
          <w:fldChar w:fldCharType="separate"/>
        </w:r>
        <w:r w:rsidDel="00441413">
          <w:rPr>
            <w:noProof/>
          </w:rPr>
          <w:delText>(Bhargava and Manoli 2015)</w:delText>
        </w:r>
        <w:r w:rsidDel="00441413">
          <w:fldChar w:fldCharType="end"/>
        </w:r>
        <w:r w:rsidDel="00441413">
          <w:delText>, and we see potential for future work designing and implementing similar interventions for Medicaid.</w:delText>
        </w:r>
      </w:del>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39076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A1450D"/>
    <w:multiLevelType w:val="hybridMultilevel"/>
    <w:tmpl w:val="89A27B64"/>
    <w:lvl w:ilvl="0" w:tplc="11485C3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C00624"/>
    <w:multiLevelType w:val="hybridMultilevel"/>
    <w:tmpl w:val="4A2E2ED6"/>
    <w:lvl w:ilvl="0" w:tplc="CEDC4B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DB605A3"/>
    <w:multiLevelType w:val="hybridMultilevel"/>
    <w:tmpl w:val="3CF4E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D58E7"/>
    <w:multiLevelType w:val="multilevel"/>
    <w:tmpl w:val="9AA051FA"/>
    <w:lvl w:ilvl="0">
      <w:start w:val="3"/>
      <w:numFmt w:val="decimal"/>
      <w:lvlText w:val="%1"/>
      <w:lvlJc w:val="left"/>
      <w:pPr>
        <w:ind w:left="360" w:hanging="360"/>
      </w:pPr>
      <w:rPr>
        <w:rFonts w:hint="default"/>
      </w:rPr>
    </w:lvl>
    <w:lvl w:ilvl="1">
      <w:start w:val="3"/>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7200" w:hanging="180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5" w15:restartNumberingAfterBreak="0">
    <w:nsid w:val="2AE95D21"/>
    <w:multiLevelType w:val="hybridMultilevel"/>
    <w:tmpl w:val="FF3C6A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DFD590C"/>
    <w:multiLevelType w:val="multilevel"/>
    <w:tmpl w:val="E0C484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1CB3D3F"/>
    <w:multiLevelType w:val="multilevel"/>
    <w:tmpl w:val="B92C4D76"/>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47BE07D9"/>
    <w:multiLevelType w:val="multilevel"/>
    <w:tmpl w:val="790C1E3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6B3B144A"/>
    <w:multiLevelType w:val="multilevel"/>
    <w:tmpl w:val="59F2226C"/>
    <w:lvl w:ilvl="0">
      <w:start w:val="1"/>
      <w:numFmt w:val="decimal"/>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24B021E"/>
    <w:multiLevelType w:val="hybridMultilevel"/>
    <w:tmpl w:val="BB647562"/>
    <w:lvl w:ilvl="0" w:tplc="1334F6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950333D"/>
    <w:multiLevelType w:val="multilevel"/>
    <w:tmpl w:val="B4025A8A"/>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2" w15:restartNumberingAfterBreak="0">
    <w:nsid w:val="7EF12782"/>
    <w:multiLevelType w:val="multilevel"/>
    <w:tmpl w:val="CDF606C4"/>
    <w:lvl w:ilvl="0">
      <w:start w:val="1"/>
      <w:numFmt w:val="decimal"/>
      <w:pStyle w:val="Heading1"/>
      <w:lvlText w:val="%1."/>
      <w:lvlJc w:val="left"/>
      <w:pPr>
        <w:ind w:left="1980" w:hanging="360"/>
      </w:pPr>
    </w:lvl>
    <w:lvl w:ilvl="1">
      <w:start w:val="1"/>
      <w:numFmt w:val="decimal"/>
      <w:lvlText w:val="%1.%2."/>
      <w:lvlJc w:val="left"/>
      <w:pPr>
        <w:ind w:left="702" w:hanging="432"/>
      </w:pPr>
    </w:lvl>
    <w:lvl w:ilvl="2">
      <w:start w:val="1"/>
      <w:numFmt w:val="decimal"/>
      <w:lvlText w:val="%1.%2.%3."/>
      <w:lvlJc w:val="left"/>
      <w:pPr>
        <w:ind w:left="1044" w:hanging="504"/>
      </w:pPr>
    </w:lvl>
    <w:lvl w:ilvl="3">
      <w:start w:val="1"/>
      <w:numFmt w:val="decimal"/>
      <w:lvlText w:val="%1.%2.%3.%4."/>
      <w:lvlJc w:val="left"/>
      <w:pPr>
        <w:ind w:left="1548" w:hanging="648"/>
      </w:pPr>
    </w:lvl>
    <w:lvl w:ilvl="4">
      <w:start w:val="1"/>
      <w:numFmt w:val="decimal"/>
      <w:lvlText w:val="%1.%2.%3.%4.%5."/>
      <w:lvlJc w:val="left"/>
      <w:pPr>
        <w:ind w:left="2052" w:hanging="792"/>
      </w:pPr>
    </w:lvl>
    <w:lvl w:ilvl="5">
      <w:start w:val="1"/>
      <w:numFmt w:val="decimal"/>
      <w:lvlText w:val="%1.%2.%3.%4.%5.%6."/>
      <w:lvlJc w:val="left"/>
      <w:pPr>
        <w:ind w:left="2556" w:hanging="936"/>
      </w:pPr>
    </w:lvl>
    <w:lvl w:ilvl="6">
      <w:start w:val="1"/>
      <w:numFmt w:val="decimal"/>
      <w:lvlText w:val="%1.%2.%3.%4.%5.%6.%7."/>
      <w:lvlJc w:val="left"/>
      <w:pPr>
        <w:ind w:left="3060" w:hanging="1080"/>
      </w:pPr>
    </w:lvl>
    <w:lvl w:ilvl="7">
      <w:start w:val="1"/>
      <w:numFmt w:val="decimal"/>
      <w:lvlText w:val="%1.%2.%3.%4.%5.%6.%7.%8."/>
      <w:lvlJc w:val="left"/>
      <w:pPr>
        <w:ind w:left="3564" w:hanging="1224"/>
      </w:pPr>
    </w:lvl>
    <w:lvl w:ilvl="8">
      <w:start w:val="1"/>
      <w:numFmt w:val="decimal"/>
      <w:lvlText w:val="%1.%2.%3.%4.%5.%6.%7.%8.%9."/>
      <w:lvlJc w:val="left"/>
      <w:pPr>
        <w:ind w:left="4140" w:hanging="1440"/>
      </w:pPr>
    </w:lvl>
  </w:abstractNum>
  <w:num w:numId="1">
    <w:abstractNumId w:val="8"/>
  </w:num>
  <w:num w:numId="2">
    <w:abstractNumId w:val="12"/>
  </w:num>
  <w:num w:numId="3">
    <w:abstractNumId w:val="9"/>
  </w:num>
  <w:num w:numId="4">
    <w:abstractNumId w:val="6"/>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0"/>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4"/>
  </w:num>
  <w:num w:numId="15">
    <w:abstractNumId w:val="7"/>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
  </w:num>
  <w:num w:numId="19">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aves, John">
    <w15:presenceInfo w15:providerId="AD" w15:userId="S::john.graves@vumc.org::c41a603e-b262-41f8-9584-44a3aec69ed5"/>
  </w15:person>
  <w15:person w15:author="Craig Garthwaite">
    <w15:presenceInfo w15:providerId="Windows Live" w15:userId="88e76d344343d6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4096" w:nlCheck="1" w:checkStyle="0"/>
  <w:activeWritingStyle w:appName="MSWord" w:lang="en-US" w:vendorID="64" w:dllVersion="131078" w:nlCheck="1" w:checkStyle="0"/>
  <w:trackRevisions/>
  <w:defaultTabStop w:val="720"/>
  <w:autoHyphenation/>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621"/>
    <w:rsid w:val="00001B9A"/>
    <w:rsid w:val="00002B77"/>
    <w:rsid w:val="00005574"/>
    <w:rsid w:val="0000736F"/>
    <w:rsid w:val="000077B3"/>
    <w:rsid w:val="00007BE8"/>
    <w:rsid w:val="00010649"/>
    <w:rsid w:val="00010A2C"/>
    <w:rsid w:val="000112A4"/>
    <w:rsid w:val="000123C3"/>
    <w:rsid w:val="00013CBB"/>
    <w:rsid w:val="00013F73"/>
    <w:rsid w:val="000145EB"/>
    <w:rsid w:val="0001466A"/>
    <w:rsid w:val="00014EA9"/>
    <w:rsid w:val="00015231"/>
    <w:rsid w:val="000154E7"/>
    <w:rsid w:val="00015751"/>
    <w:rsid w:val="0001587D"/>
    <w:rsid w:val="00015F92"/>
    <w:rsid w:val="00017085"/>
    <w:rsid w:val="00017ADC"/>
    <w:rsid w:val="00017E0F"/>
    <w:rsid w:val="000213CC"/>
    <w:rsid w:val="0002256C"/>
    <w:rsid w:val="00022653"/>
    <w:rsid w:val="0002385C"/>
    <w:rsid w:val="00024DCA"/>
    <w:rsid w:val="00026D6D"/>
    <w:rsid w:val="00031509"/>
    <w:rsid w:val="000326D9"/>
    <w:rsid w:val="00032F01"/>
    <w:rsid w:val="0003314D"/>
    <w:rsid w:val="0003577B"/>
    <w:rsid w:val="00036CC6"/>
    <w:rsid w:val="00037A38"/>
    <w:rsid w:val="00040546"/>
    <w:rsid w:val="00040C99"/>
    <w:rsid w:val="00040E4E"/>
    <w:rsid w:val="00042A2F"/>
    <w:rsid w:val="000437C8"/>
    <w:rsid w:val="00043C21"/>
    <w:rsid w:val="00045C1E"/>
    <w:rsid w:val="000465C1"/>
    <w:rsid w:val="00046CBD"/>
    <w:rsid w:val="00051142"/>
    <w:rsid w:val="00052934"/>
    <w:rsid w:val="00052B6F"/>
    <w:rsid w:val="0005309E"/>
    <w:rsid w:val="00053152"/>
    <w:rsid w:val="000566A5"/>
    <w:rsid w:val="000571A3"/>
    <w:rsid w:val="00060EAF"/>
    <w:rsid w:val="00061E47"/>
    <w:rsid w:val="00062955"/>
    <w:rsid w:val="00062F7E"/>
    <w:rsid w:val="000631A7"/>
    <w:rsid w:val="00063E6D"/>
    <w:rsid w:val="00064677"/>
    <w:rsid w:val="00065312"/>
    <w:rsid w:val="0006543C"/>
    <w:rsid w:val="0007100E"/>
    <w:rsid w:val="00071D1F"/>
    <w:rsid w:val="00072C3C"/>
    <w:rsid w:val="000730B9"/>
    <w:rsid w:val="00073798"/>
    <w:rsid w:val="00074B3B"/>
    <w:rsid w:val="00074C1C"/>
    <w:rsid w:val="00075239"/>
    <w:rsid w:val="00075415"/>
    <w:rsid w:val="000755A8"/>
    <w:rsid w:val="00075731"/>
    <w:rsid w:val="00076ABB"/>
    <w:rsid w:val="000777BD"/>
    <w:rsid w:val="00077961"/>
    <w:rsid w:val="00077BD7"/>
    <w:rsid w:val="00080750"/>
    <w:rsid w:val="00080C7F"/>
    <w:rsid w:val="00080D0D"/>
    <w:rsid w:val="00081952"/>
    <w:rsid w:val="00082FB4"/>
    <w:rsid w:val="00084076"/>
    <w:rsid w:val="00085AC1"/>
    <w:rsid w:val="0008691F"/>
    <w:rsid w:val="00087060"/>
    <w:rsid w:val="000873D5"/>
    <w:rsid w:val="000876D7"/>
    <w:rsid w:val="00090158"/>
    <w:rsid w:val="00090F01"/>
    <w:rsid w:val="00092065"/>
    <w:rsid w:val="000937A3"/>
    <w:rsid w:val="00093802"/>
    <w:rsid w:val="00093807"/>
    <w:rsid w:val="00094A2A"/>
    <w:rsid w:val="00094B94"/>
    <w:rsid w:val="00094DFB"/>
    <w:rsid w:val="000952A3"/>
    <w:rsid w:val="000952A7"/>
    <w:rsid w:val="00095A34"/>
    <w:rsid w:val="00097F71"/>
    <w:rsid w:val="000A085D"/>
    <w:rsid w:val="000A0E17"/>
    <w:rsid w:val="000A1940"/>
    <w:rsid w:val="000A2479"/>
    <w:rsid w:val="000A2F02"/>
    <w:rsid w:val="000A4549"/>
    <w:rsid w:val="000A5182"/>
    <w:rsid w:val="000A5728"/>
    <w:rsid w:val="000A640C"/>
    <w:rsid w:val="000A676D"/>
    <w:rsid w:val="000A67DF"/>
    <w:rsid w:val="000A7E9E"/>
    <w:rsid w:val="000A7F48"/>
    <w:rsid w:val="000B08F3"/>
    <w:rsid w:val="000B28BB"/>
    <w:rsid w:val="000B507F"/>
    <w:rsid w:val="000B5B40"/>
    <w:rsid w:val="000B67C7"/>
    <w:rsid w:val="000B744B"/>
    <w:rsid w:val="000B7CA4"/>
    <w:rsid w:val="000B7D40"/>
    <w:rsid w:val="000C5C9B"/>
    <w:rsid w:val="000C6968"/>
    <w:rsid w:val="000C7A76"/>
    <w:rsid w:val="000C7CB9"/>
    <w:rsid w:val="000C7D8E"/>
    <w:rsid w:val="000D07CC"/>
    <w:rsid w:val="000D0CC8"/>
    <w:rsid w:val="000D0D4B"/>
    <w:rsid w:val="000D48A5"/>
    <w:rsid w:val="000D50C3"/>
    <w:rsid w:val="000D636C"/>
    <w:rsid w:val="000D68FB"/>
    <w:rsid w:val="000D6AA2"/>
    <w:rsid w:val="000D7128"/>
    <w:rsid w:val="000D7945"/>
    <w:rsid w:val="000D7C4A"/>
    <w:rsid w:val="000E0122"/>
    <w:rsid w:val="000E06CF"/>
    <w:rsid w:val="000E0AC9"/>
    <w:rsid w:val="000E175B"/>
    <w:rsid w:val="000E2106"/>
    <w:rsid w:val="000E2820"/>
    <w:rsid w:val="000E2BF1"/>
    <w:rsid w:val="000E481E"/>
    <w:rsid w:val="000E6506"/>
    <w:rsid w:val="000E7413"/>
    <w:rsid w:val="000F05B2"/>
    <w:rsid w:val="000F06A2"/>
    <w:rsid w:val="000F17ED"/>
    <w:rsid w:val="000F2B49"/>
    <w:rsid w:val="000F34CD"/>
    <w:rsid w:val="000F37EC"/>
    <w:rsid w:val="000F48F1"/>
    <w:rsid w:val="000F4D32"/>
    <w:rsid w:val="000F54D0"/>
    <w:rsid w:val="000F5D37"/>
    <w:rsid w:val="000F5E72"/>
    <w:rsid w:val="000F614B"/>
    <w:rsid w:val="000F64C0"/>
    <w:rsid w:val="000F671C"/>
    <w:rsid w:val="000F6E55"/>
    <w:rsid w:val="000F7B7D"/>
    <w:rsid w:val="00101F21"/>
    <w:rsid w:val="001020CB"/>
    <w:rsid w:val="00102F36"/>
    <w:rsid w:val="0010473D"/>
    <w:rsid w:val="00104CAD"/>
    <w:rsid w:val="0010513B"/>
    <w:rsid w:val="0010539C"/>
    <w:rsid w:val="0010558F"/>
    <w:rsid w:val="00106020"/>
    <w:rsid w:val="00106237"/>
    <w:rsid w:val="00112698"/>
    <w:rsid w:val="00112CF5"/>
    <w:rsid w:val="00113B38"/>
    <w:rsid w:val="00113F38"/>
    <w:rsid w:val="001141ED"/>
    <w:rsid w:val="00114A7E"/>
    <w:rsid w:val="00114F6C"/>
    <w:rsid w:val="00116407"/>
    <w:rsid w:val="00116AE6"/>
    <w:rsid w:val="00117082"/>
    <w:rsid w:val="001176CC"/>
    <w:rsid w:val="00117D1B"/>
    <w:rsid w:val="00117EFA"/>
    <w:rsid w:val="00120141"/>
    <w:rsid w:val="00120C8C"/>
    <w:rsid w:val="00121F8A"/>
    <w:rsid w:val="001230F2"/>
    <w:rsid w:val="00123BB9"/>
    <w:rsid w:val="00123D7A"/>
    <w:rsid w:val="00124282"/>
    <w:rsid w:val="001242DF"/>
    <w:rsid w:val="0012434B"/>
    <w:rsid w:val="00125906"/>
    <w:rsid w:val="001261EF"/>
    <w:rsid w:val="00126329"/>
    <w:rsid w:val="00126A16"/>
    <w:rsid w:val="00130CE8"/>
    <w:rsid w:val="00131421"/>
    <w:rsid w:val="00131A63"/>
    <w:rsid w:val="00132354"/>
    <w:rsid w:val="0013275E"/>
    <w:rsid w:val="00132884"/>
    <w:rsid w:val="00132E0D"/>
    <w:rsid w:val="00133251"/>
    <w:rsid w:val="00134227"/>
    <w:rsid w:val="001345A0"/>
    <w:rsid w:val="001346F8"/>
    <w:rsid w:val="00134E5B"/>
    <w:rsid w:val="00135826"/>
    <w:rsid w:val="001369FC"/>
    <w:rsid w:val="001376C8"/>
    <w:rsid w:val="00137A96"/>
    <w:rsid w:val="001405AF"/>
    <w:rsid w:val="00140BFF"/>
    <w:rsid w:val="00141F5B"/>
    <w:rsid w:val="0014210C"/>
    <w:rsid w:val="001428D7"/>
    <w:rsid w:val="001445C0"/>
    <w:rsid w:val="00144929"/>
    <w:rsid w:val="00144AA1"/>
    <w:rsid w:val="00145F27"/>
    <w:rsid w:val="0014608C"/>
    <w:rsid w:val="00146208"/>
    <w:rsid w:val="0014653D"/>
    <w:rsid w:val="00150561"/>
    <w:rsid w:val="00150FAC"/>
    <w:rsid w:val="00153492"/>
    <w:rsid w:val="0015383D"/>
    <w:rsid w:val="00153DEC"/>
    <w:rsid w:val="00154D57"/>
    <w:rsid w:val="00156344"/>
    <w:rsid w:val="00157713"/>
    <w:rsid w:val="001577C4"/>
    <w:rsid w:val="001577CA"/>
    <w:rsid w:val="00157B84"/>
    <w:rsid w:val="00157EDD"/>
    <w:rsid w:val="0016056D"/>
    <w:rsid w:val="00163507"/>
    <w:rsid w:val="00163E41"/>
    <w:rsid w:val="00164392"/>
    <w:rsid w:val="00167D05"/>
    <w:rsid w:val="0017014B"/>
    <w:rsid w:val="0017154D"/>
    <w:rsid w:val="001727BF"/>
    <w:rsid w:val="00174047"/>
    <w:rsid w:val="00174817"/>
    <w:rsid w:val="001752C6"/>
    <w:rsid w:val="00176242"/>
    <w:rsid w:val="00176DAC"/>
    <w:rsid w:val="0017704E"/>
    <w:rsid w:val="00181A88"/>
    <w:rsid w:val="00181E9B"/>
    <w:rsid w:val="001845F0"/>
    <w:rsid w:val="00184D13"/>
    <w:rsid w:val="0018564E"/>
    <w:rsid w:val="00185D84"/>
    <w:rsid w:val="00186C34"/>
    <w:rsid w:val="001872C3"/>
    <w:rsid w:val="00190C3F"/>
    <w:rsid w:val="00191369"/>
    <w:rsid w:val="001927B1"/>
    <w:rsid w:val="00192C38"/>
    <w:rsid w:val="00193440"/>
    <w:rsid w:val="00193601"/>
    <w:rsid w:val="00194705"/>
    <w:rsid w:val="00194C8A"/>
    <w:rsid w:val="00194CBF"/>
    <w:rsid w:val="0019692C"/>
    <w:rsid w:val="00196EF6"/>
    <w:rsid w:val="0019741B"/>
    <w:rsid w:val="001978E7"/>
    <w:rsid w:val="00197F84"/>
    <w:rsid w:val="001A037E"/>
    <w:rsid w:val="001A06A7"/>
    <w:rsid w:val="001A0B01"/>
    <w:rsid w:val="001A0C7B"/>
    <w:rsid w:val="001A0CFF"/>
    <w:rsid w:val="001A0D2F"/>
    <w:rsid w:val="001A10DA"/>
    <w:rsid w:val="001A2495"/>
    <w:rsid w:val="001A2F58"/>
    <w:rsid w:val="001A34FD"/>
    <w:rsid w:val="001A5EDF"/>
    <w:rsid w:val="001A6A08"/>
    <w:rsid w:val="001A70E9"/>
    <w:rsid w:val="001A71E2"/>
    <w:rsid w:val="001A79E2"/>
    <w:rsid w:val="001A7BCC"/>
    <w:rsid w:val="001A7C8E"/>
    <w:rsid w:val="001B009D"/>
    <w:rsid w:val="001B031D"/>
    <w:rsid w:val="001B05D1"/>
    <w:rsid w:val="001B07C9"/>
    <w:rsid w:val="001B0D6B"/>
    <w:rsid w:val="001B1F18"/>
    <w:rsid w:val="001B2FEE"/>
    <w:rsid w:val="001B3212"/>
    <w:rsid w:val="001B3567"/>
    <w:rsid w:val="001B3589"/>
    <w:rsid w:val="001B4603"/>
    <w:rsid w:val="001B4760"/>
    <w:rsid w:val="001B4D06"/>
    <w:rsid w:val="001B5652"/>
    <w:rsid w:val="001B624B"/>
    <w:rsid w:val="001B6761"/>
    <w:rsid w:val="001B7172"/>
    <w:rsid w:val="001B79C2"/>
    <w:rsid w:val="001B7ABB"/>
    <w:rsid w:val="001C0678"/>
    <w:rsid w:val="001C1040"/>
    <w:rsid w:val="001C15D5"/>
    <w:rsid w:val="001C1666"/>
    <w:rsid w:val="001C1E48"/>
    <w:rsid w:val="001C2BD5"/>
    <w:rsid w:val="001C48F5"/>
    <w:rsid w:val="001C4CF8"/>
    <w:rsid w:val="001C6CD0"/>
    <w:rsid w:val="001C70AF"/>
    <w:rsid w:val="001C7612"/>
    <w:rsid w:val="001C7FEF"/>
    <w:rsid w:val="001D0690"/>
    <w:rsid w:val="001D1858"/>
    <w:rsid w:val="001D1959"/>
    <w:rsid w:val="001D26B8"/>
    <w:rsid w:val="001D4A68"/>
    <w:rsid w:val="001D5579"/>
    <w:rsid w:val="001D7583"/>
    <w:rsid w:val="001D78F2"/>
    <w:rsid w:val="001D7BC7"/>
    <w:rsid w:val="001E0A2B"/>
    <w:rsid w:val="001E10EA"/>
    <w:rsid w:val="001E1BB6"/>
    <w:rsid w:val="001E1F34"/>
    <w:rsid w:val="001E4108"/>
    <w:rsid w:val="001E6113"/>
    <w:rsid w:val="001E7F8E"/>
    <w:rsid w:val="001F1318"/>
    <w:rsid w:val="001F2C1A"/>
    <w:rsid w:val="001F2CD8"/>
    <w:rsid w:val="001F37ED"/>
    <w:rsid w:val="001F44DB"/>
    <w:rsid w:val="001F50B9"/>
    <w:rsid w:val="001F64E5"/>
    <w:rsid w:val="001F7D75"/>
    <w:rsid w:val="002000FC"/>
    <w:rsid w:val="00200CBF"/>
    <w:rsid w:val="0020299F"/>
    <w:rsid w:val="00203368"/>
    <w:rsid w:val="00204762"/>
    <w:rsid w:val="00205934"/>
    <w:rsid w:val="00205981"/>
    <w:rsid w:val="00206186"/>
    <w:rsid w:val="002064DF"/>
    <w:rsid w:val="00206DD3"/>
    <w:rsid w:val="002074B3"/>
    <w:rsid w:val="00210677"/>
    <w:rsid w:val="002107A7"/>
    <w:rsid w:val="0021105F"/>
    <w:rsid w:val="00211E2F"/>
    <w:rsid w:val="00213EF4"/>
    <w:rsid w:val="002152CB"/>
    <w:rsid w:val="002167EB"/>
    <w:rsid w:val="0021707D"/>
    <w:rsid w:val="00217FCD"/>
    <w:rsid w:val="002201D3"/>
    <w:rsid w:val="0022203B"/>
    <w:rsid w:val="002225F0"/>
    <w:rsid w:val="00222AA8"/>
    <w:rsid w:val="00223432"/>
    <w:rsid w:val="002237E9"/>
    <w:rsid w:val="00225564"/>
    <w:rsid w:val="00231768"/>
    <w:rsid w:val="00231FEE"/>
    <w:rsid w:val="0023295A"/>
    <w:rsid w:val="00232A56"/>
    <w:rsid w:val="00232DD1"/>
    <w:rsid w:val="00233E89"/>
    <w:rsid w:val="00234274"/>
    <w:rsid w:val="00235265"/>
    <w:rsid w:val="002354AA"/>
    <w:rsid w:val="0023600A"/>
    <w:rsid w:val="002362C7"/>
    <w:rsid w:val="00236335"/>
    <w:rsid w:val="002364CD"/>
    <w:rsid w:val="00237E28"/>
    <w:rsid w:val="00240264"/>
    <w:rsid w:val="0024065A"/>
    <w:rsid w:val="00242173"/>
    <w:rsid w:val="00242641"/>
    <w:rsid w:val="00242B8F"/>
    <w:rsid w:val="00242EDF"/>
    <w:rsid w:val="002433EE"/>
    <w:rsid w:val="002454A6"/>
    <w:rsid w:val="00245B6B"/>
    <w:rsid w:val="00246A3B"/>
    <w:rsid w:val="00246E27"/>
    <w:rsid w:val="0024723B"/>
    <w:rsid w:val="00247889"/>
    <w:rsid w:val="002516BF"/>
    <w:rsid w:val="002518CC"/>
    <w:rsid w:val="00252658"/>
    <w:rsid w:val="00252FC0"/>
    <w:rsid w:val="002536AC"/>
    <w:rsid w:val="00253903"/>
    <w:rsid w:val="00253EE3"/>
    <w:rsid w:val="002559BA"/>
    <w:rsid w:val="00255C94"/>
    <w:rsid w:val="00256583"/>
    <w:rsid w:val="00256826"/>
    <w:rsid w:val="00257371"/>
    <w:rsid w:val="00261C2F"/>
    <w:rsid w:val="00261C35"/>
    <w:rsid w:val="002620F5"/>
    <w:rsid w:val="002622A0"/>
    <w:rsid w:val="00263A76"/>
    <w:rsid w:val="0026557B"/>
    <w:rsid w:val="00265A4B"/>
    <w:rsid w:val="00266547"/>
    <w:rsid w:val="00266F13"/>
    <w:rsid w:val="00267FFA"/>
    <w:rsid w:val="002701F8"/>
    <w:rsid w:val="002702A0"/>
    <w:rsid w:val="0027044D"/>
    <w:rsid w:val="00270724"/>
    <w:rsid w:val="0027146E"/>
    <w:rsid w:val="0027149D"/>
    <w:rsid w:val="00271D20"/>
    <w:rsid w:val="002731CA"/>
    <w:rsid w:val="002743CF"/>
    <w:rsid w:val="00274840"/>
    <w:rsid w:val="0027486A"/>
    <w:rsid w:val="0027624E"/>
    <w:rsid w:val="002815F7"/>
    <w:rsid w:val="00281620"/>
    <w:rsid w:val="0028165B"/>
    <w:rsid w:val="00282907"/>
    <w:rsid w:val="002831BA"/>
    <w:rsid w:val="00283477"/>
    <w:rsid w:val="00283D22"/>
    <w:rsid w:val="00284998"/>
    <w:rsid w:val="0028709F"/>
    <w:rsid w:val="00287133"/>
    <w:rsid w:val="00290601"/>
    <w:rsid w:val="00290A6D"/>
    <w:rsid w:val="00290DCE"/>
    <w:rsid w:val="0029162A"/>
    <w:rsid w:val="00292795"/>
    <w:rsid w:val="00293F34"/>
    <w:rsid w:val="00294A75"/>
    <w:rsid w:val="00294ADA"/>
    <w:rsid w:val="00295797"/>
    <w:rsid w:val="00295E96"/>
    <w:rsid w:val="00295ECB"/>
    <w:rsid w:val="00296ADD"/>
    <w:rsid w:val="00297132"/>
    <w:rsid w:val="00297185"/>
    <w:rsid w:val="00297716"/>
    <w:rsid w:val="00297EAC"/>
    <w:rsid w:val="002A0E44"/>
    <w:rsid w:val="002A29BC"/>
    <w:rsid w:val="002A2E50"/>
    <w:rsid w:val="002A5198"/>
    <w:rsid w:val="002A56A1"/>
    <w:rsid w:val="002A5A76"/>
    <w:rsid w:val="002A5D51"/>
    <w:rsid w:val="002A6325"/>
    <w:rsid w:val="002A79E3"/>
    <w:rsid w:val="002A7A20"/>
    <w:rsid w:val="002B1187"/>
    <w:rsid w:val="002B4CEE"/>
    <w:rsid w:val="002B5A18"/>
    <w:rsid w:val="002B65EB"/>
    <w:rsid w:val="002B709C"/>
    <w:rsid w:val="002B7F56"/>
    <w:rsid w:val="002C0685"/>
    <w:rsid w:val="002C0DAC"/>
    <w:rsid w:val="002C0EF7"/>
    <w:rsid w:val="002C16B2"/>
    <w:rsid w:val="002C3923"/>
    <w:rsid w:val="002C453F"/>
    <w:rsid w:val="002C4D93"/>
    <w:rsid w:val="002C4DE0"/>
    <w:rsid w:val="002C5A97"/>
    <w:rsid w:val="002C7330"/>
    <w:rsid w:val="002C7879"/>
    <w:rsid w:val="002D0127"/>
    <w:rsid w:val="002D1A86"/>
    <w:rsid w:val="002D1C1A"/>
    <w:rsid w:val="002D2BB2"/>
    <w:rsid w:val="002D36B3"/>
    <w:rsid w:val="002D430A"/>
    <w:rsid w:val="002D498C"/>
    <w:rsid w:val="002D56D2"/>
    <w:rsid w:val="002D6623"/>
    <w:rsid w:val="002D6D42"/>
    <w:rsid w:val="002D7F76"/>
    <w:rsid w:val="002E00E6"/>
    <w:rsid w:val="002E0392"/>
    <w:rsid w:val="002E2F7A"/>
    <w:rsid w:val="002E3118"/>
    <w:rsid w:val="002E3275"/>
    <w:rsid w:val="002E3F63"/>
    <w:rsid w:val="002E4437"/>
    <w:rsid w:val="002E482E"/>
    <w:rsid w:val="002E493B"/>
    <w:rsid w:val="002E4BC1"/>
    <w:rsid w:val="002E637A"/>
    <w:rsid w:val="002E6D96"/>
    <w:rsid w:val="002E7196"/>
    <w:rsid w:val="002F0272"/>
    <w:rsid w:val="002F05F5"/>
    <w:rsid w:val="002F087E"/>
    <w:rsid w:val="002F0B52"/>
    <w:rsid w:val="002F1B20"/>
    <w:rsid w:val="002F351B"/>
    <w:rsid w:val="002F3FDF"/>
    <w:rsid w:val="002F45C8"/>
    <w:rsid w:val="002F47D2"/>
    <w:rsid w:val="002F4896"/>
    <w:rsid w:val="002F4B49"/>
    <w:rsid w:val="002F5D8D"/>
    <w:rsid w:val="002F6274"/>
    <w:rsid w:val="002F7128"/>
    <w:rsid w:val="002F7A11"/>
    <w:rsid w:val="003026A8"/>
    <w:rsid w:val="00303D82"/>
    <w:rsid w:val="00303E55"/>
    <w:rsid w:val="00304171"/>
    <w:rsid w:val="00304E1E"/>
    <w:rsid w:val="0030548B"/>
    <w:rsid w:val="00305974"/>
    <w:rsid w:val="003062E6"/>
    <w:rsid w:val="00306420"/>
    <w:rsid w:val="00306A27"/>
    <w:rsid w:val="003101C0"/>
    <w:rsid w:val="0031077F"/>
    <w:rsid w:val="003120F7"/>
    <w:rsid w:val="00312AA4"/>
    <w:rsid w:val="003135AE"/>
    <w:rsid w:val="00313CFE"/>
    <w:rsid w:val="0031577E"/>
    <w:rsid w:val="003157AB"/>
    <w:rsid w:val="00315DBC"/>
    <w:rsid w:val="003160B6"/>
    <w:rsid w:val="00317358"/>
    <w:rsid w:val="00320CB4"/>
    <w:rsid w:val="00320E63"/>
    <w:rsid w:val="00321F56"/>
    <w:rsid w:val="00322532"/>
    <w:rsid w:val="00322645"/>
    <w:rsid w:val="00322EE2"/>
    <w:rsid w:val="0032330D"/>
    <w:rsid w:val="003240A3"/>
    <w:rsid w:val="00324372"/>
    <w:rsid w:val="00324496"/>
    <w:rsid w:val="00324CC0"/>
    <w:rsid w:val="00324EC4"/>
    <w:rsid w:val="00325188"/>
    <w:rsid w:val="003268C7"/>
    <w:rsid w:val="003279B4"/>
    <w:rsid w:val="00327CE7"/>
    <w:rsid w:val="003307C0"/>
    <w:rsid w:val="00330B82"/>
    <w:rsid w:val="00331323"/>
    <w:rsid w:val="003332D4"/>
    <w:rsid w:val="00333CDC"/>
    <w:rsid w:val="00333E30"/>
    <w:rsid w:val="00336616"/>
    <w:rsid w:val="00336844"/>
    <w:rsid w:val="00336A68"/>
    <w:rsid w:val="00336C10"/>
    <w:rsid w:val="003371C8"/>
    <w:rsid w:val="0033722E"/>
    <w:rsid w:val="00337F41"/>
    <w:rsid w:val="00340031"/>
    <w:rsid w:val="0034114F"/>
    <w:rsid w:val="003415F0"/>
    <w:rsid w:val="0034179D"/>
    <w:rsid w:val="00341941"/>
    <w:rsid w:val="00341EB7"/>
    <w:rsid w:val="003439C1"/>
    <w:rsid w:val="003440B8"/>
    <w:rsid w:val="00350038"/>
    <w:rsid w:val="003501D0"/>
    <w:rsid w:val="00350FCC"/>
    <w:rsid w:val="00351755"/>
    <w:rsid w:val="00351DD9"/>
    <w:rsid w:val="003520F2"/>
    <w:rsid w:val="00352872"/>
    <w:rsid w:val="003530BC"/>
    <w:rsid w:val="003539AF"/>
    <w:rsid w:val="00354282"/>
    <w:rsid w:val="003546C8"/>
    <w:rsid w:val="0035704C"/>
    <w:rsid w:val="003618B5"/>
    <w:rsid w:val="00362AE6"/>
    <w:rsid w:val="00363248"/>
    <w:rsid w:val="00363B0A"/>
    <w:rsid w:val="00364B8F"/>
    <w:rsid w:val="0036524C"/>
    <w:rsid w:val="00366EFA"/>
    <w:rsid w:val="0037036F"/>
    <w:rsid w:val="00370FD2"/>
    <w:rsid w:val="00371320"/>
    <w:rsid w:val="00372A99"/>
    <w:rsid w:val="00372F38"/>
    <w:rsid w:val="00373138"/>
    <w:rsid w:val="00375A77"/>
    <w:rsid w:val="00375ACC"/>
    <w:rsid w:val="00377506"/>
    <w:rsid w:val="003777CA"/>
    <w:rsid w:val="0037792D"/>
    <w:rsid w:val="0038071C"/>
    <w:rsid w:val="003813CB"/>
    <w:rsid w:val="00382633"/>
    <w:rsid w:val="00382836"/>
    <w:rsid w:val="003832D4"/>
    <w:rsid w:val="00384394"/>
    <w:rsid w:val="00384B9A"/>
    <w:rsid w:val="003852F7"/>
    <w:rsid w:val="003857DF"/>
    <w:rsid w:val="003859C3"/>
    <w:rsid w:val="00385E5B"/>
    <w:rsid w:val="00385E9A"/>
    <w:rsid w:val="00386C11"/>
    <w:rsid w:val="00387332"/>
    <w:rsid w:val="003873AC"/>
    <w:rsid w:val="00387D2C"/>
    <w:rsid w:val="0039147D"/>
    <w:rsid w:val="00391900"/>
    <w:rsid w:val="003920EC"/>
    <w:rsid w:val="00392963"/>
    <w:rsid w:val="00392FD7"/>
    <w:rsid w:val="00393401"/>
    <w:rsid w:val="0039452C"/>
    <w:rsid w:val="003946C8"/>
    <w:rsid w:val="003959A6"/>
    <w:rsid w:val="003959B1"/>
    <w:rsid w:val="00395BE6"/>
    <w:rsid w:val="00396BDA"/>
    <w:rsid w:val="003A2ED1"/>
    <w:rsid w:val="003A3251"/>
    <w:rsid w:val="003A3606"/>
    <w:rsid w:val="003A4335"/>
    <w:rsid w:val="003A4698"/>
    <w:rsid w:val="003A4781"/>
    <w:rsid w:val="003A4F07"/>
    <w:rsid w:val="003A5FF7"/>
    <w:rsid w:val="003A6A81"/>
    <w:rsid w:val="003A71BE"/>
    <w:rsid w:val="003B0240"/>
    <w:rsid w:val="003B0B2B"/>
    <w:rsid w:val="003B16C2"/>
    <w:rsid w:val="003B2775"/>
    <w:rsid w:val="003B2AF1"/>
    <w:rsid w:val="003B2F28"/>
    <w:rsid w:val="003B2FC2"/>
    <w:rsid w:val="003B4690"/>
    <w:rsid w:val="003B47D8"/>
    <w:rsid w:val="003B4C45"/>
    <w:rsid w:val="003B5EDF"/>
    <w:rsid w:val="003B6646"/>
    <w:rsid w:val="003B6F59"/>
    <w:rsid w:val="003B7C5A"/>
    <w:rsid w:val="003C16F0"/>
    <w:rsid w:val="003C1A9B"/>
    <w:rsid w:val="003C1FF7"/>
    <w:rsid w:val="003C2107"/>
    <w:rsid w:val="003C2199"/>
    <w:rsid w:val="003C28B1"/>
    <w:rsid w:val="003C2F74"/>
    <w:rsid w:val="003C320E"/>
    <w:rsid w:val="003C3349"/>
    <w:rsid w:val="003C3727"/>
    <w:rsid w:val="003C38EA"/>
    <w:rsid w:val="003C40BE"/>
    <w:rsid w:val="003C576D"/>
    <w:rsid w:val="003C5965"/>
    <w:rsid w:val="003C6600"/>
    <w:rsid w:val="003C699A"/>
    <w:rsid w:val="003C6B03"/>
    <w:rsid w:val="003C71C8"/>
    <w:rsid w:val="003C72F3"/>
    <w:rsid w:val="003D0245"/>
    <w:rsid w:val="003D0B70"/>
    <w:rsid w:val="003D0E90"/>
    <w:rsid w:val="003D17CA"/>
    <w:rsid w:val="003D27C3"/>
    <w:rsid w:val="003D3C9C"/>
    <w:rsid w:val="003D42F1"/>
    <w:rsid w:val="003D4807"/>
    <w:rsid w:val="003D5736"/>
    <w:rsid w:val="003D6B69"/>
    <w:rsid w:val="003D6C96"/>
    <w:rsid w:val="003D7802"/>
    <w:rsid w:val="003D7BEF"/>
    <w:rsid w:val="003D7CB2"/>
    <w:rsid w:val="003E053B"/>
    <w:rsid w:val="003E0DC8"/>
    <w:rsid w:val="003E100B"/>
    <w:rsid w:val="003E1B88"/>
    <w:rsid w:val="003E222C"/>
    <w:rsid w:val="003E30C3"/>
    <w:rsid w:val="003E33A0"/>
    <w:rsid w:val="003E4455"/>
    <w:rsid w:val="003E46C8"/>
    <w:rsid w:val="003E47E8"/>
    <w:rsid w:val="003E574B"/>
    <w:rsid w:val="003E5E6C"/>
    <w:rsid w:val="003E5F46"/>
    <w:rsid w:val="003E64C3"/>
    <w:rsid w:val="003E73FD"/>
    <w:rsid w:val="003E78FD"/>
    <w:rsid w:val="003E7921"/>
    <w:rsid w:val="003E7A88"/>
    <w:rsid w:val="003F0A0E"/>
    <w:rsid w:val="003F1173"/>
    <w:rsid w:val="003F1209"/>
    <w:rsid w:val="003F1698"/>
    <w:rsid w:val="003F1B52"/>
    <w:rsid w:val="003F26F5"/>
    <w:rsid w:val="003F2AEC"/>
    <w:rsid w:val="003F2B70"/>
    <w:rsid w:val="003F2B98"/>
    <w:rsid w:val="003F30D1"/>
    <w:rsid w:val="003F3844"/>
    <w:rsid w:val="003F4F2F"/>
    <w:rsid w:val="003F6AC4"/>
    <w:rsid w:val="004008DD"/>
    <w:rsid w:val="0040124E"/>
    <w:rsid w:val="00401719"/>
    <w:rsid w:val="00401ADB"/>
    <w:rsid w:val="00402103"/>
    <w:rsid w:val="00402A7C"/>
    <w:rsid w:val="00402C34"/>
    <w:rsid w:val="0040373B"/>
    <w:rsid w:val="0040379D"/>
    <w:rsid w:val="00403DC0"/>
    <w:rsid w:val="004045E2"/>
    <w:rsid w:val="00404ACA"/>
    <w:rsid w:val="0040500A"/>
    <w:rsid w:val="00405063"/>
    <w:rsid w:val="00405F78"/>
    <w:rsid w:val="00405FA6"/>
    <w:rsid w:val="00406684"/>
    <w:rsid w:val="00407150"/>
    <w:rsid w:val="004108AB"/>
    <w:rsid w:val="00410E2C"/>
    <w:rsid w:val="004119DD"/>
    <w:rsid w:val="00411A25"/>
    <w:rsid w:val="00412E85"/>
    <w:rsid w:val="004132A7"/>
    <w:rsid w:val="00413760"/>
    <w:rsid w:val="004138EC"/>
    <w:rsid w:val="00413F96"/>
    <w:rsid w:val="00414157"/>
    <w:rsid w:val="00414522"/>
    <w:rsid w:val="00414EA8"/>
    <w:rsid w:val="00415824"/>
    <w:rsid w:val="0041648B"/>
    <w:rsid w:val="00416782"/>
    <w:rsid w:val="00417938"/>
    <w:rsid w:val="00420D7B"/>
    <w:rsid w:val="0042146F"/>
    <w:rsid w:val="00422026"/>
    <w:rsid w:val="0042277D"/>
    <w:rsid w:val="00422C2B"/>
    <w:rsid w:val="00424302"/>
    <w:rsid w:val="004255B7"/>
    <w:rsid w:val="00430485"/>
    <w:rsid w:val="0043081A"/>
    <w:rsid w:val="00430820"/>
    <w:rsid w:val="00430A42"/>
    <w:rsid w:val="004315D5"/>
    <w:rsid w:val="00431834"/>
    <w:rsid w:val="004321ED"/>
    <w:rsid w:val="00432F55"/>
    <w:rsid w:val="00433631"/>
    <w:rsid w:val="0043454B"/>
    <w:rsid w:val="00434F39"/>
    <w:rsid w:val="0043571A"/>
    <w:rsid w:val="00435919"/>
    <w:rsid w:val="00435C72"/>
    <w:rsid w:val="00436072"/>
    <w:rsid w:val="00436555"/>
    <w:rsid w:val="004406A4"/>
    <w:rsid w:val="00440743"/>
    <w:rsid w:val="00441413"/>
    <w:rsid w:val="00441993"/>
    <w:rsid w:val="00442546"/>
    <w:rsid w:val="0044283A"/>
    <w:rsid w:val="00442CED"/>
    <w:rsid w:val="00445221"/>
    <w:rsid w:val="00446EB4"/>
    <w:rsid w:val="00447024"/>
    <w:rsid w:val="00447BCC"/>
    <w:rsid w:val="00447C02"/>
    <w:rsid w:val="00447D48"/>
    <w:rsid w:val="00450350"/>
    <w:rsid w:val="0045052D"/>
    <w:rsid w:val="004517AA"/>
    <w:rsid w:val="00451EC1"/>
    <w:rsid w:val="0045207A"/>
    <w:rsid w:val="0045258F"/>
    <w:rsid w:val="00452A42"/>
    <w:rsid w:val="00453DC0"/>
    <w:rsid w:val="004545E0"/>
    <w:rsid w:val="00455DD4"/>
    <w:rsid w:val="0045622B"/>
    <w:rsid w:val="00457B7B"/>
    <w:rsid w:val="00460393"/>
    <w:rsid w:val="00460DD8"/>
    <w:rsid w:val="00461604"/>
    <w:rsid w:val="00461A90"/>
    <w:rsid w:val="00461ECA"/>
    <w:rsid w:val="00461F76"/>
    <w:rsid w:val="004623D6"/>
    <w:rsid w:val="00463829"/>
    <w:rsid w:val="004638DF"/>
    <w:rsid w:val="00464797"/>
    <w:rsid w:val="00465970"/>
    <w:rsid w:val="00465BE8"/>
    <w:rsid w:val="004667C2"/>
    <w:rsid w:val="0046689A"/>
    <w:rsid w:val="0047001F"/>
    <w:rsid w:val="0047054E"/>
    <w:rsid w:val="00470A2F"/>
    <w:rsid w:val="00470D39"/>
    <w:rsid w:val="00470E96"/>
    <w:rsid w:val="00470EEC"/>
    <w:rsid w:val="00472E12"/>
    <w:rsid w:val="00473575"/>
    <w:rsid w:val="00473749"/>
    <w:rsid w:val="00473D5D"/>
    <w:rsid w:val="00474264"/>
    <w:rsid w:val="00474AD9"/>
    <w:rsid w:val="004752EB"/>
    <w:rsid w:val="004756CA"/>
    <w:rsid w:val="004759FF"/>
    <w:rsid w:val="004764FC"/>
    <w:rsid w:val="004770A1"/>
    <w:rsid w:val="00477CAF"/>
    <w:rsid w:val="00477D12"/>
    <w:rsid w:val="004805F8"/>
    <w:rsid w:val="00480A4C"/>
    <w:rsid w:val="0048189B"/>
    <w:rsid w:val="004829E3"/>
    <w:rsid w:val="00482FBF"/>
    <w:rsid w:val="00484FFE"/>
    <w:rsid w:val="00486BED"/>
    <w:rsid w:val="00487A60"/>
    <w:rsid w:val="00487C75"/>
    <w:rsid w:val="004903AE"/>
    <w:rsid w:val="004903D3"/>
    <w:rsid w:val="004908B8"/>
    <w:rsid w:val="00490F41"/>
    <w:rsid w:val="00491145"/>
    <w:rsid w:val="00491544"/>
    <w:rsid w:val="004920B8"/>
    <w:rsid w:val="00492661"/>
    <w:rsid w:val="004935D0"/>
    <w:rsid w:val="00493A1E"/>
    <w:rsid w:val="0049401B"/>
    <w:rsid w:val="004946E3"/>
    <w:rsid w:val="00495FC5"/>
    <w:rsid w:val="00496819"/>
    <w:rsid w:val="004972BC"/>
    <w:rsid w:val="00497338"/>
    <w:rsid w:val="0049797D"/>
    <w:rsid w:val="004A0A40"/>
    <w:rsid w:val="004A118F"/>
    <w:rsid w:val="004A1B7C"/>
    <w:rsid w:val="004A24F1"/>
    <w:rsid w:val="004A29E6"/>
    <w:rsid w:val="004A2F90"/>
    <w:rsid w:val="004A3933"/>
    <w:rsid w:val="004A3DE5"/>
    <w:rsid w:val="004A3F63"/>
    <w:rsid w:val="004A4886"/>
    <w:rsid w:val="004A54C9"/>
    <w:rsid w:val="004A5AE6"/>
    <w:rsid w:val="004A6055"/>
    <w:rsid w:val="004A65B3"/>
    <w:rsid w:val="004A732B"/>
    <w:rsid w:val="004A7529"/>
    <w:rsid w:val="004A75FC"/>
    <w:rsid w:val="004A7BC5"/>
    <w:rsid w:val="004B1A59"/>
    <w:rsid w:val="004B2674"/>
    <w:rsid w:val="004B3EBE"/>
    <w:rsid w:val="004B3ED7"/>
    <w:rsid w:val="004B41AD"/>
    <w:rsid w:val="004B4E86"/>
    <w:rsid w:val="004B61BA"/>
    <w:rsid w:val="004B68E7"/>
    <w:rsid w:val="004B74A6"/>
    <w:rsid w:val="004B753D"/>
    <w:rsid w:val="004B7879"/>
    <w:rsid w:val="004B7ADB"/>
    <w:rsid w:val="004B7CC1"/>
    <w:rsid w:val="004C04AD"/>
    <w:rsid w:val="004C07E2"/>
    <w:rsid w:val="004C1054"/>
    <w:rsid w:val="004C1244"/>
    <w:rsid w:val="004C268B"/>
    <w:rsid w:val="004C51BB"/>
    <w:rsid w:val="004D036E"/>
    <w:rsid w:val="004D0451"/>
    <w:rsid w:val="004D380E"/>
    <w:rsid w:val="004D4503"/>
    <w:rsid w:val="004D4B5A"/>
    <w:rsid w:val="004D5755"/>
    <w:rsid w:val="004D5C46"/>
    <w:rsid w:val="004D5D9A"/>
    <w:rsid w:val="004E05F5"/>
    <w:rsid w:val="004E0E79"/>
    <w:rsid w:val="004E10B7"/>
    <w:rsid w:val="004E165C"/>
    <w:rsid w:val="004E1A25"/>
    <w:rsid w:val="004E26AF"/>
    <w:rsid w:val="004E2C01"/>
    <w:rsid w:val="004E44FE"/>
    <w:rsid w:val="004E47DB"/>
    <w:rsid w:val="004E6123"/>
    <w:rsid w:val="004E67A0"/>
    <w:rsid w:val="004E7015"/>
    <w:rsid w:val="004E796D"/>
    <w:rsid w:val="004E7D0E"/>
    <w:rsid w:val="004E7E0F"/>
    <w:rsid w:val="004F0E8C"/>
    <w:rsid w:val="004F0F1F"/>
    <w:rsid w:val="004F238C"/>
    <w:rsid w:val="004F2D7B"/>
    <w:rsid w:val="004F3BD6"/>
    <w:rsid w:val="004F3C07"/>
    <w:rsid w:val="004F4F01"/>
    <w:rsid w:val="004F5D0A"/>
    <w:rsid w:val="004F5D26"/>
    <w:rsid w:val="004F65FF"/>
    <w:rsid w:val="004F7E78"/>
    <w:rsid w:val="00500205"/>
    <w:rsid w:val="00500B4A"/>
    <w:rsid w:val="005012C1"/>
    <w:rsid w:val="00501744"/>
    <w:rsid w:val="005023DA"/>
    <w:rsid w:val="00502B0B"/>
    <w:rsid w:val="005031F7"/>
    <w:rsid w:val="00503362"/>
    <w:rsid w:val="005036FE"/>
    <w:rsid w:val="00504496"/>
    <w:rsid w:val="00505CA7"/>
    <w:rsid w:val="0050644D"/>
    <w:rsid w:val="0051012C"/>
    <w:rsid w:val="0051032B"/>
    <w:rsid w:val="00512477"/>
    <w:rsid w:val="00512AE0"/>
    <w:rsid w:val="00512E0E"/>
    <w:rsid w:val="00513B12"/>
    <w:rsid w:val="0051426E"/>
    <w:rsid w:val="00514B81"/>
    <w:rsid w:val="00514D54"/>
    <w:rsid w:val="00514ED8"/>
    <w:rsid w:val="00515DE4"/>
    <w:rsid w:val="0052129B"/>
    <w:rsid w:val="00521C70"/>
    <w:rsid w:val="00522C02"/>
    <w:rsid w:val="00522C9E"/>
    <w:rsid w:val="00523611"/>
    <w:rsid w:val="00524BA9"/>
    <w:rsid w:val="00524C7E"/>
    <w:rsid w:val="005257B5"/>
    <w:rsid w:val="005259A6"/>
    <w:rsid w:val="00525B5D"/>
    <w:rsid w:val="00526EF5"/>
    <w:rsid w:val="005279A4"/>
    <w:rsid w:val="00527BA1"/>
    <w:rsid w:val="005304B0"/>
    <w:rsid w:val="00531C8F"/>
    <w:rsid w:val="00532228"/>
    <w:rsid w:val="0053340B"/>
    <w:rsid w:val="00533812"/>
    <w:rsid w:val="00533892"/>
    <w:rsid w:val="00533A62"/>
    <w:rsid w:val="00533E84"/>
    <w:rsid w:val="00534AEC"/>
    <w:rsid w:val="005353DF"/>
    <w:rsid w:val="0053717A"/>
    <w:rsid w:val="005376B4"/>
    <w:rsid w:val="00540039"/>
    <w:rsid w:val="00540E25"/>
    <w:rsid w:val="00540FA7"/>
    <w:rsid w:val="005414BF"/>
    <w:rsid w:val="0054206A"/>
    <w:rsid w:val="0054484E"/>
    <w:rsid w:val="00545F60"/>
    <w:rsid w:val="005468F0"/>
    <w:rsid w:val="00550285"/>
    <w:rsid w:val="005507E7"/>
    <w:rsid w:val="00551184"/>
    <w:rsid w:val="0055170C"/>
    <w:rsid w:val="005517EE"/>
    <w:rsid w:val="00551EE9"/>
    <w:rsid w:val="005523B0"/>
    <w:rsid w:val="00552BF8"/>
    <w:rsid w:val="00552FBF"/>
    <w:rsid w:val="00553527"/>
    <w:rsid w:val="005536B7"/>
    <w:rsid w:val="00554504"/>
    <w:rsid w:val="00555368"/>
    <w:rsid w:val="00557F2A"/>
    <w:rsid w:val="00560542"/>
    <w:rsid w:val="00560F42"/>
    <w:rsid w:val="00561FC2"/>
    <w:rsid w:val="005631FE"/>
    <w:rsid w:val="00563B2A"/>
    <w:rsid w:val="00564D88"/>
    <w:rsid w:val="00564E9B"/>
    <w:rsid w:val="00564EC8"/>
    <w:rsid w:val="0056559C"/>
    <w:rsid w:val="005657B4"/>
    <w:rsid w:val="00565D3D"/>
    <w:rsid w:val="005668A1"/>
    <w:rsid w:val="00566AC0"/>
    <w:rsid w:val="00566F21"/>
    <w:rsid w:val="0056783F"/>
    <w:rsid w:val="005701FD"/>
    <w:rsid w:val="00570E92"/>
    <w:rsid w:val="005735F9"/>
    <w:rsid w:val="00573785"/>
    <w:rsid w:val="005737EF"/>
    <w:rsid w:val="00577A86"/>
    <w:rsid w:val="00581E21"/>
    <w:rsid w:val="00582129"/>
    <w:rsid w:val="0058269B"/>
    <w:rsid w:val="00582AE2"/>
    <w:rsid w:val="00582C94"/>
    <w:rsid w:val="005833DC"/>
    <w:rsid w:val="0058374A"/>
    <w:rsid w:val="00583E7B"/>
    <w:rsid w:val="0058425D"/>
    <w:rsid w:val="00585974"/>
    <w:rsid w:val="005879A9"/>
    <w:rsid w:val="00587E1D"/>
    <w:rsid w:val="005919D3"/>
    <w:rsid w:val="00592B76"/>
    <w:rsid w:val="00592C1C"/>
    <w:rsid w:val="0059326D"/>
    <w:rsid w:val="005932F4"/>
    <w:rsid w:val="005938EF"/>
    <w:rsid w:val="0059419C"/>
    <w:rsid w:val="005955D1"/>
    <w:rsid w:val="00595760"/>
    <w:rsid w:val="00595A55"/>
    <w:rsid w:val="00595CC7"/>
    <w:rsid w:val="00596630"/>
    <w:rsid w:val="005975F4"/>
    <w:rsid w:val="00597932"/>
    <w:rsid w:val="00597A1D"/>
    <w:rsid w:val="005A022F"/>
    <w:rsid w:val="005A0B98"/>
    <w:rsid w:val="005A24AE"/>
    <w:rsid w:val="005A25F2"/>
    <w:rsid w:val="005A2650"/>
    <w:rsid w:val="005A485B"/>
    <w:rsid w:val="005A55BC"/>
    <w:rsid w:val="005A7E2C"/>
    <w:rsid w:val="005B1447"/>
    <w:rsid w:val="005B2752"/>
    <w:rsid w:val="005B2B13"/>
    <w:rsid w:val="005B4FEE"/>
    <w:rsid w:val="005B5259"/>
    <w:rsid w:val="005B6613"/>
    <w:rsid w:val="005B77AD"/>
    <w:rsid w:val="005B77F3"/>
    <w:rsid w:val="005B7C88"/>
    <w:rsid w:val="005C009B"/>
    <w:rsid w:val="005C04A2"/>
    <w:rsid w:val="005C0816"/>
    <w:rsid w:val="005C0D82"/>
    <w:rsid w:val="005C0D95"/>
    <w:rsid w:val="005C110E"/>
    <w:rsid w:val="005C11C3"/>
    <w:rsid w:val="005C2356"/>
    <w:rsid w:val="005C2614"/>
    <w:rsid w:val="005C3813"/>
    <w:rsid w:val="005C3C11"/>
    <w:rsid w:val="005C442E"/>
    <w:rsid w:val="005C5144"/>
    <w:rsid w:val="005C51D2"/>
    <w:rsid w:val="005C593C"/>
    <w:rsid w:val="005C5CAF"/>
    <w:rsid w:val="005D0378"/>
    <w:rsid w:val="005D0650"/>
    <w:rsid w:val="005D104A"/>
    <w:rsid w:val="005D1282"/>
    <w:rsid w:val="005D1F10"/>
    <w:rsid w:val="005D2668"/>
    <w:rsid w:val="005D3047"/>
    <w:rsid w:val="005D4C3E"/>
    <w:rsid w:val="005D66CB"/>
    <w:rsid w:val="005D7428"/>
    <w:rsid w:val="005D7552"/>
    <w:rsid w:val="005E0708"/>
    <w:rsid w:val="005E14C9"/>
    <w:rsid w:val="005E1A3E"/>
    <w:rsid w:val="005E25F0"/>
    <w:rsid w:val="005E27B2"/>
    <w:rsid w:val="005E2C28"/>
    <w:rsid w:val="005E3134"/>
    <w:rsid w:val="005E68F1"/>
    <w:rsid w:val="005E6969"/>
    <w:rsid w:val="005E69C6"/>
    <w:rsid w:val="005E72A0"/>
    <w:rsid w:val="005E7D1F"/>
    <w:rsid w:val="005F0A6C"/>
    <w:rsid w:val="005F1076"/>
    <w:rsid w:val="005F16E1"/>
    <w:rsid w:val="005F2393"/>
    <w:rsid w:val="005F5DAB"/>
    <w:rsid w:val="005F5E07"/>
    <w:rsid w:val="005F5EDC"/>
    <w:rsid w:val="005F6217"/>
    <w:rsid w:val="005F6233"/>
    <w:rsid w:val="005F69A5"/>
    <w:rsid w:val="005F6A5F"/>
    <w:rsid w:val="005F77D1"/>
    <w:rsid w:val="0060071A"/>
    <w:rsid w:val="006018E4"/>
    <w:rsid w:val="0060193F"/>
    <w:rsid w:val="00601DF7"/>
    <w:rsid w:val="006022B5"/>
    <w:rsid w:val="00602E25"/>
    <w:rsid w:val="00602E37"/>
    <w:rsid w:val="00610A74"/>
    <w:rsid w:val="00611EE9"/>
    <w:rsid w:val="00613162"/>
    <w:rsid w:val="006135F9"/>
    <w:rsid w:val="006147CD"/>
    <w:rsid w:val="0061481E"/>
    <w:rsid w:val="00616BAD"/>
    <w:rsid w:val="00616D7C"/>
    <w:rsid w:val="00617AE3"/>
    <w:rsid w:val="00617D9D"/>
    <w:rsid w:val="00620D72"/>
    <w:rsid w:val="006211D9"/>
    <w:rsid w:val="0062138D"/>
    <w:rsid w:val="006219CA"/>
    <w:rsid w:val="00621F10"/>
    <w:rsid w:val="00623B36"/>
    <w:rsid w:val="00623BBE"/>
    <w:rsid w:val="00624615"/>
    <w:rsid w:val="006247C4"/>
    <w:rsid w:val="00624B7E"/>
    <w:rsid w:val="006251B9"/>
    <w:rsid w:val="0062523E"/>
    <w:rsid w:val="00625599"/>
    <w:rsid w:val="006258C7"/>
    <w:rsid w:val="0062654F"/>
    <w:rsid w:val="00627054"/>
    <w:rsid w:val="00627575"/>
    <w:rsid w:val="00630786"/>
    <w:rsid w:val="00630E0D"/>
    <w:rsid w:val="00631588"/>
    <w:rsid w:val="00632873"/>
    <w:rsid w:val="00632F47"/>
    <w:rsid w:val="00633246"/>
    <w:rsid w:val="0063444B"/>
    <w:rsid w:val="00634599"/>
    <w:rsid w:val="00634A78"/>
    <w:rsid w:val="00635A80"/>
    <w:rsid w:val="00635D1F"/>
    <w:rsid w:val="00635D25"/>
    <w:rsid w:val="00635EC8"/>
    <w:rsid w:val="00636A25"/>
    <w:rsid w:val="006378EB"/>
    <w:rsid w:val="00641898"/>
    <w:rsid w:val="00641914"/>
    <w:rsid w:val="00641BF9"/>
    <w:rsid w:val="0064210C"/>
    <w:rsid w:val="00642542"/>
    <w:rsid w:val="006431C7"/>
    <w:rsid w:val="00643E48"/>
    <w:rsid w:val="006505D7"/>
    <w:rsid w:val="0065082A"/>
    <w:rsid w:val="00650B6D"/>
    <w:rsid w:val="00651BCB"/>
    <w:rsid w:val="00651EB2"/>
    <w:rsid w:val="00652847"/>
    <w:rsid w:val="00653841"/>
    <w:rsid w:val="00654AD8"/>
    <w:rsid w:val="0065507B"/>
    <w:rsid w:val="0065519B"/>
    <w:rsid w:val="00655F17"/>
    <w:rsid w:val="00656F68"/>
    <w:rsid w:val="00656FBA"/>
    <w:rsid w:val="00663C84"/>
    <w:rsid w:val="006648A7"/>
    <w:rsid w:val="00671289"/>
    <w:rsid w:val="00673A4C"/>
    <w:rsid w:val="00673DA1"/>
    <w:rsid w:val="0067456F"/>
    <w:rsid w:val="006766B0"/>
    <w:rsid w:val="006774DB"/>
    <w:rsid w:val="006775A5"/>
    <w:rsid w:val="006777C3"/>
    <w:rsid w:val="006807C4"/>
    <w:rsid w:val="0068128D"/>
    <w:rsid w:val="006816DA"/>
    <w:rsid w:val="006821F9"/>
    <w:rsid w:val="00682C08"/>
    <w:rsid w:val="00683F39"/>
    <w:rsid w:val="0068478B"/>
    <w:rsid w:val="00685CAD"/>
    <w:rsid w:val="006865D9"/>
    <w:rsid w:val="00686629"/>
    <w:rsid w:val="00686824"/>
    <w:rsid w:val="00687951"/>
    <w:rsid w:val="00687B82"/>
    <w:rsid w:val="006915A2"/>
    <w:rsid w:val="00692D33"/>
    <w:rsid w:val="00693039"/>
    <w:rsid w:val="00694E2A"/>
    <w:rsid w:val="00695DEC"/>
    <w:rsid w:val="00695F65"/>
    <w:rsid w:val="006962CB"/>
    <w:rsid w:val="00696BC2"/>
    <w:rsid w:val="00696F4E"/>
    <w:rsid w:val="006972EC"/>
    <w:rsid w:val="00697FFA"/>
    <w:rsid w:val="006A0393"/>
    <w:rsid w:val="006A3113"/>
    <w:rsid w:val="006A3591"/>
    <w:rsid w:val="006A37DD"/>
    <w:rsid w:val="006A4B58"/>
    <w:rsid w:val="006B0158"/>
    <w:rsid w:val="006B04FA"/>
    <w:rsid w:val="006B1115"/>
    <w:rsid w:val="006B23CC"/>
    <w:rsid w:val="006B27F4"/>
    <w:rsid w:val="006B2D16"/>
    <w:rsid w:val="006B3103"/>
    <w:rsid w:val="006B3215"/>
    <w:rsid w:val="006B3DB1"/>
    <w:rsid w:val="006B3F2E"/>
    <w:rsid w:val="006B448A"/>
    <w:rsid w:val="006B4838"/>
    <w:rsid w:val="006B4B15"/>
    <w:rsid w:val="006B50B2"/>
    <w:rsid w:val="006B521B"/>
    <w:rsid w:val="006B543D"/>
    <w:rsid w:val="006B5D34"/>
    <w:rsid w:val="006B7BC9"/>
    <w:rsid w:val="006C0F59"/>
    <w:rsid w:val="006C2241"/>
    <w:rsid w:val="006C24F3"/>
    <w:rsid w:val="006C39CF"/>
    <w:rsid w:val="006C3F34"/>
    <w:rsid w:val="006C4D40"/>
    <w:rsid w:val="006C501E"/>
    <w:rsid w:val="006C52A8"/>
    <w:rsid w:val="006C5555"/>
    <w:rsid w:val="006C62FE"/>
    <w:rsid w:val="006C694A"/>
    <w:rsid w:val="006C6B46"/>
    <w:rsid w:val="006C6F69"/>
    <w:rsid w:val="006D0B85"/>
    <w:rsid w:val="006D0B8D"/>
    <w:rsid w:val="006D1F11"/>
    <w:rsid w:val="006D2114"/>
    <w:rsid w:val="006D2660"/>
    <w:rsid w:val="006D306A"/>
    <w:rsid w:val="006D31DF"/>
    <w:rsid w:val="006D3C2E"/>
    <w:rsid w:val="006D4272"/>
    <w:rsid w:val="006D574F"/>
    <w:rsid w:val="006D5B5A"/>
    <w:rsid w:val="006D6F0E"/>
    <w:rsid w:val="006D7B6A"/>
    <w:rsid w:val="006D7C2A"/>
    <w:rsid w:val="006E01D6"/>
    <w:rsid w:val="006E0423"/>
    <w:rsid w:val="006E20A8"/>
    <w:rsid w:val="006E239A"/>
    <w:rsid w:val="006E262D"/>
    <w:rsid w:val="006E30AC"/>
    <w:rsid w:val="006E32B6"/>
    <w:rsid w:val="006E35ED"/>
    <w:rsid w:val="006E57E9"/>
    <w:rsid w:val="006E6D14"/>
    <w:rsid w:val="006E6EAE"/>
    <w:rsid w:val="006E7FB2"/>
    <w:rsid w:val="006F08D2"/>
    <w:rsid w:val="006F152E"/>
    <w:rsid w:val="006F20D9"/>
    <w:rsid w:val="006F21E2"/>
    <w:rsid w:val="006F269A"/>
    <w:rsid w:val="006F2BCA"/>
    <w:rsid w:val="006F336A"/>
    <w:rsid w:val="006F4F92"/>
    <w:rsid w:val="006F5ADF"/>
    <w:rsid w:val="006F708A"/>
    <w:rsid w:val="006F77B3"/>
    <w:rsid w:val="00701837"/>
    <w:rsid w:val="00701BBF"/>
    <w:rsid w:val="00703180"/>
    <w:rsid w:val="00703AD8"/>
    <w:rsid w:val="00703E5B"/>
    <w:rsid w:val="007040E4"/>
    <w:rsid w:val="00704880"/>
    <w:rsid w:val="00704A62"/>
    <w:rsid w:val="007051AF"/>
    <w:rsid w:val="00706541"/>
    <w:rsid w:val="0070739A"/>
    <w:rsid w:val="00707582"/>
    <w:rsid w:val="00707C69"/>
    <w:rsid w:val="00707ECC"/>
    <w:rsid w:val="00711847"/>
    <w:rsid w:val="00711B6A"/>
    <w:rsid w:val="00712524"/>
    <w:rsid w:val="00712821"/>
    <w:rsid w:val="00712FB1"/>
    <w:rsid w:val="007143E4"/>
    <w:rsid w:val="00714622"/>
    <w:rsid w:val="007148AA"/>
    <w:rsid w:val="00715636"/>
    <w:rsid w:val="00715857"/>
    <w:rsid w:val="007169DE"/>
    <w:rsid w:val="00716A0D"/>
    <w:rsid w:val="007175AD"/>
    <w:rsid w:val="0071764E"/>
    <w:rsid w:val="00720CFD"/>
    <w:rsid w:val="0072242A"/>
    <w:rsid w:val="007226B3"/>
    <w:rsid w:val="007248D0"/>
    <w:rsid w:val="00725A9F"/>
    <w:rsid w:val="00726038"/>
    <w:rsid w:val="0072615C"/>
    <w:rsid w:val="00730486"/>
    <w:rsid w:val="00731C04"/>
    <w:rsid w:val="0073396B"/>
    <w:rsid w:val="00735002"/>
    <w:rsid w:val="00736FD9"/>
    <w:rsid w:val="0073780E"/>
    <w:rsid w:val="007408C0"/>
    <w:rsid w:val="0074135E"/>
    <w:rsid w:val="0074146C"/>
    <w:rsid w:val="007415AA"/>
    <w:rsid w:val="00743202"/>
    <w:rsid w:val="00743E08"/>
    <w:rsid w:val="00744F1A"/>
    <w:rsid w:val="00745B71"/>
    <w:rsid w:val="007461C2"/>
    <w:rsid w:val="00747ED4"/>
    <w:rsid w:val="00750A76"/>
    <w:rsid w:val="00751701"/>
    <w:rsid w:val="00751898"/>
    <w:rsid w:val="0075260E"/>
    <w:rsid w:val="007538D2"/>
    <w:rsid w:val="007543AE"/>
    <w:rsid w:val="00754668"/>
    <w:rsid w:val="00754F94"/>
    <w:rsid w:val="00755E94"/>
    <w:rsid w:val="007561F8"/>
    <w:rsid w:val="00756BDF"/>
    <w:rsid w:val="007577B0"/>
    <w:rsid w:val="00760073"/>
    <w:rsid w:val="00760344"/>
    <w:rsid w:val="00762F7F"/>
    <w:rsid w:val="00763216"/>
    <w:rsid w:val="00763AAF"/>
    <w:rsid w:val="00763CC2"/>
    <w:rsid w:val="00764331"/>
    <w:rsid w:val="0076475D"/>
    <w:rsid w:val="00764B76"/>
    <w:rsid w:val="007665AD"/>
    <w:rsid w:val="00767BC1"/>
    <w:rsid w:val="00767F70"/>
    <w:rsid w:val="0077029C"/>
    <w:rsid w:val="00770663"/>
    <w:rsid w:val="00770720"/>
    <w:rsid w:val="00771DCA"/>
    <w:rsid w:val="00771F90"/>
    <w:rsid w:val="00772EE7"/>
    <w:rsid w:val="007732D3"/>
    <w:rsid w:val="00774061"/>
    <w:rsid w:val="00774322"/>
    <w:rsid w:val="007760C0"/>
    <w:rsid w:val="0077786D"/>
    <w:rsid w:val="007778C7"/>
    <w:rsid w:val="0078083E"/>
    <w:rsid w:val="007812BD"/>
    <w:rsid w:val="00782929"/>
    <w:rsid w:val="00782F7D"/>
    <w:rsid w:val="00783A2F"/>
    <w:rsid w:val="007840EA"/>
    <w:rsid w:val="0078464B"/>
    <w:rsid w:val="00785121"/>
    <w:rsid w:val="007851E5"/>
    <w:rsid w:val="007858AF"/>
    <w:rsid w:val="00785C59"/>
    <w:rsid w:val="00785F3E"/>
    <w:rsid w:val="00786FEA"/>
    <w:rsid w:val="007908BD"/>
    <w:rsid w:val="00791B11"/>
    <w:rsid w:val="00791D57"/>
    <w:rsid w:val="007922AC"/>
    <w:rsid w:val="00793206"/>
    <w:rsid w:val="00793899"/>
    <w:rsid w:val="00795334"/>
    <w:rsid w:val="00795A94"/>
    <w:rsid w:val="00795D44"/>
    <w:rsid w:val="007965CB"/>
    <w:rsid w:val="00796D07"/>
    <w:rsid w:val="0079763F"/>
    <w:rsid w:val="007A09AE"/>
    <w:rsid w:val="007A20D9"/>
    <w:rsid w:val="007A225A"/>
    <w:rsid w:val="007A285E"/>
    <w:rsid w:val="007A2941"/>
    <w:rsid w:val="007A2E34"/>
    <w:rsid w:val="007A3920"/>
    <w:rsid w:val="007A3C63"/>
    <w:rsid w:val="007A46E9"/>
    <w:rsid w:val="007A46EF"/>
    <w:rsid w:val="007A4A2F"/>
    <w:rsid w:val="007A5256"/>
    <w:rsid w:val="007A6454"/>
    <w:rsid w:val="007A64A8"/>
    <w:rsid w:val="007A6D22"/>
    <w:rsid w:val="007B0294"/>
    <w:rsid w:val="007B22EE"/>
    <w:rsid w:val="007B340F"/>
    <w:rsid w:val="007B3E2A"/>
    <w:rsid w:val="007B4B8F"/>
    <w:rsid w:val="007B54D0"/>
    <w:rsid w:val="007B5504"/>
    <w:rsid w:val="007B55EB"/>
    <w:rsid w:val="007B5CEB"/>
    <w:rsid w:val="007B671C"/>
    <w:rsid w:val="007B684B"/>
    <w:rsid w:val="007B7384"/>
    <w:rsid w:val="007C00CF"/>
    <w:rsid w:val="007C0443"/>
    <w:rsid w:val="007C0DD0"/>
    <w:rsid w:val="007C0EE7"/>
    <w:rsid w:val="007C21C0"/>
    <w:rsid w:val="007C34ED"/>
    <w:rsid w:val="007C3BAF"/>
    <w:rsid w:val="007C4C7C"/>
    <w:rsid w:val="007C5141"/>
    <w:rsid w:val="007C5949"/>
    <w:rsid w:val="007C6BD1"/>
    <w:rsid w:val="007C794A"/>
    <w:rsid w:val="007D000B"/>
    <w:rsid w:val="007D0337"/>
    <w:rsid w:val="007D0AB8"/>
    <w:rsid w:val="007D1267"/>
    <w:rsid w:val="007D27E6"/>
    <w:rsid w:val="007D29FE"/>
    <w:rsid w:val="007D320E"/>
    <w:rsid w:val="007D352F"/>
    <w:rsid w:val="007D51F4"/>
    <w:rsid w:val="007D5A21"/>
    <w:rsid w:val="007D5B58"/>
    <w:rsid w:val="007D687D"/>
    <w:rsid w:val="007D6E3D"/>
    <w:rsid w:val="007D772B"/>
    <w:rsid w:val="007E0773"/>
    <w:rsid w:val="007E1793"/>
    <w:rsid w:val="007E1A61"/>
    <w:rsid w:val="007E1AD4"/>
    <w:rsid w:val="007E204E"/>
    <w:rsid w:val="007E2528"/>
    <w:rsid w:val="007E37FC"/>
    <w:rsid w:val="007E40FD"/>
    <w:rsid w:val="007E4381"/>
    <w:rsid w:val="007E4BBF"/>
    <w:rsid w:val="007E5EB9"/>
    <w:rsid w:val="007E670E"/>
    <w:rsid w:val="007E7A35"/>
    <w:rsid w:val="007F1390"/>
    <w:rsid w:val="007F1F54"/>
    <w:rsid w:val="007F32F0"/>
    <w:rsid w:val="007F5119"/>
    <w:rsid w:val="007F5A8F"/>
    <w:rsid w:val="007F749E"/>
    <w:rsid w:val="007F750B"/>
    <w:rsid w:val="007F767A"/>
    <w:rsid w:val="007F785C"/>
    <w:rsid w:val="00800A65"/>
    <w:rsid w:val="00802315"/>
    <w:rsid w:val="0080278F"/>
    <w:rsid w:val="00803A8C"/>
    <w:rsid w:val="00804591"/>
    <w:rsid w:val="00804636"/>
    <w:rsid w:val="008046FF"/>
    <w:rsid w:val="0080470A"/>
    <w:rsid w:val="008049C0"/>
    <w:rsid w:val="00804F0C"/>
    <w:rsid w:val="00805272"/>
    <w:rsid w:val="008053EC"/>
    <w:rsid w:val="00805802"/>
    <w:rsid w:val="00805930"/>
    <w:rsid w:val="008060AE"/>
    <w:rsid w:val="00810EE4"/>
    <w:rsid w:val="0081194B"/>
    <w:rsid w:val="00811DC1"/>
    <w:rsid w:val="00812823"/>
    <w:rsid w:val="0081326C"/>
    <w:rsid w:val="0081327A"/>
    <w:rsid w:val="008132C1"/>
    <w:rsid w:val="0081332C"/>
    <w:rsid w:val="008135BE"/>
    <w:rsid w:val="00813906"/>
    <w:rsid w:val="008139E1"/>
    <w:rsid w:val="00813A09"/>
    <w:rsid w:val="00813FBC"/>
    <w:rsid w:val="008147DE"/>
    <w:rsid w:val="008151D1"/>
    <w:rsid w:val="0081713A"/>
    <w:rsid w:val="00817252"/>
    <w:rsid w:val="008200C7"/>
    <w:rsid w:val="008201ED"/>
    <w:rsid w:val="008204F9"/>
    <w:rsid w:val="008208BA"/>
    <w:rsid w:val="00820DE6"/>
    <w:rsid w:val="008236F5"/>
    <w:rsid w:val="00823A5B"/>
    <w:rsid w:val="00825204"/>
    <w:rsid w:val="00825ABC"/>
    <w:rsid w:val="00825C7B"/>
    <w:rsid w:val="00826823"/>
    <w:rsid w:val="00827761"/>
    <w:rsid w:val="00827EDB"/>
    <w:rsid w:val="00830526"/>
    <w:rsid w:val="00831912"/>
    <w:rsid w:val="00831B35"/>
    <w:rsid w:val="00831D62"/>
    <w:rsid w:val="008326D9"/>
    <w:rsid w:val="00832937"/>
    <w:rsid w:val="0083304E"/>
    <w:rsid w:val="0083377F"/>
    <w:rsid w:val="00833D07"/>
    <w:rsid w:val="00834D7C"/>
    <w:rsid w:val="00834DAF"/>
    <w:rsid w:val="00834FD2"/>
    <w:rsid w:val="00835B49"/>
    <w:rsid w:val="00837CA5"/>
    <w:rsid w:val="00840C06"/>
    <w:rsid w:val="00841334"/>
    <w:rsid w:val="0084201B"/>
    <w:rsid w:val="008437DA"/>
    <w:rsid w:val="00843AED"/>
    <w:rsid w:val="008440D7"/>
    <w:rsid w:val="0084410E"/>
    <w:rsid w:val="00844A2F"/>
    <w:rsid w:val="00845BBF"/>
    <w:rsid w:val="00846CB7"/>
    <w:rsid w:val="00850F77"/>
    <w:rsid w:val="0085111A"/>
    <w:rsid w:val="0085139D"/>
    <w:rsid w:val="008514A2"/>
    <w:rsid w:val="00851D32"/>
    <w:rsid w:val="00851DAA"/>
    <w:rsid w:val="00852223"/>
    <w:rsid w:val="00852367"/>
    <w:rsid w:val="00852385"/>
    <w:rsid w:val="008523C5"/>
    <w:rsid w:val="00852FFF"/>
    <w:rsid w:val="00853263"/>
    <w:rsid w:val="00853587"/>
    <w:rsid w:val="008540D8"/>
    <w:rsid w:val="00854953"/>
    <w:rsid w:val="00854F64"/>
    <w:rsid w:val="008552AA"/>
    <w:rsid w:val="00855ABE"/>
    <w:rsid w:val="00856CB5"/>
    <w:rsid w:val="00856E8A"/>
    <w:rsid w:val="0085762F"/>
    <w:rsid w:val="00860331"/>
    <w:rsid w:val="008607D8"/>
    <w:rsid w:val="00860E10"/>
    <w:rsid w:val="00861195"/>
    <w:rsid w:val="008617D1"/>
    <w:rsid w:val="00861BC6"/>
    <w:rsid w:val="00863178"/>
    <w:rsid w:val="00863A1B"/>
    <w:rsid w:val="00863DD0"/>
    <w:rsid w:val="00864436"/>
    <w:rsid w:val="0086591D"/>
    <w:rsid w:val="00865F07"/>
    <w:rsid w:val="0086733B"/>
    <w:rsid w:val="0086784C"/>
    <w:rsid w:val="00867AD1"/>
    <w:rsid w:val="00870534"/>
    <w:rsid w:val="00870F1B"/>
    <w:rsid w:val="008710B4"/>
    <w:rsid w:val="00872186"/>
    <w:rsid w:val="008721E1"/>
    <w:rsid w:val="00872770"/>
    <w:rsid w:val="00875FCB"/>
    <w:rsid w:val="00876307"/>
    <w:rsid w:val="00877386"/>
    <w:rsid w:val="008773C1"/>
    <w:rsid w:val="0087774E"/>
    <w:rsid w:val="00877AD9"/>
    <w:rsid w:val="00880EE7"/>
    <w:rsid w:val="00881888"/>
    <w:rsid w:val="00882293"/>
    <w:rsid w:val="00882EFE"/>
    <w:rsid w:val="00884A53"/>
    <w:rsid w:val="00885313"/>
    <w:rsid w:val="008855B7"/>
    <w:rsid w:val="0088585A"/>
    <w:rsid w:val="00885CBC"/>
    <w:rsid w:val="00885D9A"/>
    <w:rsid w:val="00886D3A"/>
    <w:rsid w:val="00886FE8"/>
    <w:rsid w:val="008872C9"/>
    <w:rsid w:val="0088780C"/>
    <w:rsid w:val="00887DBA"/>
    <w:rsid w:val="0089058D"/>
    <w:rsid w:val="0089097C"/>
    <w:rsid w:val="00891E45"/>
    <w:rsid w:val="00892691"/>
    <w:rsid w:val="00892A9F"/>
    <w:rsid w:val="008934D2"/>
    <w:rsid w:val="008937D6"/>
    <w:rsid w:val="008942DE"/>
    <w:rsid w:val="00894619"/>
    <w:rsid w:val="008962A4"/>
    <w:rsid w:val="0089653B"/>
    <w:rsid w:val="00896A29"/>
    <w:rsid w:val="00896B2F"/>
    <w:rsid w:val="00897F92"/>
    <w:rsid w:val="008A0F15"/>
    <w:rsid w:val="008A1159"/>
    <w:rsid w:val="008A269B"/>
    <w:rsid w:val="008A2DBC"/>
    <w:rsid w:val="008A3B92"/>
    <w:rsid w:val="008A420B"/>
    <w:rsid w:val="008A4C03"/>
    <w:rsid w:val="008A514A"/>
    <w:rsid w:val="008A5AB3"/>
    <w:rsid w:val="008A6975"/>
    <w:rsid w:val="008A6C99"/>
    <w:rsid w:val="008A77ED"/>
    <w:rsid w:val="008A7E11"/>
    <w:rsid w:val="008B03D4"/>
    <w:rsid w:val="008B08A0"/>
    <w:rsid w:val="008B0EC6"/>
    <w:rsid w:val="008B1555"/>
    <w:rsid w:val="008B556E"/>
    <w:rsid w:val="008B5AF2"/>
    <w:rsid w:val="008B5B35"/>
    <w:rsid w:val="008B7351"/>
    <w:rsid w:val="008B77F0"/>
    <w:rsid w:val="008C231B"/>
    <w:rsid w:val="008C2EC7"/>
    <w:rsid w:val="008C35C0"/>
    <w:rsid w:val="008C39AD"/>
    <w:rsid w:val="008C3B40"/>
    <w:rsid w:val="008C43E6"/>
    <w:rsid w:val="008C45C7"/>
    <w:rsid w:val="008C46E0"/>
    <w:rsid w:val="008C4781"/>
    <w:rsid w:val="008C4CF6"/>
    <w:rsid w:val="008C5A7F"/>
    <w:rsid w:val="008C6702"/>
    <w:rsid w:val="008C6B72"/>
    <w:rsid w:val="008C7087"/>
    <w:rsid w:val="008C72C2"/>
    <w:rsid w:val="008C7407"/>
    <w:rsid w:val="008D1BB3"/>
    <w:rsid w:val="008D2E34"/>
    <w:rsid w:val="008D3CF7"/>
    <w:rsid w:val="008D465D"/>
    <w:rsid w:val="008D481A"/>
    <w:rsid w:val="008D6A2A"/>
    <w:rsid w:val="008D7565"/>
    <w:rsid w:val="008D7A1A"/>
    <w:rsid w:val="008D7D93"/>
    <w:rsid w:val="008E0581"/>
    <w:rsid w:val="008E098D"/>
    <w:rsid w:val="008E171B"/>
    <w:rsid w:val="008E2C09"/>
    <w:rsid w:val="008E33FD"/>
    <w:rsid w:val="008E470F"/>
    <w:rsid w:val="008E5465"/>
    <w:rsid w:val="008E5525"/>
    <w:rsid w:val="008E5FB6"/>
    <w:rsid w:val="008E66E2"/>
    <w:rsid w:val="008F03DA"/>
    <w:rsid w:val="008F1383"/>
    <w:rsid w:val="008F1801"/>
    <w:rsid w:val="008F19FF"/>
    <w:rsid w:val="008F2817"/>
    <w:rsid w:val="008F419D"/>
    <w:rsid w:val="008F48EF"/>
    <w:rsid w:val="008F5B04"/>
    <w:rsid w:val="008F5F2D"/>
    <w:rsid w:val="008F7434"/>
    <w:rsid w:val="008F7590"/>
    <w:rsid w:val="008F7C7B"/>
    <w:rsid w:val="00900E56"/>
    <w:rsid w:val="00905476"/>
    <w:rsid w:val="009055BB"/>
    <w:rsid w:val="00906082"/>
    <w:rsid w:val="0090666E"/>
    <w:rsid w:val="009069B3"/>
    <w:rsid w:val="009109F5"/>
    <w:rsid w:val="00911ADE"/>
    <w:rsid w:val="009123DE"/>
    <w:rsid w:val="009126AA"/>
    <w:rsid w:val="00912863"/>
    <w:rsid w:val="00913311"/>
    <w:rsid w:val="00915090"/>
    <w:rsid w:val="00915187"/>
    <w:rsid w:val="00915C6F"/>
    <w:rsid w:val="00915C70"/>
    <w:rsid w:val="00915E94"/>
    <w:rsid w:val="00916980"/>
    <w:rsid w:val="009178C9"/>
    <w:rsid w:val="00917B06"/>
    <w:rsid w:val="00917EA7"/>
    <w:rsid w:val="009209D2"/>
    <w:rsid w:val="00921C6A"/>
    <w:rsid w:val="00922115"/>
    <w:rsid w:val="00923281"/>
    <w:rsid w:val="009241AE"/>
    <w:rsid w:val="00924265"/>
    <w:rsid w:val="00924545"/>
    <w:rsid w:val="00924BF3"/>
    <w:rsid w:val="00925F70"/>
    <w:rsid w:val="00925FDD"/>
    <w:rsid w:val="009263A5"/>
    <w:rsid w:val="00926519"/>
    <w:rsid w:val="00927703"/>
    <w:rsid w:val="00930E0A"/>
    <w:rsid w:val="00931135"/>
    <w:rsid w:val="0093128A"/>
    <w:rsid w:val="00931344"/>
    <w:rsid w:val="0093165B"/>
    <w:rsid w:val="00931D2C"/>
    <w:rsid w:val="009332B6"/>
    <w:rsid w:val="0093336E"/>
    <w:rsid w:val="0093390D"/>
    <w:rsid w:val="00933B73"/>
    <w:rsid w:val="00933C11"/>
    <w:rsid w:val="00935AC1"/>
    <w:rsid w:val="00935B9C"/>
    <w:rsid w:val="0093683A"/>
    <w:rsid w:val="00936E9A"/>
    <w:rsid w:val="00937717"/>
    <w:rsid w:val="00940704"/>
    <w:rsid w:val="00941CAC"/>
    <w:rsid w:val="00941E42"/>
    <w:rsid w:val="00942712"/>
    <w:rsid w:val="00943919"/>
    <w:rsid w:val="00943AA6"/>
    <w:rsid w:val="0094445B"/>
    <w:rsid w:val="00944528"/>
    <w:rsid w:val="009445BE"/>
    <w:rsid w:val="00944BF8"/>
    <w:rsid w:val="00944C5D"/>
    <w:rsid w:val="00944F00"/>
    <w:rsid w:val="009451A6"/>
    <w:rsid w:val="00945AAC"/>
    <w:rsid w:val="0094605B"/>
    <w:rsid w:val="009477B5"/>
    <w:rsid w:val="00947D88"/>
    <w:rsid w:val="00947E49"/>
    <w:rsid w:val="00950600"/>
    <w:rsid w:val="00950931"/>
    <w:rsid w:val="009510D5"/>
    <w:rsid w:val="00952A64"/>
    <w:rsid w:val="00952CA1"/>
    <w:rsid w:val="009538B7"/>
    <w:rsid w:val="00955117"/>
    <w:rsid w:val="00955B4B"/>
    <w:rsid w:val="00955FD1"/>
    <w:rsid w:val="00956267"/>
    <w:rsid w:val="00956F5A"/>
    <w:rsid w:val="00957084"/>
    <w:rsid w:val="00957E28"/>
    <w:rsid w:val="0096022E"/>
    <w:rsid w:val="00961206"/>
    <w:rsid w:val="0096178B"/>
    <w:rsid w:val="00961F75"/>
    <w:rsid w:val="009621A7"/>
    <w:rsid w:val="00962698"/>
    <w:rsid w:val="009637FA"/>
    <w:rsid w:val="009655A2"/>
    <w:rsid w:val="00966793"/>
    <w:rsid w:val="00967D8D"/>
    <w:rsid w:val="0097011C"/>
    <w:rsid w:val="00970D66"/>
    <w:rsid w:val="00972430"/>
    <w:rsid w:val="00972ADE"/>
    <w:rsid w:val="00972D8B"/>
    <w:rsid w:val="00974FA3"/>
    <w:rsid w:val="00975CC2"/>
    <w:rsid w:val="00975D9C"/>
    <w:rsid w:val="009765A5"/>
    <w:rsid w:val="009777B0"/>
    <w:rsid w:val="00977A94"/>
    <w:rsid w:val="00980099"/>
    <w:rsid w:val="00980434"/>
    <w:rsid w:val="00980CC2"/>
    <w:rsid w:val="00981038"/>
    <w:rsid w:val="00982311"/>
    <w:rsid w:val="00983158"/>
    <w:rsid w:val="009832C2"/>
    <w:rsid w:val="00983677"/>
    <w:rsid w:val="00984CDB"/>
    <w:rsid w:val="00986F5B"/>
    <w:rsid w:val="009879DD"/>
    <w:rsid w:val="00987A18"/>
    <w:rsid w:val="00990AF6"/>
    <w:rsid w:val="0099132D"/>
    <w:rsid w:val="00991380"/>
    <w:rsid w:val="00993973"/>
    <w:rsid w:val="00993CBD"/>
    <w:rsid w:val="00996006"/>
    <w:rsid w:val="00997085"/>
    <w:rsid w:val="009976FE"/>
    <w:rsid w:val="00997A00"/>
    <w:rsid w:val="00997BAA"/>
    <w:rsid w:val="009A013F"/>
    <w:rsid w:val="009A1035"/>
    <w:rsid w:val="009A3CEC"/>
    <w:rsid w:val="009A439F"/>
    <w:rsid w:val="009A4AFC"/>
    <w:rsid w:val="009A5DE6"/>
    <w:rsid w:val="009B0620"/>
    <w:rsid w:val="009B22C7"/>
    <w:rsid w:val="009B263B"/>
    <w:rsid w:val="009B297F"/>
    <w:rsid w:val="009B37F9"/>
    <w:rsid w:val="009B41F4"/>
    <w:rsid w:val="009B4DB4"/>
    <w:rsid w:val="009B4E9B"/>
    <w:rsid w:val="009B4F15"/>
    <w:rsid w:val="009B5672"/>
    <w:rsid w:val="009B63A4"/>
    <w:rsid w:val="009B64E4"/>
    <w:rsid w:val="009B6967"/>
    <w:rsid w:val="009B7000"/>
    <w:rsid w:val="009B71BD"/>
    <w:rsid w:val="009C0E49"/>
    <w:rsid w:val="009C10DF"/>
    <w:rsid w:val="009C181D"/>
    <w:rsid w:val="009C2A18"/>
    <w:rsid w:val="009C2D77"/>
    <w:rsid w:val="009C4133"/>
    <w:rsid w:val="009C4649"/>
    <w:rsid w:val="009C4838"/>
    <w:rsid w:val="009C4C82"/>
    <w:rsid w:val="009C50F6"/>
    <w:rsid w:val="009C73D7"/>
    <w:rsid w:val="009C7F04"/>
    <w:rsid w:val="009D032E"/>
    <w:rsid w:val="009D094A"/>
    <w:rsid w:val="009D1096"/>
    <w:rsid w:val="009D19E7"/>
    <w:rsid w:val="009D1C71"/>
    <w:rsid w:val="009D1DF7"/>
    <w:rsid w:val="009D225C"/>
    <w:rsid w:val="009D2445"/>
    <w:rsid w:val="009D2DAA"/>
    <w:rsid w:val="009D3EB5"/>
    <w:rsid w:val="009D41F4"/>
    <w:rsid w:val="009D51C4"/>
    <w:rsid w:val="009D705C"/>
    <w:rsid w:val="009D7427"/>
    <w:rsid w:val="009D77AE"/>
    <w:rsid w:val="009D79C9"/>
    <w:rsid w:val="009E0160"/>
    <w:rsid w:val="009E0588"/>
    <w:rsid w:val="009E0AE8"/>
    <w:rsid w:val="009E0F15"/>
    <w:rsid w:val="009E18D9"/>
    <w:rsid w:val="009E27F1"/>
    <w:rsid w:val="009E3B33"/>
    <w:rsid w:val="009E5185"/>
    <w:rsid w:val="009E5A5E"/>
    <w:rsid w:val="009E5D25"/>
    <w:rsid w:val="009E6125"/>
    <w:rsid w:val="009E6E80"/>
    <w:rsid w:val="009E73AA"/>
    <w:rsid w:val="009E76F1"/>
    <w:rsid w:val="009F035A"/>
    <w:rsid w:val="009F066D"/>
    <w:rsid w:val="009F2B53"/>
    <w:rsid w:val="009F3399"/>
    <w:rsid w:val="009F3555"/>
    <w:rsid w:val="009F3FB4"/>
    <w:rsid w:val="009F44DB"/>
    <w:rsid w:val="009F474C"/>
    <w:rsid w:val="009F51C3"/>
    <w:rsid w:val="009F5E2E"/>
    <w:rsid w:val="009F729C"/>
    <w:rsid w:val="009F78C4"/>
    <w:rsid w:val="009F7A26"/>
    <w:rsid w:val="009F7A2A"/>
    <w:rsid w:val="00A00488"/>
    <w:rsid w:val="00A00C34"/>
    <w:rsid w:val="00A01E60"/>
    <w:rsid w:val="00A02471"/>
    <w:rsid w:val="00A02538"/>
    <w:rsid w:val="00A046C8"/>
    <w:rsid w:val="00A05C00"/>
    <w:rsid w:val="00A06360"/>
    <w:rsid w:val="00A10242"/>
    <w:rsid w:val="00A1093D"/>
    <w:rsid w:val="00A113F5"/>
    <w:rsid w:val="00A135E9"/>
    <w:rsid w:val="00A13F61"/>
    <w:rsid w:val="00A14DFB"/>
    <w:rsid w:val="00A15297"/>
    <w:rsid w:val="00A15E8F"/>
    <w:rsid w:val="00A1615B"/>
    <w:rsid w:val="00A1649C"/>
    <w:rsid w:val="00A16916"/>
    <w:rsid w:val="00A173FF"/>
    <w:rsid w:val="00A17492"/>
    <w:rsid w:val="00A233BA"/>
    <w:rsid w:val="00A2431F"/>
    <w:rsid w:val="00A2483E"/>
    <w:rsid w:val="00A258D1"/>
    <w:rsid w:val="00A262C6"/>
    <w:rsid w:val="00A26676"/>
    <w:rsid w:val="00A26678"/>
    <w:rsid w:val="00A26B06"/>
    <w:rsid w:val="00A27460"/>
    <w:rsid w:val="00A27A66"/>
    <w:rsid w:val="00A30323"/>
    <w:rsid w:val="00A306E2"/>
    <w:rsid w:val="00A308F7"/>
    <w:rsid w:val="00A30BAB"/>
    <w:rsid w:val="00A31D51"/>
    <w:rsid w:val="00A32807"/>
    <w:rsid w:val="00A32837"/>
    <w:rsid w:val="00A33A5E"/>
    <w:rsid w:val="00A34256"/>
    <w:rsid w:val="00A343C0"/>
    <w:rsid w:val="00A344DE"/>
    <w:rsid w:val="00A34C66"/>
    <w:rsid w:val="00A34F9D"/>
    <w:rsid w:val="00A35173"/>
    <w:rsid w:val="00A35654"/>
    <w:rsid w:val="00A35E59"/>
    <w:rsid w:val="00A36897"/>
    <w:rsid w:val="00A37C7D"/>
    <w:rsid w:val="00A414E6"/>
    <w:rsid w:val="00A41F74"/>
    <w:rsid w:val="00A42462"/>
    <w:rsid w:val="00A431BD"/>
    <w:rsid w:val="00A444F2"/>
    <w:rsid w:val="00A456F7"/>
    <w:rsid w:val="00A45B1D"/>
    <w:rsid w:val="00A462BA"/>
    <w:rsid w:val="00A46A7A"/>
    <w:rsid w:val="00A47898"/>
    <w:rsid w:val="00A504BE"/>
    <w:rsid w:val="00A505C7"/>
    <w:rsid w:val="00A505DA"/>
    <w:rsid w:val="00A50807"/>
    <w:rsid w:val="00A52083"/>
    <w:rsid w:val="00A52AC6"/>
    <w:rsid w:val="00A54ADB"/>
    <w:rsid w:val="00A54BA7"/>
    <w:rsid w:val="00A5507C"/>
    <w:rsid w:val="00A55D22"/>
    <w:rsid w:val="00A566B8"/>
    <w:rsid w:val="00A56CAE"/>
    <w:rsid w:val="00A57468"/>
    <w:rsid w:val="00A57C21"/>
    <w:rsid w:val="00A610F2"/>
    <w:rsid w:val="00A62123"/>
    <w:rsid w:val="00A622E4"/>
    <w:rsid w:val="00A6230E"/>
    <w:rsid w:val="00A62DB2"/>
    <w:rsid w:val="00A64059"/>
    <w:rsid w:val="00A64D9B"/>
    <w:rsid w:val="00A64DCA"/>
    <w:rsid w:val="00A6543C"/>
    <w:rsid w:val="00A65D37"/>
    <w:rsid w:val="00A70041"/>
    <w:rsid w:val="00A70F23"/>
    <w:rsid w:val="00A71593"/>
    <w:rsid w:val="00A73C9F"/>
    <w:rsid w:val="00A745F0"/>
    <w:rsid w:val="00A74E97"/>
    <w:rsid w:val="00A751C7"/>
    <w:rsid w:val="00A76237"/>
    <w:rsid w:val="00A77820"/>
    <w:rsid w:val="00A81925"/>
    <w:rsid w:val="00A81ACD"/>
    <w:rsid w:val="00A81BFD"/>
    <w:rsid w:val="00A82285"/>
    <w:rsid w:val="00A824B5"/>
    <w:rsid w:val="00A82BD2"/>
    <w:rsid w:val="00A83ACF"/>
    <w:rsid w:val="00A850FF"/>
    <w:rsid w:val="00A8633C"/>
    <w:rsid w:val="00A9004A"/>
    <w:rsid w:val="00A90AEB"/>
    <w:rsid w:val="00A916A5"/>
    <w:rsid w:val="00A91976"/>
    <w:rsid w:val="00A919AC"/>
    <w:rsid w:val="00A91C7D"/>
    <w:rsid w:val="00A92692"/>
    <w:rsid w:val="00A92C4A"/>
    <w:rsid w:val="00A933F2"/>
    <w:rsid w:val="00A93946"/>
    <w:rsid w:val="00A93AAB"/>
    <w:rsid w:val="00A93FB8"/>
    <w:rsid w:val="00A94014"/>
    <w:rsid w:val="00A944C2"/>
    <w:rsid w:val="00A9478D"/>
    <w:rsid w:val="00A947C4"/>
    <w:rsid w:val="00A947CC"/>
    <w:rsid w:val="00A959CE"/>
    <w:rsid w:val="00A95BE3"/>
    <w:rsid w:val="00A95F32"/>
    <w:rsid w:val="00A96BC8"/>
    <w:rsid w:val="00A971F3"/>
    <w:rsid w:val="00AA03E2"/>
    <w:rsid w:val="00AA0DBB"/>
    <w:rsid w:val="00AA1371"/>
    <w:rsid w:val="00AA1BC0"/>
    <w:rsid w:val="00AA2765"/>
    <w:rsid w:val="00AA3D1A"/>
    <w:rsid w:val="00AA42EC"/>
    <w:rsid w:val="00AA500E"/>
    <w:rsid w:val="00AA5171"/>
    <w:rsid w:val="00AA532B"/>
    <w:rsid w:val="00AA62D0"/>
    <w:rsid w:val="00AA6FE1"/>
    <w:rsid w:val="00AA7430"/>
    <w:rsid w:val="00AB00CA"/>
    <w:rsid w:val="00AB0498"/>
    <w:rsid w:val="00AB08AF"/>
    <w:rsid w:val="00AB18F6"/>
    <w:rsid w:val="00AB1E4A"/>
    <w:rsid w:val="00AB29B7"/>
    <w:rsid w:val="00AB3341"/>
    <w:rsid w:val="00AB6255"/>
    <w:rsid w:val="00AC03A9"/>
    <w:rsid w:val="00AC08A1"/>
    <w:rsid w:val="00AC0DB3"/>
    <w:rsid w:val="00AC1007"/>
    <w:rsid w:val="00AC1A73"/>
    <w:rsid w:val="00AC1B57"/>
    <w:rsid w:val="00AC3516"/>
    <w:rsid w:val="00AC3EF1"/>
    <w:rsid w:val="00AC54B2"/>
    <w:rsid w:val="00AC58DC"/>
    <w:rsid w:val="00AC5AC2"/>
    <w:rsid w:val="00AC6038"/>
    <w:rsid w:val="00AC6224"/>
    <w:rsid w:val="00AC733D"/>
    <w:rsid w:val="00AC7491"/>
    <w:rsid w:val="00AC7B46"/>
    <w:rsid w:val="00AC7B98"/>
    <w:rsid w:val="00AD301B"/>
    <w:rsid w:val="00AD3134"/>
    <w:rsid w:val="00AD3B1D"/>
    <w:rsid w:val="00AD495A"/>
    <w:rsid w:val="00AD4BB1"/>
    <w:rsid w:val="00AD4FA3"/>
    <w:rsid w:val="00AD7913"/>
    <w:rsid w:val="00AE0B8C"/>
    <w:rsid w:val="00AE0D75"/>
    <w:rsid w:val="00AE23CB"/>
    <w:rsid w:val="00AE2F1F"/>
    <w:rsid w:val="00AE3175"/>
    <w:rsid w:val="00AE48AF"/>
    <w:rsid w:val="00AE4A4B"/>
    <w:rsid w:val="00AE5A32"/>
    <w:rsid w:val="00AE617A"/>
    <w:rsid w:val="00AE638B"/>
    <w:rsid w:val="00AE64D2"/>
    <w:rsid w:val="00AE6E54"/>
    <w:rsid w:val="00AE72D3"/>
    <w:rsid w:val="00AE74C4"/>
    <w:rsid w:val="00AF03B0"/>
    <w:rsid w:val="00AF2A80"/>
    <w:rsid w:val="00AF2C3F"/>
    <w:rsid w:val="00AF463C"/>
    <w:rsid w:val="00AF517B"/>
    <w:rsid w:val="00AF54E6"/>
    <w:rsid w:val="00AF6A53"/>
    <w:rsid w:val="00AF6ADC"/>
    <w:rsid w:val="00AF6D94"/>
    <w:rsid w:val="00AF6F15"/>
    <w:rsid w:val="00B02454"/>
    <w:rsid w:val="00B02918"/>
    <w:rsid w:val="00B03A01"/>
    <w:rsid w:val="00B05C57"/>
    <w:rsid w:val="00B06764"/>
    <w:rsid w:val="00B069DE"/>
    <w:rsid w:val="00B101C1"/>
    <w:rsid w:val="00B11466"/>
    <w:rsid w:val="00B1175F"/>
    <w:rsid w:val="00B1247D"/>
    <w:rsid w:val="00B14184"/>
    <w:rsid w:val="00B16973"/>
    <w:rsid w:val="00B17076"/>
    <w:rsid w:val="00B1765E"/>
    <w:rsid w:val="00B21DF0"/>
    <w:rsid w:val="00B21E2E"/>
    <w:rsid w:val="00B24561"/>
    <w:rsid w:val="00B261F9"/>
    <w:rsid w:val="00B27C44"/>
    <w:rsid w:val="00B27DAE"/>
    <w:rsid w:val="00B307C2"/>
    <w:rsid w:val="00B309E9"/>
    <w:rsid w:val="00B30B86"/>
    <w:rsid w:val="00B30D01"/>
    <w:rsid w:val="00B30F32"/>
    <w:rsid w:val="00B3229B"/>
    <w:rsid w:val="00B32BE7"/>
    <w:rsid w:val="00B33700"/>
    <w:rsid w:val="00B34037"/>
    <w:rsid w:val="00B34FA5"/>
    <w:rsid w:val="00B35372"/>
    <w:rsid w:val="00B3556D"/>
    <w:rsid w:val="00B359C9"/>
    <w:rsid w:val="00B366AC"/>
    <w:rsid w:val="00B40452"/>
    <w:rsid w:val="00B418AF"/>
    <w:rsid w:val="00B41C1A"/>
    <w:rsid w:val="00B41FBD"/>
    <w:rsid w:val="00B42459"/>
    <w:rsid w:val="00B42AA8"/>
    <w:rsid w:val="00B45042"/>
    <w:rsid w:val="00B45981"/>
    <w:rsid w:val="00B45F34"/>
    <w:rsid w:val="00B4741B"/>
    <w:rsid w:val="00B511BF"/>
    <w:rsid w:val="00B52EE1"/>
    <w:rsid w:val="00B53916"/>
    <w:rsid w:val="00B53B4A"/>
    <w:rsid w:val="00B54331"/>
    <w:rsid w:val="00B54481"/>
    <w:rsid w:val="00B54795"/>
    <w:rsid w:val="00B54BEF"/>
    <w:rsid w:val="00B55D28"/>
    <w:rsid w:val="00B56442"/>
    <w:rsid w:val="00B571A9"/>
    <w:rsid w:val="00B57441"/>
    <w:rsid w:val="00B57FAE"/>
    <w:rsid w:val="00B600E2"/>
    <w:rsid w:val="00B615D8"/>
    <w:rsid w:val="00B616D3"/>
    <w:rsid w:val="00B61AFF"/>
    <w:rsid w:val="00B63261"/>
    <w:rsid w:val="00B65AFB"/>
    <w:rsid w:val="00B65F28"/>
    <w:rsid w:val="00B6603E"/>
    <w:rsid w:val="00B67FED"/>
    <w:rsid w:val="00B701E8"/>
    <w:rsid w:val="00B7062B"/>
    <w:rsid w:val="00B70BEC"/>
    <w:rsid w:val="00B7170B"/>
    <w:rsid w:val="00B7178A"/>
    <w:rsid w:val="00B72D1D"/>
    <w:rsid w:val="00B73444"/>
    <w:rsid w:val="00B736E2"/>
    <w:rsid w:val="00B75434"/>
    <w:rsid w:val="00B75CF8"/>
    <w:rsid w:val="00B76937"/>
    <w:rsid w:val="00B77D5F"/>
    <w:rsid w:val="00B80661"/>
    <w:rsid w:val="00B80DFE"/>
    <w:rsid w:val="00B810B9"/>
    <w:rsid w:val="00B81AC6"/>
    <w:rsid w:val="00B8231F"/>
    <w:rsid w:val="00B8282D"/>
    <w:rsid w:val="00B8295E"/>
    <w:rsid w:val="00B82B90"/>
    <w:rsid w:val="00B82F6B"/>
    <w:rsid w:val="00B83583"/>
    <w:rsid w:val="00B838B4"/>
    <w:rsid w:val="00B839C5"/>
    <w:rsid w:val="00B840AA"/>
    <w:rsid w:val="00B849E3"/>
    <w:rsid w:val="00B85402"/>
    <w:rsid w:val="00B85670"/>
    <w:rsid w:val="00B85879"/>
    <w:rsid w:val="00B86502"/>
    <w:rsid w:val="00B86F81"/>
    <w:rsid w:val="00B87A7B"/>
    <w:rsid w:val="00B90875"/>
    <w:rsid w:val="00B9178D"/>
    <w:rsid w:val="00B93F11"/>
    <w:rsid w:val="00B9409C"/>
    <w:rsid w:val="00B9482D"/>
    <w:rsid w:val="00B94B31"/>
    <w:rsid w:val="00B94DA9"/>
    <w:rsid w:val="00B95D99"/>
    <w:rsid w:val="00B97A32"/>
    <w:rsid w:val="00BA248A"/>
    <w:rsid w:val="00BA2FA3"/>
    <w:rsid w:val="00BA33CC"/>
    <w:rsid w:val="00BA3F43"/>
    <w:rsid w:val="00BA5D82"/>
    <w:rsid w:val="00BA6736"/>
    <w:rsid w:val="00BA691B"/>
    <w:rsid w:val="00BA717F"/>
    <w:rsid w:val="00BA7FAE"/>
    <w:rsid w:val="00BB0FC0"/>
    <w:rsid w:val="00BB1A9B"/>
    <w:rsid w:val="00BB1E34"/>
    <w:rsid w:val="00BB205B"/>
    <w:rsid w:val="00BB32A2"/>
    <w:rsid w:val="00BB37C0"/>
    <w:rsid w:val="00BB3AA4"/>
    <w:rsid w:val="00BB3CC7"/>
    <w:rsid w:val="00BB4477"/>
    <w:rsid w:val="00BB681F"/>
    <w:rsid w:val="00BB73D0"/>
    <w:rsid w:val="00BB773B"/>
    <w:rsid w:val="00BC260F"/>
    <w:rsid w:val="00BC29B7"/>
    <w:rsid w:val="00BC403D"/>
    <w:rsid w:val="00BC40BA"/>
    <w:rsid w:val="00BC505B"/>
    <w:rsid w:val="00BC51D4"/>
    <w:rsid w:val="00BC60F0"/>
    <w:rsid w:val="00BC6DC8"/>
    <w:rsid w:val="00BC7021"/>
    <w:rsid w:val="00BC796E"/>
    <w:rsid w:val="00BD0529"/>
    <w:rsid w:val="00BD370A"/>
    <w:rsid w:val="00BD3A5A"/>
    <w:rsid w:val="00BD3E97"/>
    <w:rsid w:val="00BD426C"/>
    <w:rsid w:val="00BD4E77"/>
    <w:rsid w:val="00BD5675"/>
    <w:rsid w:val="00BD5916"/>
    <w:rsid w:val="00BD5D0E"/>
    <w:rsid w:val="00BD5E23"/>
    <w:rsid w:val="00BD6030"/>
    <w:rsid w:val="00BD64F5"/>
    <w:rsid w:val="00BD6AAC"/>
    <w:rsid w:val="00BD6EC8"/>
    <w:rsid w:val="00BD7999"/>
    <w:rsid w:val="00BD7A9A"/>
    <w:rsid w:val="00BE1D81"/>
    <w:rsid w:val="00BE1FAC"/>
    <w:rsid w:val="00BE2314"/>
    <w:rsid w:val="00BE283A"/>
    <w:rsid w:val="00BE2F16"/>
    <w:rsid w:val="00BE3A9A"/>
    <w:rsid w:val="00BE4025"/>
    <w:rsid w:val="00BE41CD"/>
    <w:rsid w:val="00BE4654"/>
    <w:rsid w:val="00BE49F8"/>
    <w:rsid w:val="00BE5C5F"/>
    <w:rsid w:val="00BE678E"/>
    <w:rsid w:val="00BE696E"/>
    <w:rsid w:val="00BE6C68"/>
    <w:rsid w:val="00BE6FDC"/>
    <w:rsid w:val="00BF0D88"/>
    <w:rsid w:val="00BF1588"/>
    <w:rsid w:val="00BF1CED"/>
    <w:rsid w:val="00BF415D"/>
    <w:rsid w:val="00BF41F8"/>
    <w:rsid w:val="00BF550B"/>
    <w:rsid w:val="00BF5E70"/>
    <w:rsid w:val="00BF6C4C"/>
    <w:rsid w:val="00BF79C0"/>
    <w:rsid w:val="00C00896"/>
    <w:rsid w:val="00C00AE7"/>
    <w:rsid w:val="00C01272"/>
    <w:rsid w:val="00C01DD1"/>
    <w:rsid w:val="00C01E5C"/>
    <w:rsid w:val="00C025A9"/>
    <w:rsid w:val="00C02C19"/>
    <w:rsid w:val="00C03593"/>
    <w:rsid w:val="00C03844"/>
    <w:rsid w:val="00C03DCF"/>
    <w:rsid w:val="00C04267"/>
    <w:rsid w:val="00C04325"/>
    <w:rsid w:val="00C04C5E"/>
    <w:rsid w:val="00C05C70"/>
    <w:rsid w:val="00C072FE"/>
    <w:rsid w:val="00C10053"/>
    <w:rsid w:val="00C1024D"/>
    <w:rsid w:val="00C10D2B"/>
    <w:rsid w:val="00C1221F"/>
    <w:rsid w:val="00C1234B"/>
    <w:rsid w:val="00C142E2"/>
    <w:rsid w:val="00C144C7"/>
    <w:rsid w:val="00C14754"/>
    <w:rsid w:val="00C15204"/>
    <w:rsid w:val="00C15697"/>
    <w:rsid w:val="00C16775"/>
    <w:rsid w:val="00C20057"/>
    <w:rsid w:val="00C205F2"/>
    <w:rsid w:val="00C20A04"/>
    <w:rsid w:val="00C20E1C"/>
    <w:rsid w:val="00C216B1"/>
    <w:rsid w:val="00C21755"/>
    <w:rsid w:val="00C25B6F"/>
    <w:rsid w:val="00C27736"/>
    <w:rsid w:val="00C302DD"/>
    <w:rsid w:val="00C30852"/>
    <w:rsid w:val="00C30F4C"/>
    <w:rsid w:val="00C3116E"/>
    <w:rsid w:val="00C319C7"/>
    <w:rsid w:val="00C31C2E"/>
    <w:rsid w:val="00C32636"/>
    <w:rsid w:val="00C32AEE"/>
    <w:rsid w:val="00C33451"/>
    <w:rsid w:val="00C334D9"/>
    <w:rsid w:val="00C345DE"/>
    <w:rsid w:val="00C348CA"/>
    <w:rsid w:val="00C360ED"/>
    <w:rsid w:val="00C3639B"/>
    <w:rsid w:val="00C37283"/>
    <w:rsid w:val="00C37979"/>
    <w:rsid w:val="00C37B2B"/>
    <w:rsid w:val="00C40577"/>
    <w:rsid w:val="00C42514"/>
    <w:rsid w:val="00C432A9"/>
    <w:rsid w:val="00C44490"/>
    <w:rsid w:val="00C44640"/>
    <w:rsid w:val="00C45849"/>
    <w:rsid w:val="00C45DBA"/>
    <w:rsid w:val="00C46ECE"/>
    <w:rsid w:val="00C47B55"/>
    <w:rsid w:val="00C47F45"/>
    <w:rsid w:val="00C511CC"/>
    <w:rsid w:val="00C53F39"/>
    <w:rsid w:val="00C544B1"/>
    <w:rsid w:val="00C54785"/>
    <w:rsid w:val="00C553C0"/>
    <w:rsid w:val="00C55560"/>
    <w:rsid w:val="00C56109"/>
    <w:rsid w:val="00C569AC"/>
    <w:rsid w:val="00C579BF"/>
    <w:rsid w:val="00C60308"/>
    <w:rsid w:val="00C61C67"/>
    <w:rsid w:val="00C6255A"/>
    <w:rsid w:val="00C62C18"/>
    <w:rsid w:val="00C62FDC"/>
    <w:rsid w:val="00C6301B"/>
    <w:rsid w:val="00C63AA3"/>
    <w:rsid w:val="00C63BD5"/>
    <w:rsid w:val="00C64482"/>
    <w:rsid w:val="00C66128"/>
    <w:rsid w:val="00C67129"/>
    <w:rsid w:val="00C675F6"/>
    <w:rsid w:val="00C678B2"/>
    <w:rsid w:val="00C72CE8"/>
    <w:rsid w:val="00C7390B"/>
    <w:rsid w:val="00C73E43"/>
    <w:rsid w:val="00C742B4"/>
    <w:rsid w:val="00C75319"/>
    <w:rsid w:val="00C75FE5"/>
    <w:rsid w:val="00C76088"/>
    <w:rsid w:val="00C764F6"/>
    <w:rsid w:val="00C7688D"/>
    <w:rsid w:val="00C774C7"/>
    <w:rsid w:val="00C7782E"/>
    <w:rsid w:val="00C77A9F"/>
    <w:rsid w:val="00C80295"/>
    <w:rsid w:val="00C803CD"/>
    <w:rsid w:val="00C804D3"/>
    <w:rsid w:val="00C81734"/>
    <w:rsid w:val="00C83379"/>
    <w:rsid w:val="00C8470D"/>
    <w:rsid w:val="00C84A52"/>
    <w:rsid w:val="00C85401"/>
    <w:rsid w:val="00C86D5C"/>
    <w:rsid w:val="00C87062"/>
    <w:rsid w:val="00C8731A"/>
    <w:rsid w:val="00C877B7"/>
    <w:rsid w:val="00C87E1E"/>
    <w:rsid w:val="00C90FDD"/>
    <w:rsid w:val="00C91004"/>
    <w:rsid w:val="00C921E3"/>
    <w:rsid w:val="00C9242A"/>
    <w:rsid w:val="00C92E28"/>
    <w:rsid w:val="00C9309C"/>
    <w:rsid w:val="00C93862"/>
    <w:rsid w:val="00C938D8"/>
    <w:rsid w:val="00C95AC7"/>
    <w:rsid w:val="00C9773E"/>
    <w:rsid w:val="00C978EB"/>
    <w:rsid w:val="00CA1BF1"/>
    <w:rsid w:val="00CA299B"/>
    <w:rsid w:val="00CA3BD1"/>
    <w:rsid w:val="00CA5831"/>
    <w:rsid w:val="00CA5918"/>
    <w:rsid w:val="00CA5E75"/>
    <w:rsid w:val="00CA5FDE"/>
    <w:rsid w:val="00CA7571"/>
    <w:rsid w:val="00CB058C"/>
    <w:rsid w:val="00CB059E"/>
    <w:rsid w:val="00CB69DA"/>
    <w:rsid w:val="00CB6E48"/>
    <w:rsid w:val="00CB72AC"/>
    <w:rsid w:val="00CB749C"/>
    <w:rsid w:val="00CC002B"/>
    <w:rsid w:val="00CC010A"/>
    <w:rsid w:val="00CC0AC0"/>
    <w:rsid w:val="00CC11F9"/>
    <w:rsid w:val="00CC1B29"/>
    <w:rsid w:val="00CC1E01"/>
    <w:rsid w:val="00CC2335"/>
    <w:rsid w:val="00CC36C6"/>
    <w:rsid w:val="00CC3825"/>
    <w:rsid w:val="00CC3964"/>
    <w:rsid w:val="00CC3AC3"/>
    <w:rsid w:val="00CC3C73"/>
    <w:rsid w:val="00CC3CDC"/>
    <w:rsid w:val="00CC44FF"/>
    <w:rsid w:val="00CC4738"/>
    <w:rsid w:val="00CC4777"/>
    <w:rsid w:val="00CC4B9D"/>
    <w:rsid w:val="00CC4EEB"/>
    <w:rsid w:val="00CD0653"/>
    <w:rsid w:val="00CD0A1C"/>
    <w:rsid w:val="00CD1B15"/>
    <w:rsid w:val="00CD2540"/>
    <w:rsid w:val="00CD264B"/>
    <w:rsid w:val="00CD2C4C"/>
    <w:rsid w:val="00CD4739"/>
    <w:rsid w:val="00CD4BA3"/>
    <w:rsid w:val="00CD4C73"/>
    <w:rsid w:val="00CD50DC"/>
    <w:rsid w:val="00CD5C3C"/>
    <w:rsid w:val="00CD6DA4"/>
    <w:rsid w:val="00CD75C3"/>
    <w:rsid w:val="00CE02F7"/>
    <w:rsid w:val="00CE101C"/>
    <w:rsid w:val="00CE11D0"/>
    <w:rsid w:val="00CE1549"/>
    <w:rsid w:val="00CE21A8"/>
    <w:rsid w:val="00CE2550"/>
    <w:rsid w:val="00CE3549"/>
    <w:rsid w:val="00CE3AB5"/>
    <w:rsid w:val="00CE41C2"/>
    <w:rsid w:val="00CE50AA"/>
    <w:rsid w:val="00CE5E28"/>
    <w:rsid w:val="00CE71EF"/>
    <w:rsid w:val="00CE7CFC"/>
    <w:rsid w:val="00CF00FB"/>
    <w:rsid w:val="00CF0C0C"/>
    <w:rsid w:val="00CF13E4"/>
    <w:rsid w:val="00CF142E"/>
    <w:rsid w:val="00CF17DA"/>
    <w:rsid w:val="00CF1875"/>
    <w:rsid w:val="00CF2419"/>
    <w:rsid w:val="00CF2F24"/>
    <w:rsid w:val="00CF36D9"/>
    <w:rsid w:val="00CF4455"/>
    <w:rsid w:val="00CF4638"/>
    <w:rsid w:val="00CF4E8F"/>
    <w:rsid w:val="00CF582F"/>
    <w:rsid w:val="00CF5876"/>
    <w:rsid w:val="00CF5F6F"/>
    <w:rsid w:val="00CF7645"/>
    <w:rsid w:val="00D00689"/>
    <w:rsid w:val="00D02FEF"/>
    <w:rsid w:val="00D03033"/>
    <w:rsid w:val="00D03F46"/>
    <w:rsid w:val="00D0415D"/>
    <w:rsid w:val="00D04285"/>
    <w:rsid w:val="00D04994"/>
    <w:rsid w:val="00D066A8"/>
    <w:rsid w:val="00D078F7"/>
    <w:rsid w:val="00D1017F"/>
    <w:rsid w:val="00D10D60"/>
    <w:rsid w:val="00D11D0B"/>
    <w:rsid w:val="00D1266B"/>
    <w:rsid w:val="00D1323D"/>
    <w:rsid w:val="00D1370C"/>
    <w:rsid w:val="00D138AC"/>
    <w:rsid w:val="00D1409E"/>
    <w:rsid w:val="00D14346"/>
    <w:rsid w:val="00D147FA"/>
    <w:rsid w:val="00D15238"/>
    <w:rsid w:val="00D16DFC"/>
    <w:rsid w:val="00D16F3B"/>
    <w:rsid w:val="00D179FB"/>
    <w:rsid w:val="00D17C9D"/>
    <w:rsid w:val="00D20205"/>
    <w:rsid w:val="00D2046F"/>
    <w:rsid w:val="00D2093F"/>
    <w:rsid w:val="00D20D70"/>
    <w:rsid w:val="00D20DA7"/>
    <w:rsid w:val="00D2109E"/>
    <w:rsid w:val="00D22964"/>
    <w:rsid w:val="00D234BB"/>
    <w:rsid w:val="00D23BB7"/>
    <w:rsid w:val="00D2494B"/>
    <w:rsid w:val="00D24F29"/>
    <w:rsid w:val="00D2592F"/>
    <w:rsid w:val="00D25BA9"/>
    <w:rsid w:val="00D270E0"/>
    <w:rsid w:val="00D277C4"/>
    <w:rsid w:val="00D277F9"/>
    <w:rsid w:val="00D3019E"/>
    <w:rsid w:val="00D306DA"/>
    <w:rsid w:val="00D3077B"/>
    <w:rsid w:val="00D309E5"/>
    <w:rsid w:val="00D311FC"/>
    <w:rsid w:val="00D31971"/>
    <w:rsid w:val="00D33060"/>
    <w:rsid w:val="00D33AE2"/>
    <w:rsid w:val="00D36129"/>
    <w:rsid w:val="00D370FC"/>
    <w:rsid w:val="00D404B5"/>
    <w:rsid w:val="00D4063C"/>
    <w:rsid w:val="00D40689"/>
    <w:rsid w:val="00D408F5"/>
    <w:rsid w:val="00D4145C"/>
    <w:rsid w:val="00D414AF"/>
    <w:rsid w:val="00D415FD"/>
    <w:rsid w:val="00D42730"/>
    <w:rsid w:val="00D42732"/>
    <w:rsid w:val="00D43878"/>
    <w:rsid w:val="00D449B6"/>
    <w:rsid w:val="00D4683A"/>
    <w:rsid w:val="00D469DD"/>
    <w:rsid w:val="00D47D2D"/>
    <w:rsid w:val="00D47DA0"/>
    <w:rsid w:val="00D51421"/>
    <w:rsid w:val="00D516F8"/>
    <w:rsid w:val="00D52900"/>
    <w:rsid w:val="00D52A40"/>
    <w:rsid w:val="00D54013"/>
    <w:rsid w:val="00D56A16"/>
    <w:rsid w:val="00D56F2B"/>
    <w:rsid w:val="00D571E0"/>
    <w:rsid w:val="00D5776F"/>
    <w:rsid w:val="00D608F7"/>
    <w:rsid w:val="00D60DE5"/>
    <w:rsid w:val="00D60FF0"/>
    <w:rsid w:val="00D6203C"/>
    <w:rsid w:val="00D62421"/>
    <w:rsid w:val="00D624B8"/>
    <w:rsid w:val="00D62CE0"/>
    <w:rsid w:val="00D636EE"/>
    <w:rsid w:val="00D649C4"/>
    <w:rsid w:val="00D65F95"/>
    <w:rsid w:val="00D65FF6"/>
    <w:rsid w:val="00D66DC4"/>
    <w:rsid w:val="00D67F2A"/>
    <w:rsid w:val="00D72232"/>
    <w:rsid w:val="00D72E12"/>
    <w:rsid w:val="00D74223"/>
    <w:rsid w:val="00D742A3"/>
    <w:rsid w:val="00D7431A"/>
    <w:rsid w:val="00D74C34"/>
    <w:rsid w:val="00D751E1"/>
    <w:rsid w:val="00D75359"/>
    <w:rsid w:val="00D75A85"/>
    <w:rsid w:val="00D763A5"/>
    <w:rsid w:val="00D8020A"/>
    <w:rsid w:val="00D80DE0"/>
    <w:rsid w:val="00D81A15"/>
    <w:rsid w:val="00D82944"/>
    <w:rsid w:val="00D835E6"/>
    <w:rsid w:val="00D83866"/>
    <w:rsid w:val="00D83EC0"/>
    <w:rsid w:val="00D840A0"/>
    <w:rsid w:val="00D85160"/>
    <w:rsid w:val="00D86005"/>
    <w:rsid w:val="00D868DA"/>
    <w:rsid w:val="00D90AE2"/>
    <w:rsid w:val="00D91273"/>
    <w:rsid w:val="00D91BEB"/>
    <w:rsid w:val="00D92FBD"/>
    <w:rsid w:val="00D931A9"/>
    <w:rsid w:val="00D93F05"/>
    <w:rsid w:val="00D94156"/>
    <w:rsid w:val="00D958A9"/>
    <w:rsid w:val="00D95D9F"/>
    <w:rsid w:val="00D9604B"/>
    <w:rsid w:val="00D9707B"/>
    <w:rsid w:val="00DA051A"/>
    <w:rsid w:val="00DA0B29"/>
    <w:rsid w:val="00DA0D6A"/>
    <w:rsid w:val="00DA136A"/>
    <w:rsid w:val="00DA17E6"/>
    <w:rsid w:val="00DA19F9"/>
    <w:rsid w:val="00DA2230"/>
    <w:rsid w:val="00DA3ADC"/>
    <w:rsid w:val="00DA3C31"/>
    <w:rsid w:val="00DA433C"/>
    <w:rsid w:val="00DA47E8"/>
    <w:rsid w:val="00DA4C7B"/>
    <w:rsid w:val="00DA5484"/>
    <w:rsid w:val="00DA6600"/>
    <w:rsid w:val="00DB0A99"/>
    <w:rsid w:val="00DB186F"/>
    <w:rsid w:val="00DB1A59"/>
    <w:rsid w:val="00DB1DFB"/>
    <w:rsid w:val="00DB1EBC"/>
    <w:rsid w:val="00DB4218"/>
    <w:rsid w:val="00DB4F66"/>
    <w:rsid w:val="00DB5073"/>
    <w:rsid w:val="00DB52BE"/>
    <w:rsid w:val="00DB54E5"/>
    <w:rsid w:val="00DB65C0"/>
    <w:rsid w:val="00DB7123"/>
    <w:rsid w:val="00DB72D4"/>
    <w:rsid w:val="00DB7657"/>
    <w:rsid w:val="00DB7849"/>
    <w:rsid w:val="00DC1245"/>
    <w:rsid w:val="00DC1621"/>
    <w:rsid w:val="00DC1D6C"/>
    <w:rsid w:val="00DC241E"/>
    <w:rsid w:val="00DC2A88"/>
    <w:rsid w:val="00DC3246"/>
    <w:rsid w:val="00DC4B2E"/>
    <w:rsid w:val="00DC5735"/>
    <w:rsid w:val="00DC723A"/>
    <w:rsid w:val="00DD02D6"/>
    <w:rsid w:val="00DD03C6"/>
    <w:rsid w:val="00DD042A"/>
    <w:rsid w:val="00DD04F5"/>
    <w:rsid w:val="00DD0DCC"/>
    <w:rsid w:val="00DD1E99"/>
    <w:rsid w:val="00DD2862"/>
    <w:rsid w:val="00DD38BE"/>
    <w:rsid w:val="00DD5BDD"/>
    <w:rsid w:val="00DD5F14"/>
    <w:rsid w:val="00DD641F"/>
    <w:rsid w:val="00DD724E"/>
    <w:rsid w:val="00DD761F"/>
    <w:rsid w:val="00DE0339"/>
    <w:rsid w:val="00DE05CB"/>
    <w:rsid w:val="00DE15FE"/>
    <w:rsid w:val="00DE1B2D"/>
    <w:rsid w:val="00DE1EF9"/>
    <w:rsid w:val="00DE2E73"/>
    <w:rsid w:val="00DE3AB2"/>
    <w:rsid w:val="00DE3C47"/>
    <w:rsid w:val="00DE3DDB"/>
    <w:rsid w:val="00DE4646"/>
    <w:rsid w:val="00DE52B8"/>
    <w:rsid w:val="00DE5DCE"/>
    <w:rsid w:val="00DE61D0"/>
    <w:rsid w:val="00DE64C0"/>
    <w:rsid w:val="00DE72B2"/>
    <w:rsid w:val="00DE73CA"/>
    <w:rsid w:val="00DE75CD"/>
    <w:rsid w:val="00DF15A4"/>
    <w:rsid w:val="00DF2021"/>
    <w:rsid w:val="00DF23DD"/>
    <w:rsid w:val="00DF25D6"/>
    <w:rsid w:val="00DF3626"/>
    <w:rsid w:val="00DF4294"/>
    <w:rsid w:val="00DF65C5"/>
    <w:rsid w:val="00DF6917"/>
    <w:rsid w:val="00DF765A"/>
    <w:rsid w:val="00E000E6"/>
    <w:rsid w:val="00E0041F"/>
    <w:rsid w:val="00E014EB"/>
    <w:rsid w:val="00E01BDB"/>
    <w:rsid w:val="00E0280F"/>
    <w:rsid w:val="00E02F0E"/>
    <w:rsid w:val="00E032A6"/>
    <w:rsid w:val="00E034D4"/>
    <w:rsid w:val="00E0467E"/>
    <w:rsid w:val="00E05AF9"/>
    <w:rsid w:val="00E05CFF"/>
    <w:rsid w:val="00E065A3"/>
    <w:rsid w:val="00E072C3"/>
    <w:rsid w:val="00E1067F"/>
    <w:rsid w:val="00E11E3F"/>
    <w:rsid w:val="00E1207E"/>
    <w:rsid w:val="00E12A0F"/>
    <w:rsid w:val="00E13B25"/>
    <w:rsid w:val="00E13F33"/>
    <w:rsid w:val="00E14447"/>
    <w:rsid w:val="00E1600E"/>
    <w:rsid w:val="00E16EDA"/>
    <w:rsid w:val="00E17F2E"/>
    <w:rsid w:val="00E20991"/>
    <w:rsid w:val="00E216F8"/>
    <w:rsid w:val="00E21A22"/>
    <w:rsid w:val="00E228AA"/>
    <w:rsid w:val="00E22B35"/>
    <w:rsid w:val="00E230DA"/>
    <w:rsid w:val="00E2359C"/>
    <w:rsid w:val="00E24077"/>
    <w:rsid w:val="00E24577"/>
    <w:rsid w:val="00E26344"/>
    <w:rsid w:val="00E269E2"/>
    <w:rsid w:val="00E27E09"/>
    <w:rsid w:val="00E30907"/>
    <w:rsid w:val="00E30A85"/>
    <w:rsid w:val="00E320FA"/>
    <w:rsid w:val="00E33109"/>
    <w:rsid w:val="00E33E58"/>
    <w:rsid w:val="00E35AEF"/>
    <w:rsid w:val="00E35D11"/>
    <w:rsid w:val="00E35DFC"/>
    <w:rsid w:val="00E362DA"/>
    <w:rsid w:val="00E3666B"/>
    <w:rsid w:val="00E3693F"/>
    <w:rsid w:val="00E36C11"/>
    <w:rsid w:val="00E36E4C"/>
    <w:rsid w:val="00E37079"/>
    <w:rsid w:val="00E378C3"/>
    <w:rsid w:val="00E37CC1"/>
    <w:rsid w:val="00E41F76"/>
    <w:rsid w:val="00E42B39"/>
    <w:rsid w:val="00E43479"/>
    <w:rsid w:val="00E43A6B"/>
    <w:rsid w:val="00E44992"/>
    <w:rsid w:val="00E45812"/>
    <w:rsid w:val="00E466EA"/>
    <w:rsid w:val="00E472AC"/>
    <w:rsid w:val="00E474DE"/>
    <w:rsid w:val="00E47CF1"/>
    <w:rsid w:val="00E47FCA"/>
    <w:rsid w:val="00E50079"/>
    <w:rsid w:val="00E50B42"/>
    <w:rsid w:val="00E50C08"/>
    <w:rsid w:val="00E51298"/>
    <w:rsid w:val="00E5181C"/>
    <w:rsid w:val="00E52814"/>
    <w:rsid w:val="00E53789"/>
    <w:rsid w:val="00E5437F"/>
    <w:rsid w:val="00E5440C"/>
    <w:rsid w:val="00E54A69"/>
    <w:rsid w:val="00E54F37"/>
    <w:rsid w:val="00E54FD1"/>
    <w:rsid w:val="00E55946"/>
    <w:rsid w:val="00E562EC"/>
    <w:rsid w:val="00E56351"/>
    <w:rsid w:val="00E5679D"/>
    <w:rsid w:val="00E56A0D"/>
    <w:rsid w:val="00E56C33"/>
    <w:rsid w:val="00E570FD"/>
    <w:rsid w:val="00E606E0"/>
    <w:rsid w:val="00E607AF"/>
    <w:rsid w:val="00E60FB6"/>
    <w:rsid w:val="00E6104A"/>
    <w:rsid w:val="00E628C8"/>
    <w:rsid w:val="00E62BBA"/>
    <w:rsid w:val="00E63E44"/>
    <w:rsid w:val="00E6429A"/>
    <w:rsid w:val="00E643D0"/>
    <w:rsid w:val="00E6584B"/>
    <w:rsid w:val="00E65F6C"/>
    <w:rsid w:val="00E6640F"/>
    <w:rsid w:val="00E66622"/>
    <w:rsid w:val="00E67266"/>
    <w:rsid w:val="00E6732C"/>
    <w:rsid w:val="00E67748"/>
    <w:rsid w:val="00E677F1"/>
    <w:rsid w:val="00E70468"/>
    <w:rsid w:val="00E707D6"/>
    <w:rsid w:val="00E7177D"/>
    <w:rsid w:val="00E71933"/>
    <w:rsid w:val="00E723A3"/>
    <w:rsid w:val="00E7284F"/>
    <w:rsid w:val="00E7286C"/>
    <w:rsid w:val="00E7344F"/>
    <w:rsid w:val="00E73B99"/>
    <w:rsid w:val="00E74161"/>
    <w:rsid w:val="00E74582"/>
    <w:rsid w:val="00E7473F"/>
    <w:rsid w:val="00E74885"/>
    <w:rsid w:val="00E74B54"/>
    <w:rsid w:val="00E750DD"/>
    <w:rsid w:val="00E75146"/>
    <w:rsid w:val="00E7518E"/>
    <w:rsid w:val="00E757BA"/>
    <w:rsid w:val="00E778D5"/>
    <w:rsid w:val="00E80BD6"/>
    <w:rsid w:val="00E8172F"/>
    <w:rsid w:val="00E8194F"/>
    <w:rsid w:val="00E81A79"/>
    <w:rsid w:val="00E82484"/>
    <w:rsid w:val="00E82A5D"/>
    <w:rsid w:val="00E82E0D"/>
    <w:rsid w:val="00E8379D"/>
    <w:rsid w:val="00E84A94"/>
    <w:rsid w:val="00E85463"/>
    <w:rsid w:val="00E85AC8"/>
    <w:rsid w:val="00E85E4D"/>
    <w:rsid w:val="00E85EE3"/>
    <w:rsid w:val="00E8634B"/>
    <w:rsid w:val="00E9055C"/>
    <w:rsid w:val="00E90C98"/>
    <w:rsid w:val="00E9114D"/>
    <w:rsid w:val="00E91277"/>
    <w:rsid w:val="00E91A87"/>
    <w:rsid w:val="00E92208"/>
    <w:rsid w:val="00E93091"/>
    <w:rsid w:val="00E9334C"/>
    <w:rsid w:val="00E93A29"/>
    <w:rsid w:val="00E93BD6"/>
    <w:rsid w:val="00E95215"/>
    <w:rsid w:val="00E96659"/>
    <w:rsid w:val="00E96EDC"/>
    <w:rsid w:val="00E979CE"/>
    <w:rsid w:val="00E97C9B"/>
    <w:rsid w:val="00EA0037"/>
    <w:rsid w:val="00EA02D8"/>
    <w:rsid w:val="00EA1786"/>
    <w:rsid w:val="00EA1B50"/>
    <w:rsid w:val="00EA226F"/>
    <w:rsid w:val="00EA2BAA"/>
    <w:rsid w:val="00EA34BE"/>
    <w:rsid w:val="00EA35A9"/>
    <w:rsid w:val="00EA442B"/>
    <w:rsid w:val="00EA476B"/>
    <w:rsid w:val="00EA481E"/>
    <w:rsid w:val="00EA536C"/>
    <w:rsid w:val="00EA6492"/>
    <w:rsid w:val="00EA6D38"/>
    <w:rsid w:val="00EA6F23"/>
    <w:rsid w:val="00EA77F0"/>
    <w:rsid w:val="00EA7F7F"/>
    <w:rsid w:val="00EA7FD8"/>
    <w:rsid w:val="00EB1490"/>
    <w:rsid w:val="00EB1E07"/>
    <w:rsid w:val="00EB1EB1"/>
    <w:rsid w:val="00EB25F2"/>
    <w:rsid w:val="00EB2BFF"/>
    <w:rsid w:val="00EB2FB0"/>
    <w:rsid w:val="00EB35EC"/>
    <w:rsid w:val="00EB3A00"/>
    <w:rsid w:val="00EB3F7F"/>
    <w:rsid w:val="00EB432C"/>
    <w:rsid w:val="00EB5775"/>
    <w:rsid w:val="00EB6669"/>
    <w:rsid w:val="00EB6A77"/>
    <w:rsid w:val="00EB7333"/>
    <w:rsid w:val="00EB7FF4"/>
    <w:rsid w:val="00EC1913"/>
    <w:rsid w:val="00EC22C5"/>
    <w:rsid w:val="00EC23CF"/>
    <w:rsid w:val="00EC25D4"/>
    <w:rsid w:val="00EC2C33"/>
    <w:rsid w:val="00EC2D85"/>
    <w:rsid w:val="00EC2E82"/>
    <w:rsid w:val="00EC32BB"/>
    <w:rsid w:val="00EC5A36"/>
    <w:rsid w:val="00EC5F16"/>
    <w:rsid w:val="00EC6438"/>
    <w:rsid w:val="00EC6520"/>
    <w:rsid w:val="00EC6CA1"/>
    <w:rsid w:val="00EC6D25"/>
    <w:rsid w:val="00EC77BF"/>
    <w:rsid w:val="00EC783C"/>
    <w:rsid w:val="00EC7BA5"/>
    <w:rsid w:val="00EC7C51"/>
    <w:rsid w:val="00ED0556"/>
    <w:rsid w:val="00ED06DE"/>
    <w:rsid w:val="00ED0711"/>
    <w:rsid w:val="00ED0D63"/>
    <w:rsid w:val="00ED3545"/>
    <w:rsid w:val="00ED59B2"/>
    <w:rsid w:val="00ED67A2"/>
    <w:rsid w:val="00ED68A3"/>
    <w:rsid w:val="00ED6C33"/>
    <w:rsid w:val="00ED7067"/>
    <w:rsid w:val="00ED7562"/>
    <w:rsid w:val="00ED7602"/>
    <w:rsid w:val="00ED7BF2"/>
    <w:rsid w:val="00EE047D"/>
    <w:rsid w:val="00EE0767"/>
    <w:rsid w:val="00EE12B1"/>
    <w:rsid w:val="00EE1595"/>
    <w:rsid w:val="00EE2158"/>
    <w:rsid w:val="00EE27EE"/>
    <w:rsid w:val="00EE2F59"/>
    <w:rsid w:val="00EE301C"/>
    <w:rsid w:val="00EE3B38"/>
    <w:rsid w:val="00EE4C67"/>
    <w:rsid w:val="00EE5108"/>
    <w:rsid w:val="00EE5E5D"/>
    <w:rsid w:val="00EE63BC"/>
    <w:rsid w:val="00EE6A01"/>
    <w:rsid w:val="00EE6D34"/>
    <w:rsid w:val="00EE781C"/>
    <w:rsid w:val="00EE7C02"/>
    <w:rsid w:val="00EE7C6C"/>
    <w:rsid w:val="00EF0314"/>
    <w:rsid w:val="00EF069C"/>
    <w:rsid w:val="00EF0D6D"/>
    <w:rsid w:val="00EF0EDA"/>
    <w:rsid w:val="00EF153F"/>
    <w:rsid w:val="00EF16BB"/>
    <w:rsid w:val="00EF16EE"/>
    <w:rsid w:val="00EF1CBE"/>
    <w:rsid w:val="00EF2216"/>
    <w:rsid w:val="00EF2447"/>
    <w:rsid w:val="00EF24E9"/>
    <w:rsid w:val="00EF26A4"/>
    <w:rsid w:val="00EF2BAA"/>
    <w:rsid w:val="00EF33D6"/>
    <w:rsid w:val="00EF3959"/>
    <w:rsid w:val="00EF61C9"/>
    <w:rsid w:val="00EF61F3"/>
    <w:rsid w:val="00EF6C7C"/>
    <w:rsid w:val="00EF71D1"/>
    <w:rsid w:val="00EF7FE0"/>
    <w:rsid w:val="00F01C77"/>
    <w:rsid w:val="00F02394"/>
    <w:rsid w:val="00F02439"/>
    <w:rsid w:val="00F030B2"/>
    <w:rsid w:val="00F038AE"/>
    <w:rsid w:val="00F03F17"/>
    <w:rsid w:val="00F03F66"/>
    <w:rsid w:val="00F04D27"/>
    <w:rsid w:val="00F053B0"/>
    <w:rsid w:val="00F053B8"/>
    <w:rsid w:val="00F053E6"/>
    <w:rsid w:val="00F06501"/>
    <w:rsid w:val="00F07A7E"/>
    <w:rsid w:val="00F07A8C"/>
    <w:rsid w:val="00F11137"/>
    <w:rsid w:val="00F124C3"/>
    <w:rsid w:val="00F1254B"/>
    <w:rsid w:val="00F125F7"/>
    <w:rsid w:val="00F129B7"/>
    <w:rsid w:val="00F138D5"/>
    <w:rsid w:val="00F13C7F"/>
    <w:rsid w:val="00F13F6F"/>
    <w:rsid w:val="00F14094"/>
    <w:rsid w:val="00F14558"/>
    <w:rsid w:val="00F14E29"/>
    <w:rsid w:val="00F15462"/>
    <w:rsid w:val="00F16260"/>
    <w:rsid w:val="00F17B20"/>
    <w:rsid w:val="00F22617"/>
    <w:rsid w:val="00F230E1"/>
    <w:rsid w:val="00F248DA"/>
    <w:rsid w:val="00F26862"/>
    <w:rsid w:val="00F27165"/>
    <w:rsid w:val="00F27182"/>
    <w:rsid w:val="00F27228"/>
    <w:rsid w:val="00F300D9"/>
    <w:rsid w:val="00F31012"/>
    <w:rsid w:val="00F316FC"/>
    <w:rsid w:val="00F32A8E"/>
    <w:rsid w:val="00F330B1"/>
    <w:rsid w:val="00F331B8"/>
    <w:rsid w:val="00F3330B"/>
    <w:rsid w:val="00F3466E"/>
    <w:rsid w:val="00F34E1E"/>
    <w:rsid w:val="00F35832"/>
    <w:rsid w:val="00F35BA9"/>
    <w:rsid w:val="00F35E3D"/>
    <w:rsid w:val="00F360B7"/>
    <w:rsid w:val="00F36773"/>
    <w:rsid w:val="00F36C80"/>
    <w:rsid w:val="00F37C17"/>
    <w:rsid w:val="00F37C37"/>
    <w:rsid w:val="00F401DE"/>
    <w:rsid w:val="00F4044A"/>
    <w:rsid w:val="00F407C7"/>
    <w:rsid w:val="00F4124A"/>
    <w:rsid w:val="00F417C3"/>
    <w:rsid w:val="00F41EA3"/>
    <w:rsid w:val="00F429EB"/>
    <w:rsid w:val="00F4576E"/>
    <w:rsid w:val="00F46C49"/>
    <w:rsid w:val="00F46EEC"/>
    <w:rsid w:val="00F5003E"/>
    <w:rsid w:val="00F50157"/>
    <w:rsid w:val="00F511A6"/>
    <w:rsid w:val="00F51961"/>
    <w:rsid w:val="00F530FA"/>
    <w:rsid w:val="00F53CD8"/>
    <w:rsid w:val="00F540F3"/>
    <w:rsid w:val="00F543CA"/>
    <w:rsid w:val="00F5495F"/>
    <w:rsid w:val="00F54CFB"/>
    <w:rsid w:val="00F54EF9"/>
    <w:rsid w:val="00F56374"/>
    <w:rsid w:val="00F56414"/>
    <w:rsid w:val="00F56486"/>
    <w:rsid w:val="00F56D41"/>
    <w:rsid w:val="00F5731D"/>
    <w:rsid w:val="00F573DF"/>
    <w:rsid w:val="00F57DBF"/>
    <w:rsid w:val="00F633B9"/>
    <w:rsid w:val="00F63FAA"/>
    <w:rsid w:val="00F6470C"/>
    <w:rsid w:val="00F64E09"/>
    <w:rsid w:val="00F6503B"/>
    <w:rsid w:val="00F6549B"/>
    <w:rsid w:val="00F70EAD"/>
    <w:rsid w:val="00F71136"/>
    <w:rsid w:val="00F71585"/>
    <w:rsid w:val="00F72ABB"/>
    <w:rsid w:val="00F74BEF"/>
    <w:rsid w:val="00F7503F"/>
    <w:rsid w:val="00F7527C"/>
    <w:rsid w:val="00F759EC"/>
    <w:rsid w:val="00F75EC7"/>
    <w:rsid w:val="00F76619"/>
    <w:rsid w:val="00F76ED5"/>
    <w:rsid w:val="00F774F3"/>
    <w:rsid w:val="00F778DC"/>
    <w:rsid w:val="00F801E7"/>
    <w:rsid w:val="00F81652"/>
    <w:rsid w:val="00F825E8"/>
    <w:rsid w:val="00F82BF1"/>
    <w:rsid w:val="00F82CD7"/>
    <w:rsid w:val="00F83D27"/>
    <w:rsid w:val="00F83F1E"/>
    <w:rsid w:val="00F84C2B"/>
    <w:rsid w:val="00F85536"/>
    <w:rsid w:val="00F85E1F"/>
    <w:rsid w:val="00F860FA"/>
    <w:rsid w:val="00F86A41"/>
    <w:rsid w:val="00F87127"/>
    <w:rsid w:val="00F900C0"/>
    <w:rsid w:val="00F90685"/>
    <w:rsid w:val="00F92CEA"/>
    <w:rsid w:val="00F92E50"/>
    <w:rsid w:val="00F92FA5"/>
    <w:rsid w:val="00F93959"/>
    <w:rsid w:val="00F93A5B"/>
    <w:rsid w:val="00F93EF3"/>
    <w:rsid w:val="00F93F6C"/>
    <w:rsid w:val="00F94147"/>
    <w:rsid w:val="00F949A8"/>
    <w:rsid w:val="00F94B00"/>
    <w:rsid w:val="00F94BD0"/>
    <w:rsid w:val="00F9539F"/>
    <w:rsid w:val="00F95BAD"/>
    <w:rsid w:val="00F95DF1"/>
    <w:rsid w:val="00F95E40"/>
    <w:rsid w:val="00F97135"/>
    <w:rsid w:val="00F97647"/>
    <w:rsid w:val="00FA107F"/>
    <w:rsid w:val="00FA1BE0"/>
    <w:rsid w:val="00FA2D45"/>
    <w:rsid w:val="00FA3A56"/>
    <w:rsid w:val="00FA3E69"/>
    <w:rsid w:val="00FA489C"/>
    <w:rsid w:val="00FA5420"/>
    <w:rsid w:val="00FA58D3"/>
    <w:rsid w:val="00FA648F"/>
    <w:rsid w:val="00FA64E3"/>
    <w:rsid w:val="00FA6C02"/>
    <w:rsid w:val="00FA6E9A"/>
    <w:rsid w:val="00FA71F1"/>
    <w:rsid w:val="00FA75B5"/>
    <w:rsid w:val="00FA765B"/>
    <w:rsid w:val="00FB01ED"/>
    <w:rsid w:val="00FB0681"/>
    <w:rsid w:val="00FB0B91"/>
    <w:rsid w:val="00FB0C67"/>
    <w:rsid w:val="00FB0E54"/>
    <w:rsid w:val="00FB2AE7"/>
    <w:rsid w:val="00FB2CEB"/>
    <w:rsid w:val="00FB3C0F"/>
    <w:rsid w:val="00FB3D0F"/>
    <w:rsid w:val="00FB56F7"/>
    <w:rsid w:val="00FB635A"/>
    <w:rsid w:val="00FB72C0"/>
    <w:rsid w:val="00FC004E"/>
    <w:rsid w:val="00FC0731"/>
    <w:rsid w:val="00FC101E"/>
    <w:rsid w:val="00FC180D"/>
    <w:rsid w:val="00FC201D"/>
    <w:rsid w:val="00FC33F5"/>
    <w:rsid w:val="00FC34A1"/>
    <w:rsid w:val="00FC3AAE"/>
    <w:rsid w:val="00FC3FA9"/>
    <w:rsid w:val="00FC4368"/>
    <w:rsid w:val="00FC4525"/>
    <w:rsid w:val="00FC4B42"/>
    <w:rsid w:val="00FC5865"/>
    <w:rsid w:val="00FC61BB"/>
    <w:rsid w:val="00FC62C5"/>
    <w:rsid w:val="00FD0194"/>
    <w:rsid w:val="00FD10F7"/>
    <w:rsid w:val="00FD1B81"/>
    <w:rsid w:val="00FD2510"/>
    <w:rsid w:val="00FD307E"/>
    <w:rsid w:val="00FD3B2D"/>
    <w:rsid w:val="00FD3E15"/>
    <w:rsid w:val="00FD507A"/>
    <w:rsid w:val="00FD5617"/>
    <w:rsid w:val="00FD5D29"/>
    <w:rsid w:val="00FD5E7F"/>
    <w:rsid w:val="00FD6382"/>
    <w:rsid w:val="00FD6614"/>
    <w:rsid w:val="00FD72A0"/>
    <w:rsid w:val="00FE04D2"/>
    <w:rsid w:val="00FE056A"/>
    <w:rsid w:val="00FE1A4A"/>
    <w:rsid w:val="00FE4571"/>
    <w:rsid w:val="00FE59E6"/>
    <w:rsid w:val="00FE5B12"/>
    <w:rsid w:val="00FE6503"/>
    <w:rsid w:val="00FE6641"/>
    <w:rsid w:val="00FE74C4"/>
    <w:rsid w:val="00FE795C"/>
    <w:rsid w:val="00FE7C97"/>
    <w:rsid w:val="00FF0FE0"/>
    <w:rsid w:val="00FF12BF"/>
    <w:rsid w:val="00FF12D7"/>
    <w:rsid w:val="00FF12FB"/>
    <w:rsid w:val="00FF133B"/>
    <w:rsid w:val="00FF1940"/>
    <w:rsid w:val="00FF27F5"/>
    <w:rsid w:val="00FF37E9"/>
    <w:rsid w:val="00FF39BF"/>
    <w:rsid w:val="00FF4353"/>
    <w:rsid w:val="00FF4AFC"/>
    <w:rsid w:val="00FF5238"/>
    <w:rsid w:val="00FF68D8"/>
    <w:rsid w:val="00FF78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723F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173"/>
    <w:pPr>
      <w:spacing w:line="360" w:lineRule="auto"/>
      <w:ind w:firstLine="720"/>
      <w:contextualSpacing/>
      <w:jc w:val="both"/>
    </w:pPr>
    <w:rPr>
      <w:rFonts w:ascii="Garamond" w:eastAsia="Arial" w:hAnsi="Garamond" w:cs="Arial"/>
      <w:color w:val="000000"/>
    </w:rPr>
  </w:style>
  <w:style w:type="paragraph" w:styleId="Heading1">
    <w:name w:val="heading 1"/>
    <w:basedOn w:val="Normal1"/>
    <w:next w:val="Normal1"/>
    <w:link w:val="Heading1Char"/>
    <w:rsid w:val="00DC1621"/>
    <w:pPr>
      <w:keepNext/>
      <w:keepLines/>
      <w:numPr>
        <w:numId w:val="2"/>
      </w:numPr>
      <w:spacing w:before="400" w:after="120"/>
      <w:ind w:left="360"/>
      <w:contextualSpacing/>
      <w:outlineLvl w:val="0"/>
    </w:pPr>
    <w:rPr>
      <w:rFonts w:ascii="Garamond" w:hAnsi="Garamond"/>
      <w:b/>
      <w:sz w:val="32"/>
      <w:szCs w:val="40"/>
    </w:rPr>
  </w:style>
  <w:style w:type="paragraph" w:styleId="Heading2">
    <w:name w:val="heading 2"/>
    <w:basedOn w:val="Normal1"/>
    <w:next w:val="Normal1"/>
    <w:link w:val="Heading2Char"/>
    <w:rsid w:val="00DC1621"/>
    <w:pPr>
      <w:keepNext/>
      <w:keepLines/>
      <w:numPr>
        <w:ilvl w:val="1"/>
        <w:numId w:val="3"/>
      </w:numPr>
      <w:spacing w:before="240" w:after="120" w:line="240" w:lineRule="auto"/>
      <w:outlineLvl w:val="1"/>
    </w:pPr>
    <w:rPr>
      <w:rFonts w:ascii="Garamond" w:hAnsi="Garamond"/>
      <w:b/>
      <w:sz w:val="28"/>
      <w:szCs w:val="32"/>
    </w:rPr>
  </w:style>
  <w:style w:type="paragraph" w:styleId="Heading3">
    <w:name w:val="heading 3"/>
    <w:basedOn w:val="Normal1"/>
    <w:next w:val="Normal1"/>
    <w:link w:val="Heading3Char"/>
    <w:rsid w:val="003E5F46"/>
    <w:pPr>
      <w:keepNext/>
      <w:keepLines/>
      <w:spacing w:before="320" w:after="80"/>
      <w:contextualSpacing/>
      <w:outlineLvl w:val="2"/>
    </w:pPr>
    <w:rPr>
      <w:rFonts w:ascii="Garamond" w:hAnsi="Garamond"/>
      <w:i/>
      <w:color w:val="434343"/>
      <w:sz w:val="24"/>
      <w:szCs w:val="28"/>
    </w:rPr>
  </w:style>
  <w:style w:type="paragraph" w:styleId="Heading4">
    <w:name w:val="heading 4"/>
    <w:basedOn w:val="Normal1"/>
    <w:next w:val="Normal1"/>
    <w:link w:val="Heading4Char"/>
    <w:rsid w:val="00DC1621"/>
    <w:pPr>
      <w:keepNext/>
      <w:keepLines/>
      <w:spacing w:before="280" w:after="80"/>
      <w:contextualSpacing/>
      <w:outlineLvl w:val="3"/>
    </w:pPr>
    <w:rPr>
      <w:rFonts w:ascii="Garamond" w:eastAsia="Georgia" w:hAnsi="Garamond" w:cs="Georgia"/>
      <w:b/>
      <w:color w:val="000000" w:themeColor="text1"/>
      <w:sz w:val="24"/>
      <w:szCs w:val="24"/>
    </w:rPr>
  </w:style>
  <w:style w:type="paragraph" w:styleId="Heading5">
    <w:name w:val="heading 5"/>
    <w:basedOn w:val="Normal1"/>
    <w:next w:val="Normal1"/>
    <w:link w:val="Heading5Char"/>
    <w:rsid w:val="00DC1621"/>
    <w:pPr>
      <w:keepNext/>
      <w:keepLines/>
      <w:spacing w:before="240" w:after="80"/>
      <w:contextualSpacing/>
      <w:outlineLvl w:val="4"/>
    </w:pPr>
    <w:rPr>
      <w:color w:val="666666"/>
    </w:rPr>
  </w:style>
  <w:style w:type="paragraph" w:styleId="Heading6">
    <w:name w:val="heading 6"/>
    <w:basedOn w:val="Normal1"/>
    <w:next w:val="Normal1"/>
    <w:link w:val="Heading6Char"/>
    <w:rsid w:val="00DC1621"/>
    <w:pPr>
      <w:keepNext/>
      <w:keepLines/>
      <w:spacing w:before="240" w:after="80"/>
      <w:contextualSpacing/>
      <w:outlineLvl w:val="5"/>
    </w:pPr>
    <w:rPr>
      <w:i/>
      <w:color w:val="666666"/>
    </w:rPr>
  </w:style>
  <w:style w:type="paragraph" w:styleId="Heading7">
    <w:name w:val="heading 7"/>
    <w:basedOn w:val="Normal"/>
    <w:next w:val="Normal"/>
    <w:link w:val="Heading7Char"/>
    <w:uiPriority w:val="9"/>
    <w:unhideWhenUsed/>
    <w:qFormat/>
    <w:rsid w:val="00DC1621"/>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unhideWhenUsed/>
    <w:qFormat/>
    <w:rsid w:val="00DC162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0A67D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1621"/>
    <w:rPr>
      <w:rFonts w:ascii="Garamond" w:eastAsia="Arial" w:hAnsi="Garamond" w:cs="Arial"/>
      <w:b/>
      <w:color w:val="000000"/>
      <w:sz w:val="32"/>
      <w:szCs w:val="40"/>
    </w:rPr>
  </w:style>
  <w:style w:type="character" w:customStyle="1" w:styleId="Heading2Char">
    <w:name w:val="Heading 2 Char"/>
    <w:basedOn w:val="DefaultParagraphFont"/>
    <w:link w:val="Heading2"/>
    <w:rsid w:val="00DC1621"/>
    <w:rPr>
      <w:rFonts w:ascii="Garamond" w:eastAsia="Arial" w:hAnsi="Garamond" w:cs="Arial"/>
      <w:b/>
      <w:color w:val="000000"/>
      <w:sz w:val="28"/>
      <w:szCs w:val="32"/>
    </w:rPr>
  </w:style>
  <w:style w:type="character" w:customStyle="1" w:styleId="Heading3Char">
    <w:name w:val="Heading 3 Char"/>
    <w:basedOn w:val="DefaultParagraphFont"/>
    <w:link w:val="Heading3"/>
    <w:rsid w:val="003E5F46"/>
    <w:rPr>
      <w:rFonts w:ascii="Garamond" w:eastAsia="Arial" w:hAnsi="Garamond" w:cs="Arial"/>
      <w:i/>
      <w:color w:val="434343"/>
      <w:szCs w:val="28"/>
    </w:rPr>
  </w:style>
  <w:style w:type="character" w:customStyle="1" w:styleId="Heading4Char">
    <w:name w:val="Heading 4 Char"/>
    <w:basedOn w:val="DefaultParagraphFont"/>
    <w:link w:val="Heading4"/>
    <w:rsid w:val="00DC1621"/>
    <w:rPr>
      <w:rFonts w:ascii="Garamond" w:eastAsia="Georgia" w:hAnsi="Garamond" w:cs="Georgia"/>
      <w:b/>
      <w:color w:val="000000" w:themeColor="text1"/>
      <w:szCs w:val="24"/>
    </w:rPr>
  </w:style>
  <w:style w:type="character" w:customStyle="1" w:styleId="Heading5Char">
    <w:name w:val="Heading 5 Char"/>
    <w:basedOn w:val="DefaultParagraphFont"/>
    <w:link w:val="Heading5"/>
    <w:rsid w:val="00DC1621"/>
    <w:rPr>
      <w:rFonts w:ascii="Arial" w:eastAsia="Arial" w:hAnsi="Arial" w:cs="Arial"/>
      <w:color w:val="666666"/>
      <w:sz w:val="22"/>
    </w:rPr>
  </w:style>
  <w:style w:type="character" w:customStyle="1" w:styleId="Heading6Char">
    <w:name w:val="Heading 6 Char"/>
    <w:basedOn w:val="DefaultParagraphFont"/>
    <w:link w:val="Heading6"/>
    <w:rsid w:val="00DC1621"/>
    <w:rPr>
      <w:rFonts w:ascii="Arial" w:eastAsia="Arial" w:hAnsi="Arial" w:cs="Arial"/>
      <w:i/>
      <w:color w:val="666666"/>
      <w:sz w:val="22"/>
    </w:rPr>
  </w:style>
  <w:style w:type="character" w:customStyle="1" w:styleId="Heading7Char">
    <w:name w:val="Heading 7 Char"/>
    <w:basedOn w:val="DefaultParagraphFont"/>
    <w:link w:val="Heading7"/>
    <w:uiPriority w:val="9"/>
    <w:rsid w:val="00DC1621"/>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rsid w:val="00DC1621"/>
    <w:rPr>
      <w:rFonts w:asciiTheme="majorHAnsi" w:eastAsiaTheme="majorEastAsia" w:hAnsiTheme="majorHAnsi" w:cstheme="majorBidi"/>
      <w:color w:val="272727" w:themeColor="text1" w:themeTint="D8"/>
      <w:sz w:val="21"/>
      <w:szCs w:val="21"/>
    </w:rPr>
  </w:style>
  <w:style w:type="paragraph" w:customStyle="1" w:styleId="Normal1">
    <w:name w:val="Normal1"/>
    <w:rsid w:val="00DC1621"/>
    <w:pPr>
      <w:spacing w:line="276" w:lineRule="auto"/>
    </w:pPr>
    <w:rPr>
      <w:rFonts w:ascii="Arial" w:eastAsia="Arial" w:hAnsi="Arial" w:cs="Arial"/>
      <w:color w:val="000000"/>
      <w:sz w:val="22"/>
    </w:rPr>
  </w:style>
  <w:style w:type="paragraph" w:styleId="Title">
    <w:name w:val="Title"/>
    <w:basedOn w:val="Normal1"/>
    <w:next w:val="Normal1"/>
    <w:link w:val="TitleChar"/>
    <w:rsid w:val="00DC1621"/>
    <w:pPr>
      <w:keepNext/>
      <w:keepLines/>
      <w:spacing w:after="60"/>
      <w:contextualSpacing/>
    </w:pPr>
    <w:rPr>
      <w:sz w:val="52"/>
      <w:szCs w:val="52"/>
    </w:rPr>
  </w:style>
  <w:style w:type="character" w:customStyle="1" w:styleId="TitleChar">
    <w:name w:val="Title Char"/>
    <w:basedOn w:val="DefaultParagraphFont"/>
    <w:link w:val="Title"/>
    <w:rsid w:val="00DC1621"/>
    <w:rPr>
      <w:rFonts w:ascii="Arial" w:eastAsia="Arial" w:hAnsi="Arial" w:cs="Arial"/>
      <w:color w:val="000000"/>
      <w:sz w:val="52"/>
      <w:szCs w:val="52"/>
    </w:rPr>
  </w:style>
  <w:style w:type="paragraph" w:styleId="Subtitle">
    <w:name w:val="Subtitle"/>
    <w:basedOn w:val="Normal1"/>
    <w:next w:val="Normal1"/>
    <w:link w:val="SubtitleChar"/>
    <w:rsid w:val="00DC1621"/>
    <w:pPr>
      <w:keepNext/>
      <w:keepLines/>
      <w:spacing w:after="320"/>
      <w:contextualSpacing/>
    </w:pPr>
    <w:rPr>
      <w:color w:val="666666"/>
      <w:sz w:val="30"/>
      <w:szCs w:val="30"/>
    </w:rPr>
  </w:style>
  <w:style w:type="character" w:customStyle="1" w:styleId="SubtitleChar">
    <w:name w:val="Subtitle Char"/>
    <w:basedOn w:val="DefaultParagraphFont"/>
    <w:link w:val="Subtitle"/>
    <w:rsid w:val="00DC1621"/>
    <w:rPr>
      <w:rFonts w:ascii="Arial" w:eastAsia="Arial" w:hAnsi="Arial" w:cs="Arial"/>
      <w:color w:val="666666"/>
      <w:sz w:val="30"/>
      <w:szCs w:val="30"/>
    </w:rPr>
  </w:style>
  <w:style w:type="paragraph" w:styleId="CommentText">
    <w:name w:val="annotation text"/>
    <w:basedOn w:val="Normal"/>
    <w:link w:val="CommentTextChar"/>
    <w:uiPriority w:val="99"/>
    <w:unhideWhenUsed/>
    <w:rsid w:val="00DC1621"/>
    <w:pPr>
      <w:spacing w:line="240" w:lineRule="auto"/>
    </w:pPr>
    <w:rPr>
      <w:szCs w:val="24"/>
    </w:rPr>
  </w:style>
  <w:style w:type="character" w:customStyle="1" w:styleId="CommentTextChar">
    <w:name w:val="Comment Text Char"/>
    <w:basedOn w:val="DefaultParagraphFont"/>
    <w:link w:val="CommentText"/>
    <w:uiPriority w:val="99"/>
    <w:rsid w:val="00DC1621"/>
    <w:rPr>
      <w:rFonts w:ascii="Garamond" w:eastAsia="Arial" w:hAnsi="Garamond" w:cs="Arial"/>
      <w:color w:val="000000"/>
      <w:szCs w:val="24"/>
    </w:rPr>
  </w:style>
  <w:style w:type="character" w:styleId="CommentReference">
    <w:name w:val="annotation reference"/>
    <w:basedOn w:val="DefaultParagraphFont"/>
    <w:uiPriority w:val="99"/>
    <w:semiHidden/>
    <w:unhideWhenUsed/>
    <w:rsid w:val="00DC1621"/>
    <w:rPr>
      <w:sz w:val="18"/>
      <w:szCs w:val="18"/>
    </w:rPr>
  </w:style>
  <w:style w:type="paragraph" w:styleId="BalloonText">
    <w:name w:val="Balloon Text"/>
    <w:basedOn w:val="Normal"/>
    <w:link w:val="BalloonTextChar"/>
    <w:uiPriority w:val="99"/>
    <w:semiHidden/>
    <w:unhideWhenUsed/>
    <w:rsid w:val="00DC1621"/>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DC1621"/>
    <w:rPr>
      <w:rFonts w:ascii="Lucida Grande" w:eastAsia="Arial" w:hAnsi="Lucida Grande" w:cs="Arial"/>
      <w:color w:val="000000"/>
      <w:sz w:val="18"/>
      <w:szCs w:val="18"/>
    </w:rPr>
  </w:style>
  <w:style w:type="table" w:styleId="TableGrid">
    <w:name w:val="Table Grid"/>
    <w:basedOn w:val="TableNormal"/>
    <w:uiPriority w:val="39"/>
    <w:rsid w:val="00DC1621"/>
    <w:rPr>
      <w:rFonts w:ascii="Arial" w:eastAsia="Arial" w:hAnsi="Arial" w:cs="Arial"/>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C1621"/>
    <w:rPr>
      <w:b/>
      <w:bCs/>
      <w:sz w:val="20"/>
      <w:szCs w:val="20"/>
    </w:rPr>
  </w:style>
  <w:style w:type="character" w:customStyle="1" w:styleId="CommentSubjectChar">
    <w:name w:val="Comment Subject Char"/>
    <w:basedOn w:val="CommentTextChar"/>
    <w:link w:val="CommentSubject"/>
    <w:uiPriority w:val="99"/>
    <w:semiHidden/>
    <w:rsid w:val="00DC1621"/>
    <w:rPr>
      <w:rFonts w:ascii="Garamond" w:eastAsia="Arial" w:hAnsi="Garamond" w:cs="Arial"/>
      <w:b/>
      <w:bCs/>
      <w:color w:val="000000"/>
      <w:sz w:val="20"/>
      <w:szCs w:val="20"/>
    </w:rPr>
  </w:style>
  <w:style w:type="character" w:styleId="Hyperlink">
    <w:name w:val="Hyperlink"/>
    <w:basedOn w:val="DefaultParagraphFont"/>
    <w:uiPriority w:val="99"/>
    <w:unhideWhenUsed/>
    <w:rsid w:val="00DC1621"/>
    <w:rPr>
      <w:color w:val="0000FF" w:themeColor="hyperlink"/>
      <w:u w:val="single"/>
    </w:rPr>
  </w:style>
  <w:style w:type="paragraph" w:customStyle="1" w:styleId="Normal2">
    <w:name w:val="Normal2"/>
    <w:rsid w:val="00DC1621"/>
    <w:pPr>
      <w:spacing w:line="276" w:lineRule="auto"/>
    </w:pPr>
    <w:rPr>
      <w:rFonts w:ascii="Arial" w:eastAsia="Arial" w:hAnsi="Arial" w:cs="Arial"/>
      <w:color w:val="000000"/>
      <w:sz w:val="22"/>
    </w:rPr>
  </w:style>
  <w:style w:type="character" w:styleId="FollowedHyperlink">
    <w:name w:val="FollowedHyperlink"/>
    <w:basedOn w:val="DefaultParagraphFont"/>
    <w:uiPriority w:val="99"/>
    <w:semiHidden/>
    <w:unhideWhenUsed/>
    <w:rsid w:val="00DC1621"/>
    <w:rPr>
      <w:color w:val="800080" w:themeColor="followedHyperlink"/>
      <w:u w:val="single"/>
    </w:rPr>
  </w:style>
  <w:style w:type="paragraph" w:styleId="Footer">
    <w:name w:val="footer"/>
    <w:basedOn w:val="Normal"/>
    <w:link w:val="FooterChar"/>
    <w:uiPriority w:val="99"/>
    <w:unhideWhenUsed/>
    <w:rsid w:val="00DC1621"/>
    <w:pPr>
      <w:tabs>
        <w:tab w:val="center" w:pos="4320"/>
        <w:tab w:val="right" w:pos="8640"/>
      </w:tabs>
      <w:spacing w:line="240" w:lineRule="auto"/>
    </w:pPr>
  </w:style>
  <w:style w:type="character" w:customStyle="1" w:styleId="FooterChar">
    <w:name w:val="Footer Char"/>
    <w:basedOn w:val="DefaultParagraphFont"/>
    <w:link w:val="Footer"/>
    <w:uiPriority w:val="99"/>
    <w:rsid w:val="00DC1621"/>
    <w:rPr>
      <w:rFonts w:ascii="Garamond" w:eastAsia="Arial" w:hAnsi="Garamond" w:cs="Arial"/>
      <w:color w:val="000000"/>
    </w:rPr>
  </w:style>
  <w:style w:type="character" w:styleId="PageNumber">
    <w:name w:val="page number"/>
    <w:basedOn w:val="DefaultParagraphFont"/>
    <w:uiPriority w:val="99"/>
    <w:semiHidden/>
    <w:unhideWhenUsed/>
    <w:rsid w:val="00DC1621"/>
  </w:style>
  <w:style w:type="paragraph" w:styleId="Header">
    <w:name w:val="header"/>
    <w:basedOn w:val="Normal"/>
    <w:link w:val="HeaderChar"/>
    <w:uiPriority w:val="99"/>
    <w:unhideWhenUsed/>
    <w:rsid w:val="00DC1621"/>
    <w:pPr>
      <w:tabs>
        <w:tab w:val="center" w:pos="4320"/>
        <w:tab w:val="right" w:pos="8640"/>
      </w:tabs>
      <w:spacing w:line="240" w:lineRule="auto"/>
    </w:pPr>
  </w:style>
  <w:style w:type="character" w:customStyle="1" w:styleId="HeaderChar">
    <w:name w:val="Header Char"/>
    <w:basedOn w:val="DefaultParagraphFont"/>
    <w:link w:val="Header"/>
    <w:uiPriority w:val="99"/>
    <w:rsid w:val="00DC1621"/>
    <w:rPr>
      <w:rFonts w:ascii="Garamond" w:eastAsia="Arial" w:hAnsi="Garamond" w:cs="Arial"/>
      <w:color w:val="000000"/>
    </w:rPr>
  </w:style>
  <w:style w:type="paragraph" w:styleId="ListParagraph">
    <w:name w:val="List Paragraph"/>
    <w:basedOn w:val="Normal"/>
    <w:uiPriority w:val="34"/>
    <w:qFormat/>
    <w:rsid w:val="00DC1621"/>
    <w:pPr>
      <w:ind w:left="720"/>
    </w:pPr>
  </w:style>
  <w:style w:type="character" w:styleId="PlaceholderText">
    <w:name w:val="Placeholder Text"/>
    <w:basedOn w:val="DefaultParagraphFont"/>
    <w:uiPriority w:val="99"/>
    <w:semiHidden/>
    <w:rsid w:val="00DC1621"/>
    <w:rPr>
      <w:color w:val="808080"/>
    </w:rPr>
  </w:style>
  <w:style w:type="paragraph" w:styleId="FootnoteText">
    <w:name w:val="footnote text"/>
    <w:basedOn w:val="Normal"/>
    <w:link w:val="FootnoteTextChar"/>
    <w:uiPriority w:val="99"/>
    <w:unhideWhenUsed/>
    <w:rsid w:val="0048189B"/>
    <w:pPr>
      <w:spacing w:line="240" w:lineRule="auto"/>
      <w:ind w:firstLine="0"/>
    </w:pPr>
    <w:rPr>
      <w:sz w:val="20"/>
      <w:szCs w:val="20"/>
    </w:rPr>
  </w:style>
  <w:style w:type="character" w:customStyle="1" w:styleId="FootnoteTextChar">
    <w:name w:val="Footnote Text Char"/>
    <w:basedOn w:val="DefaultParagraphFont"/>
    <w:link w:val="FootnoteText"/>
    <w:uiPriority w:val="99"/>
    <w:rsid w:val="0048189B"/>
    <w:rPr>
      <w:rFonts w:ascii="Garamond" w:eastAsia="Arial" w:hAnsi="Garamond" w:cs="Arial"/>
      <w:color w:val="000000"/>
      <w:sz w:val="20"/>
      <w:szCs w:val="20"/>
    </w:rPr>
  </w:style>
  <w:style w:type="character" w:styleId="FootnoteReference">
    <w:name w:val="footnote reference"/>
    <w:basedOn w:val="DefaultParagraphFont"/>
    <w:uiPriority w:val="99"/>
    <w:unhideWhenUsed/>
    <w:rsid w:val="00DC1621"/>
    <w:rPr>
      <w:vertAlign w:val="superscript"/>
    </w:rPr>
  </w:style>
  <w:style w:type="paragraph" w:styleId="DocumentMap">
    <w:name w:val="Document Map"/>
    <w:basedOn w:val="Normal"/>
    <w:link w:val="DocumentMapChar"/>
    <w:uiPriority w:val="99"/>
    <w:semiHidden/>
    <w:unhideWhenUsed/>
    <w:rsid w:val="00DC1621"/>
    <w:pPr>
      <w:spacing w:line="240" w:lineRule="auto"/>
    </w:pPr>
    <w:rPr>
      <w:rFonts w:ascii="Times New Roman" w:hAnsi="Times New Roman" w:cs="Times New Roman"/>
      <w:szCs w:val="24"/>
    </w:rPr>
  </w:style>
  <w:style w:type="character" w:customStyle="1" w:styleId="DocumentMapChar">
    <w:name w:val="Document Map Char"/>
    <w:basedOn w:val="DefaultParagraphFont"/>
    <w:link w:val="DocumentMap"/>
    <w:uiPriority w:val="99"/>
    <w:semiHidden/>
    <w:rsid w:val="00DC1621"/>
    <w:rPr>
      <w:rFonts w:eastAsia="Arial" w:cs="Times New Roman"/>
      <w:color w:val="000000"/>
      <w:szCs w:val="24"/>
    </w:rPr>
  </w:style>
  <w:style w:type="paragraph" w:styleId="Revision">
    <w:name w:val="Revision"/>
    <w:hidden/>
    <w:uiPriority w:val="99"/>
    <w:semiHidden/>
    <w:rsid w:val="00DC1621"/>
    <w:rPr>
      <w:rFonts w:ascii="Garamond" w:eastAsia="Arial" w:hAnsi="Garamond" w:cs="Arial"/>
      <w:color w:val="000000"/>
    </w:rPr>
  </w:style>
  <w:style w:type="character" w:styleId="Strong">
    <w:name w:val="Strong"/>
    <w:basedOn w:val="DefaultParagraphFont"/>
    <w:uiPriority w:val="22"/>
    <w:qFormat/>
    <w:rsid w:val="00CF4638"/>
    <w:rPr>
      <w:b/>
      <w:bCs/>
    </w:rPr>
  </w:style>
  <w:style w:type="paragraph" w:customStyle="1" w:styleId="OurResponse">
    <w:name w:val="Our Response"/>
    <w:basedOn w:val="Normal"/>
    <w:qFormat/>
    <w:rsid w:val="007F750B"/>
    <w:pPr>
      <w:keepNext/>
      <w:spacing w:before="120" w:after="120" w:line="240" w:lineRule="auto"/>
      <w:ind w:left="720" w:firstLine="0"/>
      <w:contextualSpacing w:val="0"/>
      <w:jc w:val="left"/>
    </w:pPr>
    <w:rPr>
      <w:rFonts w:eastAsiaTheme="minorHAnsi" w:cstheme="minorBidi"/>
      <w:color w:val="auto"/>
      <w:szCs w:val="24"/>
    </w:rPr>
  </w:style>
  <w:style w:type="character" w:customStyle="1" w:styleId="Heading9Char">
    <w:name w:val="Heading 9 Char"/>
    <w:basedOn w:val="DefaultParagraphFont"/>
    <w:link w:val="Heading9"/>
    <w:uiPriority w:val="9"/>
    <w:rsid w:val="000A67DF"/>
    <w:rPr>
      <w:rFonts w:asciiTheme="majorHAnsi" w:eastAsiaTheme="majorEastAsia" w:hAnsiTheme="majorHAnsi" w:cstheme="majorBidi"/>
      <w:i/>
      <w:iCs/>
      <w:color w:val="272727" w:themeColor="text1" w:themeTint="D8"/>
      <w:sz w:val="21"/>
      <w:szCs w:val="21"/>
    </w:rPr>
  </w:style>
  <w:style w:type="character" w:styleId="SubtleEmphasis">
    <w:name w:val="Subtle Emphasis"/>
    <w:basedOn w:val="DefaultParagraphFont"/>
    <w:uiPriority w:val="19"/>
    <w:qFormat/>
    <w:rsid w:val="000A67DF"/>
    <w:rPr>
      <w:i/>
      <w:iCs/>
      <w:color w:val="404040" w:themeColor="text1" w:themeTint="BF"/>
    </w:rPr>
  </w:style>
  <w:style w:type="character" w:customStyle="1" w:styleId="UnresolvedMention1">
    <w:name w:val="Unresolved Mention1"/>
    <w:basedOn w:val="DefaultParagraphFont"/>
    <w:uiPriority w:val="99"/>
    <w:semiHidden/>
    <w:unhideWhenUsed/>
    <w:rsid w:val="00B94B31"/>
    <w:rPr>
      <w:color w:val="605E5C"/>
      <w:shd w:val="clear" w:color="auto" w:fill="E1DFDD"/>
    </w:rPr>
  </w:style>
  <w:style w:type="paragraph" w:styleId="Caption">
    <w:name w:val="caption"/>
    <w:basedOn w:val="Normal"/>
    <w:next w:val="Normal"/>
    <w:uiPriority w:val="35"/>
    <w:unhideWhenUsed/>
    <w:qFormat/>
    <w:rsid w:val="00704A62"/>
    <w:pPr>
      <w:spacing w:after="200" w:line="240" w:lineRule="auto"/>
    </w:pPr>
    <w:rPr>
      <w:i/>
      <w:iCs/>
      <w:color w:val="1F497D" w:themeColor="text2"/>
      <w:sz w:val="18"/>
      <w:szCs w:val="18"/>
    </w:rPr>
  </w:style>
  <w:style w:type="character" w:customStyle="1" w:styleId="UnresolvedMention2">
    <w:name w:val="Unresolved Mention2"/>
    <w:basedOn w:val="DefaultParagraphFont"/>
    <w:uiPriority w:val="99"/>
    <w:semiHidden/>
    <w:unhideWhenUsed/>
    <w:rsid w:val="00A47898"/>
    <w:rPr>
      <w:color w:val="605E5C"/>
      <w:shd w:val="clear" w:color="auto" w:fill="E1DFDD"/>
    </w:rPr>
  </w:style>
  <w:style w:type="paragraph" w:styleId="Bibliography">
    <w:name w:val="Bibliography"/>
    <w:basedOn w:val="Normal"/>
    <w:next w:val="Normal"/>
    <w:uiPriority w:val="37"/>
    <w:unhideWhenUsed/>
    <w:rsid w:val="00ED0711"/>
    <w:pPr>
      <w:spacing w:line="240" w:lineRule="auto"/>
      <w:ind w:left="720" w:hanging="720"/>
    </w:pPr>
  </w:style>
  <w:style w:type="character" w:styleId="EndnoteReference">
    <w:name w:val="endnote reference"/>
    <w:basedOn w:val="DefaultParagraphFont"/>
    <w:uiPriority w:val="99"/>
    <w:semiHidden/>
    <w:unhideWhenUsed/>
    <w:rsid w:val="001A0CFF"/>
    <w:rPr>
      <w:vertAlign w:val="superscript"/>
    </w:rPr>
  </w:style>
  <w:style w:type="character" w:customStyle="1" w:styleId="UnresolvedMention3">
    <w:name w:val="Unresolved Mention3"/>
    <w:basedOn w:val="DefaultParagraphFont"/>
    <w:uiPriority w:val="99"/>
    <w:semiHidden/>
    <w:unhideWhenUsed/>
    <w:rsid w:val="002152CB"/>
    <w:rPr>
      <w:color w:val="605E5C"/>
      <w:shd w:val="clear" w:color="auto" w:fill="E1DFDD"/>
    </w:rPr>
  </w:style>
  <w:style w:type="character" w:styleId="Emphasis">
    <w:name w:val="Emphasis"/>
    <w:basedOn w:val="DefaultParagraphFont"/>
    <w:uiPriority w:val="20"/>
    <w:qFormat/>
    <w:rsid w:val="00294ADA"/>
    <w:rPr>
      <w:i/>
      <w:iCs/>
    </w:rPr>
  </w:style>
  <w:style w:type="character" w:customStyle="1" w:styleId="apple-converted-space">
    <w:name w:val="apple-converted-space"/>
    <w:basedOn w:val="DefaultParagraphFont"/>
    <w:rsid w:val="00457B7B"/>
  </w:style>
  <w:style w:type="character" w:customStyle="1" w:styleId="UnresolvedMention4">
    <w:name w:val="Unresolved Mention4"/>
    <w:basedOn w:val="DefaultParagraphFont"/>
    <w:uiPriority w:val="99"/>
    <w:semiHidden/>
    <w:unhideWhenUsed/>
    <w:rsid w:val="00D958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4954">
      <w:bodyDiv w:val="1"/>
      <w:marLeft w:val="0"/>
      <w:marRight w:val="0"/>
      <w:marTop w:val="0"/>
      <w:marBottom w:val="0"/>
      <w:divBdr>
        <w:top w:val="none" w:sz="0" w:space="0" w:color="auto"/>
        <w:left w:val="none" w:sz="0" w:space="0" w:color="auto"/>
        <w:bottom w:val="none" w:sz="0" w:space="0" w:color="auto"/>
        <w:right w:val="none" w:sz="0" w:space="0" w:color="auto"/>
      </w:divBdr>
    </w:div>
    <w:div w:id="15280390">
      <w:bodyDiv w:val="1"/>
      <w:marLeft w:val="0"/>
      <w:marRight w:val="0"/>
      <w:marTop w:val="0"/>
      <w:marBottom w:val="0"/>
      <w:divBdr>
        <w:top w:val="none" w:sz="0" w:space="0" w:color="auto"/>
        <w:left w:val="none" w:sz="0" w:space="0" w:color="auto"/>
        <w:bottom w:val="none" w:sz="0" w:space="0" w:color="auto"/>
        <w:right w:val="none" w:sz="0" w:space="0" w:color="auto"/>
      </w:divBdr>
    </w:div>
    <w:div w:id="15665248">
      <w:bodyDiv w:val="1"/>
      <w:marLeft w:val="0"/>
      <w:marRight w:val="0"/>
      <w:marTop w:val="0"/>
      <w:marBottom w:val="0"/>
      <w:divBdr>
        <w:top w:val="none" w:sz="0" w:space="0" w:color="auto"/>
        <w:left w:val="none" w:sz="0" w:space="0" w:color="auto"/>
        <w:bottom w:val="none" w:sz="0" w:space="0" w:color="auto"/>
        <w:right w:val="none" w:sz="0" w:space="0" w:color="auto"/>
      </w:divBdr>
    </w:div>
    <w:div w:id="39402766">
      <w:bodyDiv w:val="1"/>
      <w:marLeft w:val="0"/>
      <w:marRight w:val="0"/>
      <w:marTop w:val="0"/>
      <w:marBottom w:val="0"/>
      <w:divBdr>
        <w:top w:val="none" w:sz="0" w:space="0" w:color="auto"/>
        <w:left w:val="none" w:sz="0" w:space="0" w:color="auto"/>
        <w:bottom w:val="none" w:sz="0" w:space="0" w:color="auto"/>
        <w:right w:val="none" w:sz="0" w:space="0" w:color="auto"/>
      </w:divBdr>
    </w:div>
    <w:div w:id="55204504">
      <w:bodyDiv w:val="1"/>
      <w:marLeft w:val="0"/>
      <w:marRight w:val="0"/>
      <w:marTop w:val="0"/>
      <w:marBottom w:val="0"/>
      <w:divBdr>
        <w:top w:val="none" w:sz="0" w:space="0" w:color="auto"/>
        <w:left w:val="none" w:sz="0" w:space="0" w:color="auto"/>
        <w:bottom w:val="none" w:sz="0" w:space="0" w:color="auto"/>
        <w:right w:val="none" w:sz="0" w:space="0" w:color="auto"/>
      </w:divBdr>
    </w:div>
    <w:div w:id="93795041">
      <w:bodyDiv w:val="1"/>
      <w:marLeft w:val="0"/>
      <w:marRight w:val="0"/>
      <w:marTop w:val="0"/>
      <w:marBottom w:val="0"/>
      <w:divBdr>
        <w:top w:val="none" w:sz="0" w:space="0" w:color="auto"/>
        <w:left w:val="none" w:sz="0" w:space="0" w:color="auto"/>
        <w:bottom w:val="none" w:sz="0" w:space="0" w:color="auto"/>
        <w:right w:val="none" w:sz="0" w:space="0" w:color="auto"/>
      </w:divBdr>
    </w:div>
    <w:div w:id="102189021">
      <w:bodyDiv w:val="1"/>
      <w:marLeft w:val="0"/>
      <w:marRight w:val="0"/>
      <w:marTop w:val="0"/>
      <w:marBottom w:val="0"/>
      <w:divBdr>
        <w:top w:val="none" w:sz="0" w:space="0" w:color="auto"/>
        <w:left w:val="none" w:sz="0" w:space="0" w:color="auto"/>
        <w:bottom w:val="none" w:sz="0" w:space="0" w:color="auto"/>
        <w:right w:val="none" w:sz="0" w:space="0" w:color="auto"/>
      </w:divBdr>
    </w:div>
    <w:div w:id="106705414">
      <w:bodyDiv w:val="1"/>
      <w:marLeft w:val="0"/>
      <w:marRight w:val="0"/>
      <w:marTop w:val="0"/>
      <w:marBottom w:val="0"/>
      <w:divBdr>
        <w:top w:val="none" w:sz="0" w:space="0" w:color="auto"/>
        <w:left w:val="none" w:sz="0" w:space="0" w:color="auto"/>
        <w:bottom w:val="none" w:sz="0" w:space="0" w:color="auto"/>
        <w:right w:val="none" w:sz="0" w:space="0" w:color="auto"/>
      </w:divBdr>
    </w:div>
    <w:div w:id="144665998">
      <w:bodyDiv w:val="1"/>
      <w:marLeft w:val="0"/>
      <w:marRight w:val="0"/>
      <w:marTop w:val="0"/>
      <w:marBottom w:val="0"/>
      <w:divBdr>
        <w:top w:val="none" w:sz="0" w:space="0" w:color="auto"/>
        <w:left w:val="none" w:sz="0" w:space="0" w:color="auto"/>
        <w:bottom w:val="none" w:sz="0" w:space="0" w:color="auto"/>
        <w:right w:val="none" w:sz="0" w:space="0" w:color="auto"/>
      </w:divBdr>
    </w:div>
    <w:div w:id="145587441">
      <w:bodyDiv w:val="1"/>
      <w:marLeft w:val="0"/>
      <w:marRight w:val="0"/>
      <w:marTop w:val="0"/>
      <w:marBottom w:val="0"/>
      <w:divBdr>
        <w:top w:val="none" w:sz="0" w:space="0" w:color="auto"/>
        <w:left w:val="none" w:sz="0" w:space="0" w:color="auto"/>
        <w:bottom w:val="none" w:sz="0" w:space="0" w:color="auto"/>
        <w:right w:val="none" w:sz="0" w:space="0" w:color="auto"/>
      </w:divBdr>
    </w:div>
    <w:div w:id="210382757">
      <w:bodyDiv w:val="1"/>
      <w:marLeft w:val="0"/>
      <w:marRight w:val="0"/>
      <w:marTop w:val="0"/>
      <w:marBottom w:val="0"/>
      <w:divBdr>
        <w:top w:val="none" w:sz="0" w:space="0" w:color="auto"/>
        <w:left w:val="none" w:sz="0" w:space="0" w:color="auto"/>
        <w:bottom w:val="none" w:sz="0" w:space="0" w:color="auto"/>
        <w:right w:val="none" w:sz="0" w:space="0" w:color="auto"/>
      </w:divBdr>
    </w:div>
    <w:div w:id="243422206">
      <w:bodyDiv w:val="1"/>
      <w:marLeft w:val="0"/>
      <w:marRight w:val="0"/>
      <w:marTop w:val="0"/>
      <w:marBottom w:val="0"/>
      <w:divBdr>
        <w:top w:val="none" w:sz="0" w:space="0" w:color="auto"/>
        <w:left w:val="none" w:sz="0" w:space="0" w:color="auto"/>
        <w:bottom w:val="none" w:sz="0" w:space="0" w:color="auto"/>
        <w:right w:val="none" w:sz="0" w:space="0" w:color="auto"/>
      </w:divBdr>
    </w:div>
    <w:div w:id="248275237">
      <w:bodyDiv w:val="1"/>
      <w:marLeft w:val="0"/>
      <w:marRight w:val="0"/>
      <w:marTop w:val="0"/>
      <w:marBottom w:val="0"/>
      <w:divBdr>
        <w:top w:val="none" w:sz="0" w:space="0" w:color="auto"/>
        <w:left w:val="none" w:sz="0" w:space="0" w:color="auto"/>
        <w:bottom w:val="none" w:sz="0" w:space="0" w:color="auto"/>
        <w:right w:val="none" w:sz="0" w:space="0" w:color="auto"/>
      </w:divBdr>
    </w:div>
    <w:div w:id="319381773">
      <w:bodyDiv w:val="1"/>
      <w:marLeft w:val="0"/>
      <w:marRight w:val="0"/>
      <w:marTop w:val="0"/>
      <w:marBottom w:val="0"/>
      <w:divBdr>
        <w:top w:val="none" w:sz="0" w:space="0" w:color="auto"/>
        <w:left w:val="none" w:sz="0" w:space="0" w:color="auto"/>
        <w:bottom w:val="none" w:sz="0" w:space="0" w:color="auto"/>
        <w:right w:val="none" w:sz="0" w:space="0" w:color="auto"/>
      </w:divBdr>
    </w:div>
    <w:div w:id="346837199">
      <w:bodyDiv w:val="1"/>
      <w:marLeft w:val="0"/>
      <w:marRight w:val="0"/>
      <w:marTop w:val="0"/>
      <w:marBottom w:val="0"/>
      <w:divBdr>
        <w:top w:val="none" w:sz="0" w:space="0" w:color="auto"/>
        <w:left w:val="none" w:sz="0" w:space="0" w:color="auto"/>
        <w:bottom w:val="none" w:sz="0" w:space="0" w:color="auto"/>
        <w:right w:val="none" w:sz="0" w:space="0" w:color="auto"/>
      </w:divBdr>
    </w:div>
    <w:div w:id="422999301">
      <w:bodyDiv w:val="1"/>
      <w:marLeft w:val="0"/>
      <w:marRight w:val="0"/>
      <w:marTop w:val="0"/>
      <w:marBottom w:val="0"/>
      <w:divBdr>
        <w:top w:val="none" w:sz="0" w:space="0" w:color="auto"/>
        <w:left w:val="none" w:sz="0" w:space="0" w:color="auto"/>
        <w:bottom w:val="none" w:sz="0" w:space="0" w:color="auto"/>
        <w:right w:val="none" w:sz="0" w:space="0" w:color="auto"/>
      </w:divBdr>
    </w:div>
    <w:div w:id="455757888">
      <w:bodyDiv w:val="1"/>
      <w:marLeft w:val="0"/>
      <w:marRight w:val="0"/>
      <w:marTop w:val="0"/>
      <w:marBottom w:val="0"/>
      <w:divBdr>
        <w:top w:val="none" w:sz="0" w:space="0" w:color="auto"/>
        <w:left w:val="none" w:sz="0" w:space="0" w:color="auto"/>
        <w:bottom w:val="none" w:sz="0" w:space="0" w:color="auto"/>
        <w:right w:val="none" w:sz="0" w:space="0" w:color="auto"/>
      </w:divBdr>
    </w:div>
    <w:div w:id="527447141">
      <w:bodyDiv w:val="1"/>
      <w:marLeft w:val="0"/>
      <w:marRight w:val="0"/>
      <w:marTop w:val="0"/>
      <w:marBottom w:val="0"/>
      <w:divBdr>
        <w:top w:val="none" w:sz="0" w:space="0" w:color="auto"/>
        <w:left w:val="none" w:sz="0" w:space="0" w:color="auto"/>
        <w:bottom w:val="none" w:sz="0" w:space="0" w:color="auto"/>
        <w:right w:val="none" w:sz="0" w:space="0" w:color="auto"/>
      </w:divBdr>
    </w:div>
    <w:div w:id="585726401">
      <w:bodyDiv w:val="1"/>
      <w:marLeft w:val="0"/>
      <w:marRight w:val="0"/>
      <w:marTop w:val="0"/>
      <w:marBottom w:val="0"/>
      <w:divBdr>
        <w:top w:val="none" w:sz="0" w:space="0" w:color="auto"/>
        <w:left w:val="none" w:sz="0" w:space="0" w:color="auto"/>
        <w:bottom w:val="none" w:sz="0" w:space="0" w:color="auto"/>
        <w:right w:val="none" w:sz="0" w:space="0" w:color="auto"/>
      </w:divBdr>
    </w:div>
    <w:div w:id="602955276">
      <w:bodyDiv w:val="1"/>
      <w:marLeft w:val="0"/>
      <w:marRight w:val="0"/>
      <w:marTop w:val="0"/>
      <w:marBottom w:val="0"/>
      <w:divBdr>
        <w:top w:val="none" w:sz="0" w:space="0" w:color="auto"/>
        <w:left w:val="none" w:sz="0" w:space="0" w:color="auto"/>
        <w:bottom w:val="none" w:sz="0" w:space="0" w:color="auto"/>
        <w:right w:val="none" w:sz="0" w:space="0" w:color="auto"/>
      </w:divBdr>
    </w:div>
    <w:div w:id="626207772">
      <w:bodyDiv w:val="1"/>
      <w:marLeft w:val="0"/>
      <w:marRight w:val="0"/>
      <w:marTop w:val="0"/>
      <w:marBottom w:val="0"/>
      <w:divBdr>
        <w:top w:val="none" w:sz="0" w:space="0" w:color="auto"/>
        <w:left w:val="none" w:sz="0" w:space="0" w:color="auto"/>
        <w:bottom w:val="none" w:sz="0" w:space="0" w:color="auto"/>
        <w:right w:val="none" w:sz="0" w:space="0" w:color="auto"/>
      </w:divBdr>
    </w:div>
    <w:div w:id="643244834">
      <w:bodyDiv w:val="1"/>
      <w:marLeft w:val="0"/>
      <w:marRight w:val="0"/>
      <w:marTop w:val="0"/>
      <w:marBottom w:val="0"/>
      <w:divBdr>
        <w:top w:val="none" w:sz="0" w:space="0" w:color="auto"/>
        <w:left w:val="none" w:sz="0" w:space="0" w:color="auto"/>
        <w:bottom w:val="none" w:sz="0" w:space="0" w:color="auto"/>
        <w:right w:val="none" w:sz="0" w:space="0" w:color="auto"/>
      </w:divBdr>
    </w:div>
    <w:div w:id="676805905">
      <w:bodyDiv w:val="1"/>
      <w:marLeft w:val="0"/>
      <w:marRight w:val="0"/>
      <w:marTop w:val="0"/>
      <w:marBottom w:val="0"/>
      <w:divBdr>
        <w:top w:val="none" w:sz="0" w:space="0" w:color="auto"/>
        <w:left w:val="none" w:sz="0" w:space="0" w:color="auto"/>
        <w:bottom w:val="none" w:sz="0" w:space="0" w:color="auto"/>
        <w:right w:val="none" w:sz="0" w:space="0" w:color="auto"/>
      </w:divBdr>
    </w:div>
    <w:div w:id="682129229">
      <w:bodyDiv w:val="1"/>
      <w:marLeft w:val="0"/>
      <w:marRight w:val="0"/>
      <w:marTop w:val="0"/>
      <w:marBottom w:val="0"/>
      <w:divBdr>
        <w:top w:val="none" w:sz="0" w:space="0" w:color="auto"/>
        <w:left w:val="none" w:sz="0" w:space="0" w:color="auto"/>
        <w:bottom w:val="none" w:sz="0" w:space="0" w:color="auto"/>
        <w:right w:val="none" w:sz="0" w:space="0" w:color="auto"/>
      </w:divBdr>
    </w:div>
    <w:div w:id="687488906">
      <w:bodyDiv w:val="1"/>
      <w:marLeft w:val="0"/>
      <w:marRight w:val="0"/>
      <w:marTop w:val="0"/>
      <w:marBottom w:val="0"/>
      <w:divBdr>
        <w:top w:val="none" w:sz="0" w:space="0" w:color="auto"/>
        <w:left w:val="none" w:sz="0" w:space="0" w:color="auto"/>
        <w:bottom w:val="none" w:sz="0" w:space="0" w:color="auto"/>
        <w:right w:val="none" w:sz="0" w:space="0" w:color="auto"/>
      </w:divBdr>
    </w:div>
    <w:div w:id="734089908">
      <w:bodyDiv w:val="1"/>
      <w:marLeft w:val="0"/>
      <w:marRight w:val="0"/>
      <w:marTop w:val="0"/>
      <w:marBottom w:val="0"/>
      <w:divBdr>
        <w:top w:val="none" w:sz="0" w:space="0" w:color="auto"/>
        <w:left w:val="none" w:sz="0" w:space="0" w:color="auto"/>
        <w:bottom w:val="none" w:sz="0" w:space="0" w:color="auto"/>
        <w:right w:val="none" w:sz="0" w:space="0" w:color="auto"/>
      </w:divBdr>
    </w:div>
    <w:div w:id="764307404">
      <w:bodyDiv w:val="1"/>
      <w:marLeft w:val="0"/>
      <w:marRight w:val="0"/>
      <w:marTop w:val="0"/>
      <w:marBottom w:val="0"/>
      <w:divBdr>
        <w:top w:val="none" w:sz="0" w:space="0" w:color="auto"/>
        <w:left w:val="none" w:sz="0" w:space="0" w:color="auto"/>
        <w:bottom w:val="none" w:sz="0" w:space="0" w:color="auto"/>
        <w:right w:val="none" w:sz="0" w:space="0" w:color="auto"/>
      </w:divBdr>
    </w:div>
    <w:div w:id="766778873">
      <w:bodyDiv w:val="1"/>
      <w:marLeft w:val="0"/>
      <w:marRight w:val="0"/>
      <w:marTop w:val="0"/>
      <w:marBottom w:val="0"/>
      <w:divBdr>
        <w:top w:val="none" w:sz="0" w:space="0" w:color="auto"/>
        <w:left w:val="none" w:sz="0" w:space="0" w:color="auto"/>
        <w:bottom w:val="none" w:sz="0" w:space="0" w:color="auto"/>
        <w:right w:val="none" w:sz="0" w:space="0" w:color="auto"/>
      </w:divBdr>
    </w:div>
    <w:div w:id="786655041">
      <w:bodyDiv w:val="1"/>
      <w:marLeft w:val="0"/>
      <w:marRight w:val="0"/>
      <w:marTop w:val="0"/>
      <w:marBottom w:val="0"/>
      <w:divBdr>
        <w:top w:val="none" w:sz="0" w:space="0" w:color="auto"/>
        <w:left w:val="none" w:sz="0" w:space="0" w:color="auto"/>
        <w:bottom w:val="none" w:sz="0" w:space="0" w:color="auto"/>
        <w:right w:val="none" w:sz="0" w:space="0" w:color="auto"/>
      </w:divBdr>
      <w:divsChild>
        <w:div w:id="16601173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4344936">
      <w:bodyDiv w:val="1"/>
      <w:marLeft w:val="0"/>
      <w:marRight w:val="0"/>
      <w:marTop w:val="0"/>
      <w:marBottom w:val="0"/>
      <w:divBdr>
        <w:top w:val="none" w:sz="0" w:space="0" w:color="auto"/>
        <w:left w:val="none" w:sz="0" w:space="0" w:color="auto"/>
        <w:bottom w:val="none" w:sz="0" w:space="0" w:color="auto"/>
        <w:right w:val="none" w:sz="0" w:space="0" w:color="auto"/>
      </w:divBdr>
    </w:div>
    <w:div w:id="927663702">
      <w:bodyDiv w:val="1"/>
      <w:marLeft w:val="0"/>
      <w:marRight w:val="0"/>
      <w:marTop w:val="0"/>
      <w:marBottom w:val="0"/>
      <w:divBdr>
        <w:top w:val="none" w:sz="0" w:space="0" w:color="auto"/>
        <w:left w:val="none" w:sz="0" w:space="0" w:color="auto"/>
        <w:bottom w:val="none" w:sz="0" w:space="0" w:color="auto"/>
        <w:right w:val="none" w:sz="0" w:space="0" w:color="auto"/>
      </w:divBdr>
    </w:div>
    <w:div w:id="937565813">
      <w:bodyDiv w:val="1"/>
      <w:marLeft w:val="0"/>
      <w:marRight w:val="0"/>
      <w:marTop w:val="0"/>
      <w:marBottom w:val="0"/>
      <w:divBdr>
        <w:top w:val="none" w:sz="0" w:space="0" w:color="auto"/>
        <w:left w:val="none" w:sz="0" w:space="0" w:color="auto"/>
        <w:bottom w:val="none" w:sz="0" w:space="0" w:color="auto"/>
        <w:right w:val="none" w:sz="0" w:space="0" w:color="auto"/>
      </w:divBdr>
    </w:div>
    <w:div w:id="1004631832">
      <w:bodyDiv w:val="1"/>
      <w:marLeft w:val="0"/>
      <w:marRight w:val="0"/>
      <w:marTop w:val="0"/>
      <w:marBottom w:val="0"/>
      <w:divBdr>
        <w:top w:val="none" w:sz="0" w:space="0" w:color="auto"/>
        <w:left w:val="none" w:sz="0" w:space="0" w:color="auto"/>
        <w:bottom w:val="none" w:sz="0" w:space="0" w:color="auto"/>
        <w:right w:val="none" w:sz="0" w:space="0" w:color="auto"/>
      </w:divBdr>
    </w:div>
    <w:div w:id="1101530798">
      <w:bodyDiv w:val="1"/>
      <w:marLeft w:val="0"/>
      <w:marRight w:val="0"/>
      <w:marTop w:val="0"/>
      <w:marBottom w:val="0"/>
      <w:divBdr>
        <w:top w:val="none" w:sz="0" w:space="0" w:color="auto"/>
        <w:left w:val="none" w:sz="0" w:space="0" w:color="auto"/>
        <w:bottom w:val="none" w:sz="0" w:space="0" w:color="auto"/>
        <w:right w:val="none" w:sz="0" w:space="0" w:color="auto"/>
      </w:divBdr>
    </w:div>
    <w:div w:id="1125588664">
      <w:bodyDiv w:val="1"/>
      <w:marLeft w:val="0"/>
      <w:marRight w:val="0"/>
      <w:marTop w:val="0"/>
      <w:marBottom w:val="0"/>
      <w:divBdr>
        <w:top w:val="none" w:sz="0" w:space="0" w:color="auto"/>
        <w:left w:val="none" w:sz="0" w:space="0" w:color="auto"/>
        <w:bottom w:val="none" w:sz="0" w:space="0" w:color="auto"/>
        <w:right w:val="none" w:sz="0" w:space="0" w:color="auto"/>
      </w:divBdr>
    </w:div>
    <w:div w:id="1152213234">
      <w:bodyDiv w:val="1"/>
      <w:marLeft w:val="0"/>
      <w:marRight w:val="0"/>
      <w:marTop w:val="0"/>
      <w:marBottom w:val="0"/>
      <w:divBdr>
        <w:top w:val="none" w:sz="0" w:space="0" w:color="auto"/>
        <w:left w:val="none" w:sz="0" w:space="0" w:color="auto"/>
        <w:bottom w:val="none" w:sz="0" w:space="0" w:color="auto"/>
        <w:right w:val="none" w:sz="0" w:space="0" w:color="auto"/>
      </w:divBdr>
    </w:div>
    <w:div w:id="1292903994">
      <w:bodyDiv w:val="1"/>
      <w:marLeft w:val="0"/>
      <w:marRight w:val="0"/>
      <w:marTop w:val="0"/>
      <w:marBottom w:val="0"/>
      <w:divBdr>
        <w:top w:val="none" w:sz="0" w:space="0" w:color="auto"/>
        <w:left w:val="none" w:sz="0" w:space="0" w:color="auto"/>
        <w:bottom w:val="none" w:sz="0" w:space="0" w:color="auto"/>
        <w:right w:val="none" w:sz="0" w:space="0" w:color="auto"/>
      </w:divBdr>
    </w:div>
    <w:div w:id="1331063196">
      <w:bodyDiv w:val="1"/>
      <w:marLeft w:val="0"/>
      <w:marRight w:val="0"/>
      <w:marTop w:val="0"/>
      <w:marBottom w:val="0"/>
      <w:divBdr>
        <w:top w:val="none" w:sz="0" w:space="0" w:color="auto"/>
        <w:left w:val="none" w:sz="0" w:space="0" w:color="auto"/>
        <w:bottom w:val="none" w:sz="0" w:space="0" w:color="auto"/>
        <w:right w:val="none" w:sz="0" w:space="0" w:color="auto"/>
      </w:divBdr>
    </w:div>
    <w:div w:id="1337534416">
      <w:bodyDiv w:val="1"/>
      <w:marLeft w:val="0"/>
      <w:marRight w:val="0"/>
      <w:marTop w:val="0"/>
      <w:marBottom w:val="0"/>
      <w:divBdr>
        <w:top w:val="none" w:sz="0" w:space="0" w:color="auto"/>
        <w:left w:val="none" w:sz="0" w:space="0" w:color="auto"/>
        <w:bottom w:val="none" w:sz="0" w:space="0" w:color="auto"/>
        <w:right w:val="none" w:sz="0" w:space="0" w:color="auto"/>
      </w:divBdr>
    </w:div>
    <w:div w:id="1350641506">
      <w:bodyDiv w:val="1"/>
      <w:marLeft w:val="0"/>
      <w:marRight w:val="0"/>
      <w:marTop w:val="0"/>
      <w:marBottom w:val="0"/>
      <w:divBdr>
        <w:top w:val="none" w:sz="0" w:space="0" w:color="auto"/>
        <w:left w:val="none" w:sz="0" w:space="0" w:color="auto"/>
        <w:bottom w:val="none" w:sz="0" w:space="0" w:color="auto"/>
        <w:right w:val="none" w:sz="0" w:space="0" w:color="auto"/>
      </w:divBdr>
    </w:div>
    <w:div w:id="1400177510">
      <w:bodyDiv w:val="1"/>
      <w:marLeft w:val="0"/>
      <w:marRight w:val="0"/>
      <w:marTop w:val="0"/>
      <w:marBottom w:val="0"/>
      <w:divBdr>
        <w:top w:val="none" w:sz="0" w:space="0" w:color="auto"/>
        <w:left w:val="none" w:sz="0" w:space="0" w:color="auto"/>
        <w:bottom w:val="none" w:sz="0" w:space="0" w:color="auto"/>
        <w:right w:val="none" w:sz="0" w:space="0" w:color="auto"/>
      </w:divBdr>
    </w:div>
    <w:div w:id="1423143860">
      <w:bodyDiv w:val="1"/>
      <w:marLeft w:val="0"/>
      <w:marRight w:val="0"/>
      <w:marTop w:val="0"/>
      <w:marBottom w:val="0"/>
      <w:divBdr>
        <w:top w:val="none" w:sz="0" w:space="0" w:color="auto"/>
        <w:left w:val="none" w:sz="0" w:space="0" w:color="auto"/>
        <w:bottom w:val="none" w:sz="0" w:space="0" w:color="auto"/>
        <w:right w:val="none" w:sz="0" w:space="0" w:color="auto"/>
      </w:divBdr>
      <w:divsChild>
        <w:div w:id="1047148053">
          <w:marLeft w:val="0"/>
          <w:marRight w:val="0"/>
          <w:marTop w:val="0"/>
          <w:marBottom w:val="0"/>
          <w:divBdr>
            <w:top w:val="none" w:sz="0" w:space="0" w:color="auto"/>
            <w:left w:val="none" w:sz="0" w:space="0" w:color="auto"/>
            <w:bottom w:val="none" w:sz="0" w:space="0" w:color="auto"/>
            <w:right w:val="none" w:sz="0" w:space="0" w:color="auto"/>
          </w:divBdr>
          <w:divsChild>
            <w:div w:id="1386567698">
              <w:marLeft w:val="0"/>
              <w:marRight w:val="0"/>
              <w:marTop w:val="0"/>
              <w:marBottom w:val="0"/>
              <w:divBdr>
                <w:top w:val="none" w:sz="0" w:space="0" w:color="auto"/>
                <w:left w:val="none" w:sz="0" w:space="0" w:color="auto"/>
                <w:bottom w:val="none" w:sz="0" w:space="0" w:color="auto"/>
                <w:right w:val="none" w:sz="0" w:space="0" w:color="auto"/>
              </w:divBdr>
              <w:divsChild>
                <w:div w:id="49768120">
                  <w:marLeft w:val="0"/>
                  <w:marRight w:val="0"/>
                  <w:marTop w:val="0"/>
                  <w:marBottom w:val="0"/>
                  <w:divBdr>
                    <w:top w:val="none" w:sz="0" w:space="0" w:color="auto"/>
                    <w:left w:val="none" w:sz="0" w:space="0" w:color="auto"/>
                    <w:bottom w:val="none" w:sz="0" w:space="0" w:color="auto"/>
                    <w:right w:val="none" w:sz="0" w:space="0" w:color="auto"/>
                  </w:divBdr>
                  <w:divsChild>
                    <w:div w:id="1014569802">
                      <w:marLeft w:val="0"/>
                      <w:marRight w:val="0"/>
                      <w:marTop w:val="0"/>
                      <w:marBottom w:val="0"/>
                      <w:divBdr>
                        <w:top w:val="none" w:sz="0" w:space="0" w:color="auto"/>
                        <w:left w:val="none" w:sz="0" w:space="0" w:color="auto"/>
                        <w:bottom w:val="none" w:sz="0" w:space="0" w:color="auto"/>
                        <w:right w:val="none" w:sz="0" w:space="0" w:color="auto"/>
                      </w:divBdr>
                      <w:divsChild>
                        <w:div w:id="51398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0904442">
      <w:bodyDiv w:val="1"/>
      <w:marLeft w:val="0"/>
      <w:marRight w:val="0"/>
      <w:marTop w:val="0"/>
      <w:marBottom w:val="0"/>
      <w:divBdr>
        <w:top w:val="none" w:sz="0" w:space="0" w:color="auto"/>
        <w:left w:val="none" w:sz="0" w:space="0" w:color="auto"/>
        <w:bottom w:val="none" w:sz="0" w:space="0" w:color="auto"/>
        <w:right w:val="none" w:sz="0" w:space="0" w:color="auto"/>
      </w:divBdr>
    </w:div>
    <w:div w:id="1443916609">
      <w:bodyDiv w:val="1"/>
      <w:marLeft w:val="0"/>
      <w:marRight w:val="0"/>
      <w:marTop w:val="0"/>
      <w:marBottom w:val="0"/>
      <w:divBdr>
        <w:top w:val="none" w:sz="0" w:space="0" w:color="auto"/>
        <w:left w:val="none" w:sz="0" w:space="0" w:color="auto"/>
        <w:bottom w:val="none" w:sz="0" w:space="0" w:color="auto"/>
        <w:right w:val="none" w:sz="0" w:space="0" w:color="auto"/>
      </w:divBdr>
      <w:divsChild>
        <w:div w:id="732435840">
          <w:marLeft w:val="0"/>
          <w:marRight w:val="0"/>
          <w:marTop w:val="0"/>
          <w:marBottom w:val="0"/>
          <w:divBdr>
            <w:top w:val="none" w:sz="0" w:space="0" w:color="auto"/>
            <w:left w:val="none" w:sz="0" w:space="0" w:color="auto"/>
            <w:bottom w:val="none" w:sz="0" w:space="0" w:color="auto"/>
            <w:right w:val="none" w:sz="0" w:space="0" w:color="auto"/>
          </w:divBdr>
        </w:div>
      </w:divsChild>
    </w:div>
    <w:div w:id="1473988053">
      <w:bodyDiv w:val="1"/>
      <w:marLeft w:val="0"/>
      <w:marRight w:val="0"/>
      <w:marTop w:val="0"/>
      <w:marBottom w:val="0"/>
      <w:divBdr>
        <w:top w:val="none" w:sz="0" w:space="0" w:color="auto"/>
        <w:left w:val="none" w:sz="0" w:space="0" w:color="auto"/>
        <w:bottom w:val="none" w:sz="0" w:space="0" w:color="auto"/>
        <w:right w:val="none" w:sz="0" w:space="0" w:color="auto"/>
      </w:divBdr>
    </w:div>
    <w:div w:id="1477912476">
      <w:bodyDiv w:val="1"/>
      <w:marLeft w:val="0"/>
      <w:marRight w:val="0"/>
      <w:marTop w:val="0"/>
      <w:marBottom w:val="0"/>
      <w:divBdr>
        <w:top w:val="none" w:sz="0" w:space="0" w:color="auto"/>
        <w:left w:val="none" w:sz="0" w:space="0" w:color="auto"/>
        <w:bottom w:val="none" w:sz="0" w:space="0" w:color="auto"/>
        <w:right w:val="none" w:sz="0" w:space="0" w:color="auto"/>
      </w:divBdr>
    </w:div>
    <w:div w:id="1600487419">
      <w:bodyDiv w:val="1"/>
      <w:marLeft w:val="0"/>
      <w:marRight w:val="0"/>
      <w:marTop w:val="0"/>
      <w:marBottom w:val="0"/>
      <w:divBdr>
        <w:top w:val="none" w:sz="0" w:space="0" w:color="auto"/>
        <w:left w:val="none" w:sz="0" w:space="0" w:color="auto"/>
        <w:bottom w:val="none" w:sz="0" w:space="0" w:color="auto"/>
        <w:right w:val="none" w:sz="0" w:space="0" w:color="auto"/>
      </w:divBdr>
    </w:div>
    <w:div w:id="1637762909">
      <w:bodyDiv w:val="1"/>
      <w:marLeft w:val="0"/>
      <w:marRight w:val="0"/>
      <w:marTop w:val="0"/>
      <w:marBottom w:val="0"/>
      <w:divBdr>
        <w:top w:val="none" w:sz="0" w:space="0" w:color="auto"/>
        <w:left w:val="none" w:sz="0" w:space="0" w:color="auto"/>
        <w:bottom w:val="none" w:sz="0" w:space="0" w:color="auto"/>
        <w:right w:val="none" w:sz="0" w:space="0" w:color="auto"/>
      </w:divBdr>
    </w:div>
    <w:div w:id="1655722891">
      <w:bodyDiv w:val="1"/>
      <w:marLeft w:val="0"/>
      <w:marRight w:val="0"/>
      <w:marTop w:val="0"/>
      <w:marBottom w:val="0"/>
      <w:divBdr>
        <w:top w:val="none" w:sz="0" w:space="0" w:color="auto"/>
        <w:left w:val="none" w:sz="0" w:space="0" w:color="auto"/>
        <w:bottom w:val="none" w:sz="0" w:space="0" w:color="auto"/>
        <w:right w:val="none" w:sz="0" w:space="0" w:color="auto"/>
      </w:divBdr>
    </w:div>
    <w:div w:id="1719863084">
      <w:bodyDiv w:val="1"/>
      <w:marLeft w:val="0"/>
      <w:marRight w:val="0"/>
      <w:marTop w:val="0"/>
      <w:marBottom w:val="0"/>
      <w:divBdr>
        <w:top w:val="none" w:sz="0" w:space="0" w:color="auto"/>
        <w:left w:val="none" w:sz="0" w:space="0" w:color="auto"/>
        <w:bottom w:val="none" w:sz="0" w:space="0" w:color="auto"/>
        <w:right w:val="none" w:sz="0" w:space="0" w:color="auto"/>
      </w:divBdr>
    </w:div>
    <w:div w:id="1790395691">
      <w:bodyDiv w:val="1"/>
      <w:marLeft w:val="0"/>
      <w:marRight w:val="0"/>
      <w:marTop w:val="0"/>
      <w:marBottom w:val="0"/>
      <w:divBdr>
        <w:top w:val="none" w:sz="0" w:space="0" w:color="auto"/>
        <w:left w:val="none" w:sz="0" w:space="0" w:color="auto"/>
        <w:bottom w:val="none" w:sz="0" w:space="0" w:color="auto"/>
        <w:right w:val="none" w:sz="0" w:space="0" w:color="auto"/>
      </w:divBdr>
    </w:div>
    <w:div w:id="1850489228">
      <w:bodyDiv w:val="1"/>
      <w:marLeft w:val="0"/>
      <w:marRight w:val="0"/>
      <w:marTop w:val="0"/>
      <w:marBottom w:val="0"/>
      <w:divBdr>
        <w:top w:val="none" w:sz="0" w:space="0" w:color="auto"/>
        <w:left w:val="none" w:sz="0" w:space="0" w:color="auto"/>
        <w:bottom w:val="none" w:sz="0" w:space="0" w:color="auto"/>
        <w:right w:val="none" w:sz="0" w:space="0" w:color="auto"/>
      </w:divBdr>
    </w:div>
    <w:div w:id="1955675963">
      <w:bodyDiv w:val="1"/>
      <w:marLeft w:val="0"/>
      <w:marRight w:val="0"/>
      <w:marTop w:val="0"/>
      <w:marBottom w:val="0"/>
      <w:divBdr>
        <w:top w:val="none" w:sz="0" w:space="0" w:color="auto"/>
        <w:left w:val="none" w:sz="0" w:space="0" w:color="auto"/>
        <w:bottom w:val="none" w:sz="0" w:space="0" w:color="auto"/>
        <w:right w:val="none" w:sz="0" w:space="0" w:color="auto"/>
      </w:divBdr>
    </w:div>
    <w:div w:id="1982805073">
      <w:bodyDiv w:val="1"/>
      <w:marLeft w:val="0"/>
      <w:marRight w:val="0"/>
      <w:marTop w:val="0"/>
      <w:marBottom w:val="0"/>
      <w:divBdr>
        <w:top w:val="none" w:sz="0" w:space="0" w:color="auto"/>
        <w:left w:val="none" w:sz="0" w:space="0" w:color="auto"/>
        <w:bottom w:val="none" w:sz="0" w:space="0" w:color="auto"/>
        <w:right w:val="none" w:sz="0" w:space="0" w:color="auto"/>
      </w:divBdr>
    </w:div>
    <w:div w:id="1999721426">
      <w:bodyDiv w:val="1"/>
      <w:marLeft w:val="0"/>
      <w:marRight w:val="0"/>
      <w:marTop w:val="0"/>
      <w:marBottom w:val="0"/>
      <w:divBdr>
        <w:top w:val="none" w:sz="0" w:space="0" w:color="auto"/>
        <w:left w:val="none" w:sz="0" w:space="0" w:color="auto"/>
        <w:bottom w:val="none" w:sz="0" w:space="0" w:color="auto"/>
        <w:right w:val="none" w:sz="0" w:space="0" w:color="auto"/>
      </w:divBdr>
    </w:div>
    <w:div w:id="2039351699">
      <w:bodyDiv w:val="1"/>
      <w:marLeft w:val="0"/>
      <w:marRight w:val="0"/>
      <w:marTop w:val="0"/>
      <w:marBottom w:val="0"/>
      <w:divBdr>
        <w:top w:val="none" w:sz="0" w:space="0" w:color="auto"/>
        <w:left w:val="none" w:sz="0" w:space="0" w:color="auto"/>
        <w:bottom w:val="none" w:sz="0" w:space="0" w:color="auto"/>
        <w:right w:val="none" w:sz="0" w:space="0" w:color="auto"/>
      </w:divBdr>
    </w:div>
    <w:div w:id="2058040896">
      <w:bodyDiv w:val="1"/>
      <w:marLeft w:val="0"/>
      <w:marRight w:val="0"/>
      <w:marTop w:val="0"/>
      <w:marBottom w:val="0"/>
      <w:divBdr>
        <w:top w:val="none" w:sz="0" w:space="0" w:color="auto"/>
        <w:left w:val="none" w:sz="0" w:space="0" w:color="auto"/>
        <w:bottom w:val="none" w:sz="0" w:space="0" w:color="auto"/>
        <w:right w:val="none" w:sz="0" w:space="0" w:color="auto"/>
      </w:divBdr>
    </w:div>
    <w:div w:id="2093351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bit.ly/2ZiTmwx" TargetMode="External"/><Relationship Id="rId2" Type="http://schemas.openxmlformats.org/officeDocument/2006/relationships/hyperlink" Target="https://data.medicaid.gov/Enrollment/2018-12-Updated-applications-eligibility-determina/gy72-q4z9/data" TargetMode="External"/><Relationship Id="rId1" Type="http://schemas.openxmlformats.org/officeDocument/2006/relationships/hyperlink" Target="https://factfinder.census.gov/faces/tableservices/jsf/pages/productview.xhtml?pid=PEP_2018_PEPANNRES&amp;src=pt" TargetMode="External"/><Relationship Id="rId4" Type="http://schemas.openxmlformats.org/officeDocument/2006/relationships/hyperlink" Target="https://www.nejm.org/doi/full/10.1056/NEJMc130686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AC249-ABF9-4F27-B8A6-D26A3CD4F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52</Pages>
  <Words>31057</Words>
  <Characters>177027</Characters>
  <Application>Microsoft Office Word</Application>
  <DocSecurity>0</DocSecurity>
  <Lines>1475</Lines>
  <Paragraphs>415</Paragraphs>
  <ScaleCrop>false</ScaleCrop>
  <HeadingPairs>
    <vt:vector size="2" baseType="variant">
      <vt:variant>
        <vt:lpstr>Title</vt:lpstr>
      </vt:variant>
      <vt:variant>
        <vt:i4>1</vt:i4>
      </vt:variant>
    </vt:vector>
  </HeadingPairs>
  <TitlesOfParts>
    <vt:vector size="1" baseType="lpstr">
      <vt:lpstr/>
    </vt:vector>
  </TitlesOfParts>
  <Company>Consumer Financial Protection Bureau</Company>
  <LinksUpToDate>false</LinksUpToDate>
  <CharactersWithSpaces>207669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 Jialan (CFPB)</dc:creator>
  <cp:lastModifiedBy>Craig Garthwaite</cp:lastModifiedBy>
  <cp:revision>99</cp:revision>
  <cp:lastPrinted>2019-09-18T18:09:00Z</cp:lastPrinted>
  <dcterms:created xsi:type="dcterms:W3CDTF">2019-08-23T10:52:00Z</dcterms:created>
  <dcterms:modified xsi:type="dcterms:W3CDTF">2019-10-07T17:26:00Z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zotero-version="5.0.69"&gt;&lt;session id="660N6uom"/&gt;&lt;style id="http://www.zotero.org/styles/chicago-author-date" locale="en-US" hasBibliography="1" bibliographyStyleHasBeenSet="1"/&gt;&lt;prefs&gt;&lt;pref name="fieldType" value="Field"/&gt;&lt;pref name</vt:lpwstr>
  </property>
  <property fmtid="{D5CDD505-2E9C-101B-9397-08002B2CF9AE}" pid="3" name="ZOTERO_PREF_2">
    <vt:lpwstr>="automaticJournalAbbreviations" value="true"/&gt;&lt;/prefs&gt;&lt;/data&gt;</vt:lpwstr>
  </property>
</Properties>
</file>